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E3714" w14:textId="62316C50" w:rsidR="00F36838" w:rsidRPr="00E920B1" w:rsidRDefault="00F36838" w:rsidP="00E920B1">
      <w:pPr>
        <w:pStyle w:val="Vahedeta"/>
        <w:jc w:val="right"/>
        <w:rPr>
          <w:rFonts w:cs="Times New Roman"/>
          <w:szCs w:val="24"/>
        </w:rPr>
      </w:pPr>
      <w:r w:rsidRPr="00E920B1">
        <w:rPr>
          <w:rFonts w:cs="Times New Roman"/>
          <w:szCs w:val="24"/>
        </w:rPr>
        <w:t>EELNÕU</w:t>
      </w:r>
    </w:p>
    <w:p w14:paraId="7DA3BDB3" w14:textId="77777777" w:rsidR="00F36838" w:rsidRPr="00E920B1" w:rsidRDefault="00F36838" w:rsidP="00E920B1">
      <w:pPr>
        <w:pStyle w:val="Vahedeta"/>
        <w:jc w:val="both"/>
        <w:rPr>
          <w:rFonts w:cs="Times New Roman"/>
          <w:szCs w:val="24"/>
        </w:rPr>
      </w:pPr>
    </w:p>
    <w:p w14:paraId="0A6D7612" w14:textId="77777777" w:rsidR="00827561" w:rsidRDefault="00827561" w:rsidP="00E920B1">
      <w:pPr>
        <w:pStyle w:val="Vahedeta"/>
        <w:jc w:val="center"/>
        <w:rPr>
          <w:rFonts w:cs="Times New Roman"/>
          <w:b/>
          <w:bCs/>
          <w:sz w:val="32"/>
          <w:szCs w:val="32"/>
        </w:rPr>
      </w:pPr>
    </w:p>
    <w:p w14:paraId="0DB16827" w14:textId="0B92665B" w:rsidR="00AD2673" w:rsidRPr="00D22A3C" w:rsidRDefault="00F36838" w:rsidP="00E920B1">
      <w:pPr>
        <w:pStyle w:val="Vahedeta"/>
        <w:jc w:val="center"/>
        <w:rPr>
          <w:rFonts w:cs="Times New Roman"/>
          <w:b/>
          <w:bCs/>
          <w:sz w:val="32"/>
          <w:szCs w:val="32"/>
        </w:rPr>
      </w:pPr>
      <w:r w:rsidRPr="00D22A3C">
        <w:rPr>
          <w:rFonts w:cs="Times New Roman"/>
          <w:b/>
          <w:bCs/>
          <w:sz w:val="32"/>
          <w:szCs w:val="32"/>
        </w:rPr>
        <w:t xml:space="preserve">Kaitseväe korralduse seaduse </w:t>
      </w:r>
      <w:r w:rsidR="002C1191" w:rsidRPr="00D22A3C">
        <w:rPr>
          <w:rFonts w:cs="Times New Roman"/>
          <w:b/>
          <w:bCs/>
          <w:sz w:val="32"/>
          <w:szCs w:val="32"/>
        </w:rPr>
        <w:t xml:space="preserve">muutmise </w:t>
      </w:r>
      <w:r w:rsidR="00A25056" w:rsidRPr="00D22A3C">
        <w:rPr>
          <w:rFonts w:cs="Times New Roman"/>
          <w:b/>
          <w:bCs/>
          <w:sz w:val="32"/>
          <w:szCs w:val="32"/>
        </w:rPr>
        <w:t xml:space="preserve">ja </w:t>
      </w:r>
      <w:r w:rsidR="002C1191" w:rsidRPr="00D22A3C">
        <w:rPr>
          <w:rFonts w:cs="Times New Roman"/>
          <w:b/>
          <w:bCs/>
          <w:sz w:val="32"/>
          <w:szCs w:val="32"/>
        </w:rPr>
        <w:t xml:space="preserve">sellega seonduvalt </w:t>
      </w:r>
      <w:r w:rsidR="00A25056" w:rsidRPr="00D22A3C">
        <w:rPr>
          <w:rFonts w:cs="Times New Roman"/>
          <w:b/>
          <w:bCs/>
          <w:sz w:val="32"/>
          <w:szCs w:val="32"/>
        </w:rPr>
        <w:t xml:space="preserve">teiste seaduste </w:t>
      </w:r>
      <w:r w:rsidRPr="00D22A3C">
        <w:rPr>
          <w:rFonts w:cs="Times New Roman"/>
          <w:b/>
          <w:bCs/>
          <w:sz w:val="32"/>
          <w:szCs w:val="32"/>
        </w:rPr>
        <w:t>muutmise seadus</w:t>
      </w:r>
    </w:p>
    <w:p w14:paraId="69F557D6" w14:textId="77777777" w:rsidR="00F36838" w:rsidRPr="00E920B1" w:rsidRDefault="00F36838" w:rsidP="00E920B1">
      <w:pPr>
        <w:pStyle w:val="Vahedeta"/>
        <w:jc w:val="both"/>
        <w:rPr>
          <w:rFonts w:cs="Times New Roman"/>
          <w:szCs w:val="24"/>
        </w:rPr>
      </w:pPr>
    </w:p>
    <w:p w14:paraId="0437AB60" w14:textId="7124D6E8" w:rsidR="00A7434C" w:rsidRPr="00E920B1" w:rsidRDefault="00A7434C" w:rsidP="00E920B1">
      <w:pPr>
        <w:pStyle w:val="Vahedeta"/>
        <w:jc w:val="both"/>
        <w:rPr>
          <w:rFonts w:cs="Times New Roman"/>
          <w:b/>
          <w:szCs w:val="24"/>
        </w:rPr>
      </w:pPr>
      <w:r w:rsidRPr="00E920B1">
        <w:rPr>
          <w:rFonts w:cs="Times New Roman"/>
          <w:b/>
          <w:szCs w:val="24"/>
        </w:rPr>
        <w:t>§ 1. Kaitseväe korralduse seadus</w:t>
      </w:r>
      <w:r w:rsidR="00DE1599" w:rsidRPr="00E920B1">
        <w:rPr>
          <w:rFonts w:cs="Times New Roman"/>
          <w:b/>
          <w:szCs w:val="24"/>
        </w:rPr>
        <w:t>e muutmine</w:t>
      </w:r>
      <w:r w:rsidR="00DB7013" w:rsidRPr="00E920B1">
        <w:rPr>
          <w:rFonts w:cs="Times New Roman"/>
          <w:b/>
          <w:szCs w:val="24"/>
        </w:rPr>
        <w:tab/>
      </w:r>
    </w:p>
    <w:p w14:paraId="66B6344D" w14:textId="77777777" w:rsidR="00A7434C" w:rsidRPr="00E920B1" w:rsidRDefault="00A7434C" w:rsidP="00E920B1">
      <w:pPr>
        <w:pStyle w:val="Vahedeta"/>
        <w:jc w:val="both"/>
        <w:rPr>
          <w:rFonts w:cs="Times New Roman"/>
          <w:szCs w:val="24"/>
        </w:rPr>
      </w:pPr>
    </w:p>
    <w:p w14:paraId="7701512D" w14:textId="689CE3E7" w:rsidR="00F36838" w:rsidRPr="00E920B1" w:rsidRDefault="00A7434C" w:rsidP="00E920B1">
      <w:pPr>
        <w:pStyle w:val="Vahedeta"/>
        <w:jc w:val="both"/>
        <w:rPr>
          <w:rFonts w:cs="Times New Roman"/>
          <w:szCs w:val="24"/>
        </w:rPr>
      </w:pPr>
      <w:r w:rsidRPr="00E920B1">
        <w:rPr>
          <w:rFonts w:cs="Times New Roman"/>
          <w:szCs w:val="24"/>
        </w:rPr>
        <w:t>Kaitseväe korralduse seaduses tehakse järgmi</w:t>
      </w:r>
      <w:r w:rsidR="005C1176" w:rsidRPr="00E920B1">
        <w:rPr>
          <w:rFonts w:cs="Times New Roman"/>
          <w:szCs w:val="24"/>
        </w:rPr>
        <w:t>sed</w:t>
      </w:r>
      <w:r w:rsidRPr="00E920B1">
        <w:rPr>
          <w:rFonts w:cs="Times New Roman"/>
          <w:szCs w:val="24"/>
        </w:rPr>
        <w:t xml:space="preserve"> muudatus</w:t>
      </w:r>
      <w:r w:rsidR="005C1176" w:rsidRPr="00E920B1">
        <w:rPr>
          <w:rFonts w:cs="Times New Roman"/>
          <w:szCs w:val="24"/>
        </w:rPr>
        <w:t>ed</w:t>
      </w:r>
      <w:r w:rsidRPr="00E920B1">
        <w:rPr>
          <w:rFonts w:cs="Times New Roman"/>
          <w:szCs w:val="24"/>
        </w:rPr>
        <w:t>:</w:t>
      </w:r>
    </w:p>
    <w:p w14:paraId="08941813" w14:textId="77777777" w:rsidR="00514452" w:rsidRPr="00E920B1" w:rsidRDefault="00514452" w:rsidP="00E920B1">
      <w:pPr>
        <w:pStyle w:val="Vahedeta"/>
        <w:jc w:val="both"/>
        <w:rPr>
          <w:rFonts w:cs="Times New Roman"/>
          <w:szCs w:val="24"/>
        </w:rPr>
      </w:pPr>
    </w:p>
    <w:p w14:paraId="346C3398" w14:textId="511DAE13" w:rsidR="00B16A9A" w:rsidRPr="00E920B1" w:rsidRDefault="00730BB7" w:rsidP="00E920B1">
      <w:pPr>
        <w:pStyle w:val="Vahedeta"/>
        <w:jc w:val="both"/>
        <w:rPr>
          <w:rFonts w:cs="Times New Roman"/>
          <w:szCs w:val="24"/>
        </w:rPr>
      </w:pPr>
      <w:r w:rsidRPr="00E920B1">
        <w:rPr>
          <w:rFonts w:cs="Times New Roman"/>
          <w:b/>
          <w:bCs/>
          <w:szCs w:val="24"/>
        </w:rPr>
        <w:t>1)</w:t>
      </w:r>
      <w:r w:rsidRPr="00E920B1">
        <w:rPr>
          <w:rFonts w:cs="Times New Roman"/>
          <w:szCs w:val="24"/>
        </w:rPr>
        <w:t xml:space="preserve"> </w:t>
      </w:r>
      <w:r w:rsidR="00B16A9A" w:rsidRPr="00E920B1">
        <w:rPr>
          <w:rFonts w:cs="Times New Roman"/>
          <w:szCs w:val="24"/>
        </w:rPr>
        <w:t>paragrahvi 3 lõike 1 punktis 4</w:t>
      </w:r>
      <w:r w:rsidR="00B16A9A" w:rsidRPr="00E920B1">
        <w:rPr>
          <w:rFonts w:cs="Times New Roman"/>
          <w:szCs w:val="24"/>
          <w:vertAlign w:val="superscript"/>
        </w:rPr>
        <w:t>1</w:t>
      </w:r>
      <w:r w:rsidR="00B16A9A" w:rsidRPr="00E920B1">
        <w:rPr>
          <w:rFonts w:cs="Times New Roman"/>
          <w:szCs w:val="24"/>
        </w:rPr>
        <w:t xml:space="preserve"> asendatakse </w:t>
      </w:r>
      <w:r w:rsidR="009B381A" w:rsidRPr="00E920B1">
        <w:rPr>
          <w:rFonts w:cs="Times New Roman"/>
          <w:szCs w:val="24"/>
        </w:rPr>
        <w:t xml:space="preserve">sõna </w:t>
      </w:r>
      <w:r w:rsidR="00B16A9A" w:rsidRPr="00E920B1">
        <w:rPr>
          <w:rFonts w:cs="Times New Roman"/>
          <w:szCs w:val="24"/>
        </w:rPr>
        <w:t xml:space="preserve">„lahingumoona“ </w:t>
      </w:r>
      <w:r w:rsidR="009B381A" w:rsidRPr="00E920B1">
        <w:rPr>
          <w:rFonts w:cs="Times New Roman"/>
          <w:szCs w:val="24"/>
        </w:rPr>
        <w:t>sõnaga</w:t>
      </w:r>
      <w:r w:rsidR="00B16A9A" w:rsidRPr="00E920B1">
        <w:rPr>
          <w:rFonts w:cs="Times New Roman"/>
          <w:szCs w:val="24"/>
        </w:rPr>
        <w:t xml:space="preserve"> „</w:t>
      </w:r>
      <w:proofErr w:type="spellStart"/>
      <w:r w:rsidR="00CD6D6A" w:rsidRPr="00E920B1">
        <w:rPr>
          <w:rFonts w:cs="Times New Roman"/>
          <w:szCs w:val="24"/>
        </w:rPr>
        <w:t>lõhkematerjali</w:t>
      </w:r>
      <w:proofErr w:type="spellEnd"/>
      <w:r w:rsidR="00B16A9A" w:rsidRPr="00E920B1">
        <w:rPr>
          <w:rFonts w:cs="Times New Roman"/>
          <w:szCs w:val="24"/>
        </w:rPr>
        <w:t>“;</w:t>
      </w:r>
    </w:p>
    <w:p w14:paraId="6D68ED44" w14:textId="77777777" w:rsidR="00AE63E8" w:rsidRPr="00E920B1" w:rsidRDefault="00AE63E8" w:rsidP="00E920B1">
      <w:pPr>
        <w:pStyle w:val="Vahedeta"/>
        <w:jc w:val="both"/>
        <w:rPr>
          <w:rFonts w:cs="Times New Roman"/>
          <w:b/>
          <w:bCs/>
          <w:szCs w:val="24"/>
        </w:rPr>
      </w:pPr>
    </w:p>
    <w:p w14:paraId="06E04EED" w14:textId="0B5C402F" w:rsidR="007B4ADF" w:rsidRPr="00E920B1" w:rsidRDefault="0067627F" w:rsidP="00E920B1">
      <w:pPr>
        <w:pStyle w:val="Vahedeta"/>
        <w:jc w:val="both"/>
        <w:rPr>
          <w:rFonts w:cs="Times New Roman"/>
          <w:szCs w:val="24"/>
        </w:rPr>
      </w:pPr>
      <w:r w:rsidRPr="00E920B1">
        <w:rPr>
          <w:rFonts w:cs="Times New Roman"/>
          <w:b/>
          <w:bCs/>
          <w:szCs w:val="24"/>
        </w:rPr>
        <w:t>2</w:t>
      </w:r>
      <w:r w:rsidR="007B4ADF" w:rsidRPr="00E920B1">
        <w:rPr>
          <w:rFonts w:cs="Times New Roman"/>
          <w:b/>
          <w:bCs/>
          <w:szCs w:val="24"/>
        </w:rPr>
        <w:t xml:space="preserve">) </w:t>
      </w:r>
      <w:r w:rsidR="007B4ADF" w:rsidRPr="00E920B1">
        <w:rPr>
          <w:rFonts w:cs="Times New Roman"/>
          <w:szCs w:val="24"/>
        </w:rPr>
        <w:t>paragrahvi 3</w:t>
      </w:r>
      <w:r w:rsidR="007B4ADF" w:rsidRPr="00E920B1">
        <w:rPr>
          <w:rFonts w:cs="Times New Roman"/>
          <w:szCs w:val="24"/>
          <w:vertAlign w:val="superscript"/>
        </w:rPr>
        <w:t xml:space="preserve">1 </w:t>
      </w:r>
      <w:r w:rsidR="007B4ADF" w:rsidRPr="00E920B1">
        <w:rPr>
          <w:rFonts w:cs="Times New Roman"/>
          <w:szCs w:val="24"/>
        </w:rPr>
        <w:t xml:space="preserve">täiendatakse lõigetega </w:t>
      </w:r>
      <w:bookmarkStart w:id="0" w:name="_Hlk216792694"/>
      <w:r w:rsidR="004C7CBA" w:rsidRPr="00E920B1">
        <w:rPr>
          <w:rFonts w:cs="Times New Roman"/>
          <w:szCs w:val="24"/>
        </w:rPr>
        <w:t>2</w:t>
      </w:r>
      <w:r w:rsidR="007B4ADF" w:rsidRPr="00E920B1">
        <w:rPr>
          <w:rFonts w:cs="Times New Roman"/>
          <w:szCs w:val="24"/>
          <w:vertAlign w:val="superscript"/>
        </w:rPr>
        <w:t xml:space="preserve">1 </w:t>
      </w:r>
      <w:r w:rsidR="007B4ADF" w:rsidRPr="00E920B1">
        <w:rPr>
          <w:rFonts w:cs="Times New Roman"/>
          <w:szCs w:val="24"/>
        </w:rPr>
        <w:t xml:space="preserve">ja </w:t>
      </w:r>
      <w:r w:rsidR="004C7CBA" w:rsidRPr="00E920B1">
        <w:rPr>
          <w:rFonts w:cs="Times New Roman"/>
          <w:szCs w:val="24"/>
        </w:rPr>
        <w:t>2</w:t>
      </w:r>
      <w:r w:rsidR="007B4ADF" w:rsidRPr="00E920B1">
        <w:rPr>
          <w:rFonts w:cs="Times New Roman"/>
          <w:szCs w:val="24"/>
          <w:vertAlign w:val="superscript"/>
        </w:rPr>
        <w:t xml:space="preserve">2 </w:t>
      </w:r>
      <w:bookmarkEnd w:id="0"/>
      <w:r w:rsidR="007B4ADF" w:rsidRPr="00E920B1">
        <w:rPr>
          <w:rFonts w:cs="Times New Roman"/>
          <w:szCs w:val="24"/>
        </w:rPr>
        <w:t>järgmises sõnastuses:</w:t>
      </w:r>
    </w:p>
    <w:p w14:paraId="3A84CD1D" w14:textId="77777777" w:rsidR="007B4ADF" w:rsidRPr="00E920B1" w:rsidRDefault="007B4ADF" w:rsidP="00E920B1">
      <w:pPr>
        <w:pStyle w:val="Vahedeta"/>
        <w:jc w:val="both"/>
        <w:rPr>
          <w:rFonts w:cs="Times New Roman"/>
          <w:szCs w:val="24"/>
        </w:rPr>
      </w:pPr>
    </w:p>
    <w:p w14:paraId="503F8DA4" w14:textId="60A2B129" w:rsidR="007B4ADF" w:rsidRPr="00E920B1" w:rsidRDefault="007B4ADF" w:rsidP="00E920B1">
      <w:pPr>
        <w:pStyle w:val="Vahedeta"/>
        <w:jc w:val="both"/>
        <w:rPr>
          <w:rFonts w:cs="Times New Roman"/>
          <w:szCs w:val="24"/>
        </w:rPr>
      </w:pPr>
      <w:bookmarkStart w:id="1" w:name="_Hlk216195115"/>
      <w:r w:rsidRPr="00E920B1">
        <w:rPr>
          <w:rFonts w:cs="Times New Roman"/>
          <w:szCs w:val="24"/>
        </w:rPr>
        <w:t>„(</w:t>
      </w:r>
      <w:r w:rsidR="004C7CBA" w:rsidRPr="00E920B1">
        <w:rPr>
          <w:rFonts w:cs="Times New Roman"/>
          <w:szCs w:val="24"/>
        </w:rPr>
        <w:t>2</w:t>
      </w:r>
      <w:r w:rsidRPr="00E920B1">
        <w:rPr>
          <w:rFonts w:cs="Times New Roman"/>
          <w:szCs w:val="24"/>
          <w:vertAlign w:val="superscript"/>
        </w:rPr>
        <w:t>1</w:t>
      </w:r>
      <w:r w:rsidRPr="00E920B1">
        <w:rPr>
          <w:rFonts w:cs="Times New Roman"/>
          <w:szCs w:val="24"/>
        </w:rPr>
        <w:t xml:space="preserve">) Kui Politsei- ja Piirivalveamet </w:t>
      </w:r>
      <w:r w:rsidR="009F41B0" w:rsidRPr="00E920B1">
        <w:rPr>
          <w:rFonts w:cs="Times New Roman"/>
          <w:szCs w:val="24"/>
        </w:rPr>
        <w:t xml:space="preserve">või muu </w:t>
      </w:r>
      <w:r w:rsidRPr="00E920B1">
        <w:rPr>
          <w:rFonts w:cs="Times New Roman"/>
          <w:szCs w:val="24"/>
        </w:rPr>
        <w:t xml:space="preserve">pädev korrakaitseorgan ei saa või ei saa õigel ajal tõrjuda mehitamata </w:t>
      </w:r>
      <w:r w:rsidR="002D5550" w:rsidRPr="00E920B1">
        <w:rPr>
          <w:rFonts w:cs="Times New Roman"/>
          <w:szCs w:val="24"/>
        </w:rPr>
        <w:t>süsteemi</w:t>
      </w:r>
      <w:r w:rsidRPr="00E920B1">
        <w:rPr>
          <w:rFonts w:cs="Times New Roman"/>
          <w:szCs w:val="24"/>
        </w:rPr>
        <w:t xml:space="preserve"> tekitatud </w:t>
      </w:r>
      <w:r w:rsidR="00AB6164" w:rsidRPr="00E920B1">
        <w:rPr>
          <w:rFonts w:cs="Times New Roman"/>
          <w:szCs w:val="24"/>
        </w:rPr>
        <w:t>vahetu</w:t>
      </w:r>
      <w:r w:rsidR="00842CBF" w:rsidRPr="00E920B1">
        <w:rPr>
          <w:rFonts w:cs="Times New Roman"/>
          <w:szCs w:val="24"/>
        </w:rPr>
        <w:t>t</w:t>
      </w:r>
      <w:r w:rsidR="00AB6164" w:rsidRPr="00E920B1">
        <w:rPr>
          <w:rFonts w:cs="Times New Roman"/>
          <w:szCs w:val="24"/>
        </w:rPr>
        <w:t xml:space="preserve"> kõrgendatud </w:t>
      </w:r>
      <w:r w:rsidRPr="00E920B1">
        <w:rPr>
          <w:rFonts w:cs="Times New Roman"/>
          <w:szCs w:val="24"/>
        </w:rPr>
        <w:t xml:space="preserve">ohtu ning see ei takista olulisel määral Kaitseväe ülesannete täitmist, võib Kaitsevägi vahetu sunni kohaldamisel kasutada ohu tõrjumiseks </w:t>
      </w:r>
      <w:ins w:id="2" w:author="Katariina Kärsten - JUSTDIGI" w:date="2026-01-26T14:07:00Z" w16du:dateUtc="2026-01-26T12:07:00Z">
        <w:r w:rsidR="00762F22">
          <w:rPr>
            <w:rFonts w:cs="Times New Roman"/>
            <w:szCs w:val="24"/>
          </w:rPr>
          <w:t xml:space="preserve">käesoleva paragrahvi </w:t>
        </w:r>
      </w:ins>
      <w:r w:rsidRPr="00E920B1">
        <w:rPr>
          <w:rFonts w:cs="Times New Roman"/>
          <w:szCs w:val="24"/>
        </w:rPr>
        <w:t xml:space="preserve">lõikes </w:t>
      </w:r>
      <w:r w:rsidR="00AB6164" w:rsidRPr="00E920B1">
        <w:rPr>
          <w:rFonts w:cs="Times New Roman"/>
          <w:szCs w:val="24"/>
        </w:rPr>
        <w:t>2</w:t>
      </w:r>
      <w:r w:rsidRPr="00E920B1">
        <w:rPr>
          <w:rFonts w:cs="Times New Roman"/>
          <w:szCs w:val="24"/>
          <w:vertAlign w:val="superscript"/>
        </w:rPr>
        <w:t>2</w:t>
      </w:r>
      <w:r w:rsidRPr="00E920B1">
        <w:rPr>
          <w:rFonts w:cs="Times New Roman"/>
          <w:szCs w:val="24"/>
        </w:rPr>
        <w:t xml:space="preserve"> nimetatud erivahendit või relva korrakaitseseaduses sätestatud alusel ja korras.</w:t>
      </w:r>
    </w:p>
    <w:bookmarkEnd w:id="1"/>
    <w:p w14:paraId="3129A106" w14:textId="77777777" w:rsidR="007B4ADF" w:rsidRPr="00E920B1" w:rsidRDefault="007B4ADF" w:rsidP="00E920B1">
      <w:pPr>
        <w:pStyle w:val="Vahedeta"/>
        <w:jc w:val="both"/>
        <w:rPr>
          <w:rFonts w:cs="Times New Roman"/>
          <w:szCs w:val="24"/>
        </w:rPr>
      </w:pPr>
    </w:p>
    <w:p w14:paraId="251331DB" w14:textId="392B62B8" w:rsidR="007B4ADF" w:rsidRPr="00E920B1" w:rsidRDefault="007B4ADF" w:rsidP="00E920B1">
      <w:pPr>
        <w:pStyle w:val="Vahedeta"/>
        <w:jc w:val="both"/>
        <w:rPr>
          <w:rFonts w:cs="Times New Roman"/>
          <w:szCs w:val="24"/>
        </w:rPr>
      </w:pPr>
      <w:r w:rsidRPr="00E920B1">
        <w:rPr>
          <w:rFonts w:cs="Times New Roman"/>
          <w:szCs w:val="24"/>
        </w:rPr>
        <w:t>(</w:t>
      </w:r>
      <w:r w:rsidR="004C7CBA" w:rsidRPr="00E920B1">
        <w:rPr>
          <w:rFonts w:cs="Times New Roman"/>
          <w:szCs w:val="24"/>
        </w:rPr>
        <w:t>2</w:t>
      </w:r>
      <w:r w:rsidRPr="00E920B1">
        <w:rPr>
          <w:rFonts w:cs="Times New Roman"/>
          <w:szCs w:val="24"/>
          <w:vertAlign w:val="superscript"/>
        </w:rPr>
        <w:t>2</w:t>
      </w:r>
      <w:r w:rsidRPr="00E920B1">
        <w:rPr>
          <w:rFonts w:cs="Times New Roman"/>
          <w:szCs w:val="24"/>
        </w:rPr>
        <w:t xml:space="preserve">) Käesoleva paragrahvi lõikes </w:t>
      </w:r>
      <w:r w:rsidR="004C7CBA" w:rsidRPr="00E920B1">
        <w:rPr>
          <w:rFonts w:cs="Times New Roman"/>
          <w:szCs w:val="24"/>
        </w:rPr>
        <w:t>2</w:t>
      </w:r>
      <w:r w:rsidRPr="00E920B1">
        <w:rPr>
          <w:rFonts w:cs="Times New Roman"/>
          <w:szCs w:val="24"/>
          <w:vertAlign w:val="superscript"/>
        </w:rPr>
        <w:t>1</w:t>
      </w:r>
      <w:r w:rsidRPr="00E920B1">
        <w:rPr>
          <w:rFonts w:cs="Times New Roman"/>
          <w:szCs w:val="24"/>
        </w:rPr>
        <w:t xml:space="preserve"> nimetatud juhul on Kaitseväel õigus kasutada:</w:t>
      </w:r>
    </w:p>
    <w:p w14:paraId="6C6C6DC1" w14:textId="77777777" w:rsidR="007B4ADF" w:rsidRPr="00E920B1" w:rsidRDefault="007B4ADF" w:rsidP="00E920B1">
      <w:pPr>
        <w:pStyle w:val="Vahedeta"/>
        <w:jc w:val="both"/>
        <w:rPr>
          <w:rFonts w:cs="Times New Roman"/>
          <w:szCs w:val="24"/>
        </w:rPr>
      </w:pPr>
      <w:r w:rsidRPr="00E920B1">
        <w:rPr>
          <w:rFonts w:cs="Times New Roman"/>
          <w:szCs w:val="24"/>
        </w:rPr>
        <w:t>1) raadioside segajat;</w:t>
      </w:r>
    </w:p>
    <w:p w14:paraId="16BB8518" w14:textId="77777777" w:rsidR="007B4ADF" w:rsidRPr="00E920B1" w:rsidRDefault="007B4ADF" w:rsidP="00E920B1">
      <w:pPr>
        <w:pStyle w:val="Vahedeta"/>
        <w:jc w:val="both"/>
        <w:rPr>
          <w:rFonts w:cs="Times New Roman"/>
          <w:szCs w:val="24"/>
        </w:rPr>
      </w:pPr>
      <w:r w:rsidRPr="00E920B1">
        <w:rPr>
          <w:rFonts w:cs="Times New Roman"/>
          <w:szCs w:val="24"/>
        </w:rPr>
        <w:t>2) laser- või muud seadet, millega on võimalik tõkestada mehitamata süsteemi edasist lendamist või liikumist;</w:t>
      </w:r>
    </w:p>
    <w:p w14:paraId="32EDA67D" w14:textId="77777777" w:rsidR="007B4ADF" w:rsidRPr="00E920B1" w:rsidRDefault="007B4ADF" w:rsidP="00E920B1">
      <w:pPr>
        <w:pStyle w:val="Vahedeta"/>
        <w:jc w:val="both"/>
        <w:rPr>
          <w:rFonts w:cs="Times New Roman"/>
          <w:szCs w:val="24"/>
        </w:rPr>
      </w:pPr>
      <w:r w:rsidRPr="00E920B1">
        <w:rPr>
          <w:rFonts w:cs="Times New Roman"/>
          <w:szCs w:val="24"/>
        </w:rPr>
        <w:t>3) võrku;</w:t>
      </w:r>
    </w:p>
    <w:p w14:paraId="6218C8CC" w14:textId="77777777" w:rsidR="007B4ADF" w:rsidRPr="00E920B1" w:rsidRDefault="007B4ADF" w:rsidP="00E920B1">
      <w:pPr>
        <w:pStyle w:val="Vahedeta"/>
        <w:jc w:val="both"/>
        <w:rPr>
          <w:rFonts w:cs="Times New Roman"/>
          <w:szCs w:val="24"/>
        </w:rPr>
      </w:pPr>
      <w:r w:rsidRPr="00E920B1">
        <w:rPr>
          <w:rFonts w:cs="Times New Roman"/>
          <w:szCs w:val="24"/>
        </w:rPr>
        <w:t>4) mehitamata süsteemi, mis on valmistatud või mida kasutatakse mehitamata süsteemi kokkupõrkeks, et tõkestada selle edasist liikumist või lendamist;</w:t>
      </w:r>
    </w:p>
    <w:p w14:paraId="6BDC2D92" w14:textId="116B6CBA" w:rsidR="007B4ADF" w:rsidRPr="00E920B1" w:rsidRDefault="007B4ADF" w:rsidP="00E920B1">
      <w:pPr>
        <w:pStyle w:val="Vahedeta"/>
        <w:jc w:val="both"/>
        <w:rPr>
          <w:rFonts w:cs="Times New Roman"/>
          <w:szCs w:val="24"/>
        </w:rPr>
      </w:pPr>
      <w:r w:rsidRPr="00E920B1">
        <w:rPr>
          <w:rFonts w:cs="Times New Roman"/>
          <w:szCs w:val="24"/>
        </w:rPr>
        <w:t>5) muud käesoleva lõike punktides 1‒3 sätestatud seadme või vahendiga sarnase toimega seadet või vahendit.“</w:t>
      </w:r>
      <w:r w:rsidR="00184E63" w:rsidRPr="00E920B1">
        <w:rPr>
          <w:rFonts w:cs="Times New Roman"/>
          <w:szCs w:val="24"/>
        </w:rPr>
        <w:t>;</w:t>
      </w:r>
    </w:p>
    <w:p w14:paraId="6F4BC90C" w14:textId="77777777" w:rsidR="0067627F" w:rsidRPr="00E920B1" w:rsidRDefault="0067627F" w:rsidP="00E920B1">
      <w:pPr>
        <w:pStyle w:val="Vahedeta"/>
        <w:jc w:val="both"/>
        <w:rPr>
          <w:rFonts w:cs="Times New Roman"/>
          <w:b/>
          <w:bCs/>
          <w:szCs w:val="24"/>
        </w:rPr>
      </w:pPr>
    </w:p>
    <w:p w14:paraId="70FF29A9" w14:textId="59C96350" w:rsidR="00F9500C" w:rsidRDefault="0067627F" w:rsidP="00E920B1">
      <w:pPr>
        <w:pStyle w:val="Vahedeta"/>
        <w:jc w:val="both"/>
        <w:rPr>
          <w:rFonts w:cs="Times New Roman"/>
          <w:iCs/>
          <w:szCs w:val="24"/>
        </w:rPr>
      </w:pPr>
      <w:r w:rsidRPr="00E920B1">
        <w:rPr>
          <w:rFonts w:cs="Times New Roman"/>
          <w:b/>
          <w:bCs/>
          <w:szCs w:val="24"/>
        </w:rPr>
        <w:t>3)</w:t>
      </w:r>
      <w:r w:rsidRPr="00E920B1">
        <w:rPr>
          <w:rFonts w:cs="Times New Roman"/>
          <w:szCs w:val="24"/>
        </w:rPr>
        <w:t xml:space="preserve"> paragrahvi 3</w:t>
      </w:r>
      <w:r w:rsidRPr="00E920B1">
        <w:rPr>
          <w:rFonts w:cs="Times New Roman"/>
          <w:szCs w:val="24"/>
          <w:vertAlign w:val="superscript"/>
        </w:rPr>
        <w:t>1</w:t>
      </w:r>
      <w:r w:rsidRPr="00E920B1">
        <w:rPr>
          <w:rFonts w:cs="Times New Roman"/>
          <w:szCs w:val="24"/>
        </w:rPr>
        <w:t xml:space="preserve"> </w:t>
      </w:r>
      <w:r w:rsidRPr="00E920B1">
        <w:rPr>
          <w:rFonts w:cs="Times New Roman"/>
          <w:iCs/>
          <w:szCs w:val="24"/>
        </w:rPr>
        <w:t>täiendatakse lõikega 6</w:t>
      </w:r>
      <w:r w:rsidRPr="00E920B1">
        <w:rPr>
          <w:rFonts w:cs="Times New Roman"/>
          <w:iCs/>
          <w:szCs w:val="24"/>
          <w:vertAlign w:val="superscript"/>
        </w:rPr>
        <w:t>1</w:t>
      </w:r>
      <w:r w:rsidRPr="00E920B1">
        <w:rPr>
          <w:rFonts w:cs="Times New Roman"/>
          <w:iCs/>
          <w:szCs w:val="24"/>
        </w:rPr>
        <w:t xml:space="preserve"> järgmises sõnastuses:</w:t>
      </w:r>
    </w:p>
    <w:p w14:paraId="2A1D8C4A" w14:textId="77777777" w:rsidR="0067627F" w:rsidRPr="00E920B1" w:rsidRDefault="0067627F" w:rsidP="00E920B1">
      <w:pPr>
        <w:pStyle w:val="Vahedeta"/>
        <w:jc w:val="both"/>
        <w:rPr>
          <w:rFonts w:cs="Times New Roman"/>
          <w:szCs w:val="24"/>
        </w:rPr>
      </w:pPr>
    </w:p>
    <w:p w14:paraId="4A9BBB57" w14:textId="77777777" w:rsidR="0067627F" w:rsidRPr="00E920B1" w:rsidRDefault="0067627F" w:rsidP="00E920B1">
      <w:pPr>
        <w:pStyle w:val="Vahedeta"/>
        <w:jc w:val="both"/>
        <w:rPr>
          <w:rFonts w:cs="Times New Roman"/>
          <w:szCs w:val="24"/>
        </w:rPr>
      </w:pPr>
      <w:r w:rsidRPr="00E920B1">
        <w:rPr>
          <w:rFonts w:cs="Times New Roman"/>
          <w:szCs w:val="24"/>
        </w:rPr>
        <w:t>„(6</w:t>
      </w:r>
      <w:r w:rsidRPr="00E920B1">
        <w:rPr>
          <w:rFonts w:cs="Times New Roman"/>
          <w:szCs w:val="24"/>
          <w:vertAlign w:val="superscript"/>
        </w:rPr>
        <w:t>1</w:t>
      </w:r>
      <w:r w:rsidRPr="00E920B1">
        <w:rPr>
          <w:rFonts w:cs="Times New Roman"/>
          <w:szCs w:val="24"/>
        </w:rPr>
        <w:t>) Käesolevas paragrahvis sätestatud ülesannete täitmisele võib kaasata Eesti Vabariigiga sõlmitud kollektiivse enesekaitse põhimõtet sisaldava lepingu osapooleks oleva riigi relvajõude. Välisriigi relvajõud võivad osaleda Kaitseväe üksuse koosseisus Kaitseväe ülesannete täitmises.“;</w:t>
      </w:r>
    </w:p>
    <w:p w14:paraId="56A88803" w14:textId="77777777" w:rsidR="00AE63E8" w:rsidRPr="00E920B1" w:rsidRDefault="00AE63E8" w:rsidP="00E920B1">
      <w:pPr>
        <w:pStyle w:val="Vahedeta"/>
        <w:jc w:val="both"/>
        <w:rPr>
          <w:rFonts w:cs="Times New Roman"/>
          <w:szCs w:val="24"/>
        </w:rPr>
      </w:pPr>
    </w:p>
    <w:p w14:paraId="07EE3108" w14:textId="2FBCF190" w:rsidR="00F9500C" w:rsidRDefault="00730BB7" w:rsidP="00E920B1">
      <w:pPr>
        <w:pStyle w:val="Vahedeta"/>
        <w:jc w:val="both"/>
        <w:rPr>
          <w:rFonts w:cs="Times New Roman"/>
          <w:szCs w:val="24"/>
        </w:rPr>
      </w:pPr>
      <w:r w:rsidRPr="00E920B1">
        <w:rPr>
          <w:rFonts w:cs="Times New Roman"/>
          <w:b/>
          <w:bCs/>
          <w:color w:val="000000" w:themeColor="text1"/>
          <w:szCs w:val="24"/>
        </w:rPr>
        <w:t>4)</w:t>
      </w:r>
      <w:r w:rsidR="00F9500C">
        <w:rPr>
          <w:rFonts w:cs="Times New Roman"/>
          <w:b/>
          <w:bCs/>
          <w:color w:val="000000" w:themeColor="text1"/>
          <w:szCs w:val="24"/>
        </w:rPr>
        <w:t xml:space="preserve"> </w:t>
      </w:r>
      <w:r w:rsidR="00AE63E8" w:rsidRPr="00E920B1">
        <w:rPr>
          <w:rFonts w:cs="Times New Roman"/>
          <w:szCs w:val="24"/>
        </w:rPr>
        <w:t>seadust täiendatakse §-ga 3</w:t>
      </w:r>
      <w:r w:rsidR="00AE63E8" w:rsidRPr="00E920B1">
        <w:rPr>
          <w:rFonts w:cs="Times New Roman"/>
          <w:szCs w:val="24"/>
          <w:vertAlign w:val="superscript"/>
        </w:rPr>
        <w:t>2</w:t>
      </w:r>
      <w:r w:rsidR="00AE63E8" w:rsidRPr="00E920B1">
        <w:rPr>
          <w:rFonts w:cs="Times New Roman"/>
          <w:szCs w:val="24"/>
        </w:rPr>
        <w:t xml:space="preserve"> järgmises sõnastuses:</w:t>
      </w:r>
    </w:p>
    <w:p w14:paraId="32CE915A" w14:textId="77777777" w:rsidR="00AE63E8" w:rsidRPr="00E920B1" w:rsidRDefault="00AE63E8" w:rsidP="00E920B1">
      <w:pPr>
        <w:pStyle w:val="Vahedeta"/>
        <w:jc w:val="both"/>
        <w:rPr>
          <w:rFonts w:eastAsia="Times New Roman" w:cs="Times New Roman"/>
          <w:b/>
          <w:bCs/>
          <w:szCs w:val="24"/>
        </w:rPr>
      </w:pPr>
      <w:r w:rsidRPr="00E920B1">
        <w:rPr>
          <w:rFonts w:eastAsia="Times New Roman" w:cs="Times New Roman"/>
          <w:szCs w:val="24"/>
        </w:rPr>
        <w:br/>
        <w:t>„</w:t>
      </w:r>
      <w:r w:rsidRPr="00E920B1">
        <w:rPr>
          <w:rFonts w:eastAsia="Times New Roman" w:cs="Times New Roman"/>
          <w:b/>
          <w:bCs/>
          <w:szCs w:val="24"/>
        </w:rPr>
        <w:t>§ 3</w:t>
      </w:r>
      <w:r w:rsidRPr="00E920B1">
        <w:rPr>
          <w:rFonts w:eastAsia="Times New Roman" w:cs="Times New Roman"/>
          <w:b/>
          <w:bCs/>
          <w:szCs w:val="24"/>
          <w:vertAlign w:val="superscript"/>
        </w:rPr>
        <w:t>2</w:t>
      </w:r>
      <w:r w:rsidRPr="00E920B1">
        <w:rPr>
          <w:rFonts w:eastAsia="Times New Roman" w:cs="Times New Roman"/>
          <w:b/>
          <w:bCs/>
          <w:szCs w:val="24"/>
        </w:rPr>
        <w:t>. Välisriigi relvajõudude kaasamine Kaitseväe riikliku järelevalve ülesannete täitmisse</w:t>
      </w:r>
    </w:p>
    <w:p w14:paraId="39AAFD17" w14:textId="77777777" w:rsidR="00AE63E8" w:rsidRPr="00E920B1" w:rsidRDefault="00AE63E8" w:rsidP="00E920B1">
      <w:pPr>
        <w:pStyle w:val="Vahedeta"/>
        <w:jc w:val="both"/>
        <w:rPr>
          <w:rFonts w:eastAsia="Times New Roman" w:cs="Times New Roman"/>
          <w:szCs w:val="24"/>
        </w:rPr>
      </w:pPr>
    </w:p>
    <w:p w14:paraId="6FBC3B90" w14:textId="522E529D" w:rsidR="00AE63E8" w:rsidRPr="00E920B1" w:rsidRDefault="00AE63E8" w:rsidP="00E920B1">
      <w:pPr>
        <w:pStyle w:val="Vahedeta"/>
        <w:jc w:val="both"/>
        <w:rPr>
          <w:rFonts w:eastAsia="Times New Roman" w:cs="Times New Roman"/>
          <w:szCs w:val="24"/>
        </w:rPr>
      </w:pPr>
      <w:r w:rsidRPr="00E920B1">
        <w:rPr>
          <w:rFonts w:eastAsia="Times New Roman" w:cs="Times New Roman"/>
          <w:szCs w:val="24"/>
        </w:rPr>
        <w:t xml:space="preserve">(1) Kokkuleppel Eesti Vabariigiga kollektiivse enesekaitse põhimõtet sisaldava lepingu osapooleks oleva riigiga või rahvusvahelise organisatsiooniga võib </w:t>
      </w:r>
      <w:r w:rsidR="00AA54C0" w:rsidRPr="00E920B1">
        <w:rPr>
          <w:rFonts w:eastAsia="Times New Roman" w:cs="Times New Roman"/>
          <w:szCs w:val="24"/>
        </w:rPr>
        <w:t xml:space="preserve">kaasata </w:t>
      </w:r>
      <w:r w:rsidRPr="00E920B1">
        <w:rPr>
          <w:rFonts w:eastAsia="Times New Roman" w:cs="Times New Roman"/>
          <w:szCs w:val="24"/>
        </w:rPr>
        <w:t xml:space="preserve">välisriigi relvajõud käesoleva seaduse </w:t>
      </w:r>
      <w:ins w:id="3" w:author="Moonika Kuusk - JUSTDIGI" w:date="2026-01-14T10:17:00Z" w16du:dateUtc="2026-01-14T08:17:00Z">
        <w:r w:rsidR="004942AB" w:rsidRPr="00E920B1">
          <w:rPr>
            <w:rFonts w:cs="Times New Roman"/>
            <w:szCs w:val="24"/>
          </w:rPr>
          <w:t>§</w:t>
        </w:r>
        <w:r w:rsidR="00143C9B">
          <w:rPr>
            <w:rFonts w:cs="Times New Roman"/>
            <w:szCs w:val="24"/>
          </w:rPr>
          <w:t> </w:t>
        </w:r>
      </w:ins>
      <w:del w:id="4" w:author="Moonika Kuusk - JUSTDIGI" w:date="2026-01-14T10:17:00Z" w16du:dateUtc="2026-01-14T08:17:00Z">
        <w:r w:rsidRPr="00E920B1">
          <w:rPr>
            <w:rFonts w:eastAsia="Times New Roman" w:cs="Times New Roman"/>
            <w:szCs w:val="24"/>
          </w:rPr>
          <w:delText xml:space="preserve">paragrahvi </w:delText>
        </w:r>
      </w:del>
      <w:r w:rsidRPr="00E920B1">
        <w:rPr>
          <w:rFonts w:eastAsia="Times New Roman" w:cs="Times New Roman"/>
          <w:szCs w:val="24"/>
        </w:rPr>
        <w:t>3 lõike 1 punktides 4</w:t>
      </w:r>
      <w:r w:rsidRPr="00E920B1">
        <w:rPr>
          <w:rFonts w:eastAsia="Times New Roman" w:cs="Times New Roman"/>
          <w:szCs w:val="24"/>
          <w:vertAlign w:val="superscript"/>
        </w:rPr>
        <w:t>1</w:t>
      </w:r>
      <w:r w:rsidRPr="00E920B1">
        <w:rPr>
          <w:rFonts w:eastAsia="Times New Roman" w:cs="Times New Roman"/>
          <w:szCs w:val="24"/>
        </w:rPr>
        <w:t>, 4</w:t>
      </w:r>
      <w:r w:rsidRPr="00E920B1">
        <w:rPr>
          <w:rFonts w:eastAsia="Times New Roman" w:cs="Times New Roman"/>
          <w:szCs w:val="24"/>
          <w:vertAlign w:val="superscript"/>
        </w:rPr>
        <w:t>4</w:t>
      </w:r>
      <w:r w:rsidRPr="00E920B1">
        <w:rPr>
          <w:rFonts w:eastAsia="Times New Roman" w:cs="Times New Roman"/>
          <w:szCs w:val="24"/>
        </w:rPr>
        <w:t>, 4</w:t>
      </w:r>
      <w:r w:rsidRPr="00E920B1">
        <w:rPr>
          <w:rFonts w:eastAsia="Times New Roman" w:cs="Times New Roman"/>
          <w:szCs w:val="24"/>
          <w:vertAlign w:val="superscript"/>
        </w:rPr>
        <w:t>6</w:t>
      </w:r>
      <w:r w:rsidR="00842CBF" w:rsidRPr="00E920B1">
        <w:rPr>
          <w:rFonts w:eastAsia="Times New Roman" w:cs="Times New Roman"/>
          <w:szCs w:val="24"/>
        </w:rPr>
        <w:t>–</w:t>
      </w:r>
      <w:r w:rsidRPr="00E920B1">
        <w:rPr>
          <w:rFonts w:eastAsia="Times New Roman" w:cs="Times New Roman"/>
          <w:szCs w:val="24"/>
        </w:rPr>
        <w:t>4</w:t>
      </w:r>
      <w:r w:rsidRPr="00E920B1">
        <w:rPr>
          <w:rFonts w:eastAsia="Times New Roman" w:cs="Times New Roman"/>
          <w:szCs w:val="24"/>
          <w:vertAlign w:val="superscript"/>
        </w:rPr>
        <w:t>10</w:t>
      </w:r>
      <w:r w:rsidR="00F9500C">
        <w:rPr>
          <w:rFonts w:eastAsia="Times New Roman" w:cs="Times New Roman"/>
          <w:szCs w:val="24"/>
          <w:vertAlign w:val="superscript"/>
        </w:rPr>
        <w:t xml:space="preserve"> </w:t>
      </w:r>
      <w:r w:rsidRPr="00E920B1">
        <w:rPr>
          <w:rFonts w:eastAsia="Times New Roman" w:cs="Times New Roman"/>
          <w:szCs w:val="24"/>
        </w:rPr>
        <w:t xml:space="preserve">ja riigipiiri seaduse </w:t>
      </w:r>
      <w:r w:rsidR="00842CBF" w:rsidRPr="00E920B1">
        <w:rPr>
          <w:rFonts w:eastAsia="Times New Roman" w:cs="Times New Roman"/>
          <w:szCs w:val="24"/>
        </w:rPr>
        <w:t>§</w:t>
      </w:r>
      <w:r w:rsidRPr="00E920B1">
        <w:rPr>
          <w:rFonts w:eastAsia="Times New Roman" w:cs="Times New Roman"/>
          <w:szCs w:val="24"/>
        </w:rPr>
        <w:t xml:space="preserve"> 9</w:t>
      </w:r>
      <w:r w:rsidRPr="00E920B1">
        <w:rPr>
          <w:rFonts w:eastAsia="Times New Roman" w:cs="Times New Roman"/>
          <w:szCs w:val="24"/>
          <w:vertAlign w:val="superscript"/>
        </w:rPr>
        <w:t>4</w:t>
      </w:r>
      <w:r w:rsidRPr="00E920B1">
        <w:rPr>
          <w:rFonts w:eastAsia="Times New Roman" w:cs="Times New Roman"/>
          <w:szCs w:val="24"/>
        </w:rPr>
        <w:t> lõigetes 2 ja 2</w:t>
      </w:r>
      <w:r w:rsidRPr="00E920B1">
        <w:rPr>
          <w:rFonts w:eastAsia="Times New Roman" w:cs="Times New Roman"/>
          <w:szCs w:val="24"/>
          <w:vertAlign w:val="superscript"/>
        </w:rPr>
        <w:t>1</w:t>
      </w:r>
      <w:r w:rsidRPr="00E920B1">
        <w:rPr>
          <w:rFonts w:eastAsia="Times New Roman" w:cs="Times New Roman"/>
          <w:szCs w:val="24"/>
        </w:rPr>
        <w:t xml:space="preserve"> nimetatud Kaitseväe ülesande täitmisse. Välisriigi relvajõud võivad osaleda Kaitseväe üksuse koosseisus Kaitseväe ülesannete täitmises.</w:t>
      </w:r>
    </w:p>
    <w:p w14:paraId="2345E5D8" w14:textId="77777777" w:rsidR="00AE63E8" w:rsidRPr="00E920B1" w:rsidRDefault="00AE63E8" w:rsidP="00E920B1">
      <w:pPr>
        <w:pStyle w:val="Vahedeta"/>
        <w:jc w:val="both"/>
        <w:rPr>
          <w:rFonts w:eastAsia="Times New Roman" w:cs="Times New Roman"/>
          <w:szCs w:val="24"/>
        </w:rPr>
      </w:pPr>
    </w:p>
    <w:p w14:paraId="50E3C2E5" w14:textId="1AF024F4" w:rsidR="00AA54C0" w:rsidRPr="00E920B1" w:rsidRDefault="00AE63E8" w:rsidP="00E920B1">
      <w:pPr>
        <w:pStyle w:val="Vahedeta"/>
        <w:jc w:val="both"/>
        <w:rPr>
          <w:rFonts w:eastAsia="Times New Roman" w:cs="Times New Roman"/>
          <w:szCs w:val="24"/>
        </w:rPr>
      </w:pPr>
      <w:r w:rsidRPr="00E920B1">
        <w:rPr>
          <w:rFonts w:eastAsia="Times New Roman" w:cs="Times New Roman"/>
          <w:szCs w:val="24"/>
        </w:rPr>
        <w:t xml:space="preserve">(2) </w:t>
      </w:r>
      <w:r w:rsidR="00AA54C0" w:rsidRPr="00E920B1">
        <w:rPr>
          <w:rFonts w:eastAsia="Times New Roman" w:cs="Times New Roman"/>
          <w:szCs w:val="24"/>
        </w:rPr>
        <w:t>Käesoleva paragrahvi lõikes 1 nimetatud Kaitseväe ülesande täitmisse kaasamise otsustab riigikaitse valdkonna eest vastutav minister.</w:t>
      </w:r>
    </w:p>
    <w:p w14:paraId="46A7A3E9" w14:textId="77777777" w:rsidR="00AA54C0" w:rsidRPr="00E920B1" w:rsidRDefault="00AA54C0" w:rsidP="00E920B1">
      <w:pPr>
        <w:pStyle w:val="Vahedeta"/>
        <w:jc w:val="both"/>
        <w:rPr>
          <w:rFonts w:eastAsia="Times New Roman" w:cs="Times New Roman"/>
          <w:szCs w:val="24"/>
        </w:rPr>
      </w:pPr>
    </w:p>
    <w:p w14:paraId="4B8F63EA" w14:textId="5920AAF7" w:rsidR="00AE63E8" w:rsidRPr="00E920B1" w:rsidRDefault="00AA54C0" w:rsidP="00E920B1">
      <w:pPr>
        <w:pStyle w:val="Vahedeta"/>
        <w:jc w:val="both"/>
        <w:rPr>
          <w:rFonts w:eastAsia="Times New Roman" w:cs="Times New Roman"/>
          <w:szCs w:val="24"/>
        </w:rPr>
      </w:pPr>
      <w:r w:rsidRPr="00E920B1">
        <w:rPr>
          <w:rFonts w:eastAsia="Times New Roman" w:cs="Times New Roman"/>
          <w:szCs w:val="24"/>
        </w:rPr>
        <w:t xml:space="preserve">(3) </w:t>
      </w:r>
      <w:r w:rsidR="00AE63E8" w:rsidRPr="00E920B1">
        <w:rPr>
          <w:rFonts w:eastAsia="Times New Roman" w:cs="Times New Roman"/>
          <w:szCs w:val="24"/>
        </w:rPr>
        <w:t>Käesoleva paragrahvi lõikes 1 nimetatud Kaitseväe ülesande täitmises osalemise tingimused ja korra kehtestab riigikaitse valdkonna eest vastutav minister määrusega.</w:t>
      </w:r>
    </w:p>
    <w:p w14:paraId="56F8D6AE" w14:textId="77777777" w:rsidR="00AE63E8" w:rsidRPr="00E920B1" w:rsidRDefault="00AE63E8" w:rsidP="00E920B1">
      <w:pPr>
        <w:pStyle w:val="Vahedeta"/>
        <w:jc w:val="both"/>
        <w:rPr>
          <w:rFonts w:eastAsia="Times New Roman" w:cs="Times New Roman"/>
          <w:szCs w:val="24"/>
        </w:rPr>
      </w:pPr>
    </w:p>
    <w:p w14:paraId="2350C6C7" w14:textId="24FFCA57" w:rsidR="00AE63E8" w:rsidRPr="00E920B1" w:rsidRDefault="00AE63E8" w:rsidP="00E920B1">
      <w:pPr>
        <w:pStyle w:val="Vahedeta"/>
        <w:jc w:val="both"/>
        <w:rPr>
          <w:rFonts w:eastAsia="Times New Roman" w:cs="Times New Roman"/>
          <w:szCs w:val="24"/>
        </w:rPr>
      </w:pPr>
      <w:r w:rsidRPr="00E920B1">
        <w:rPr>
          <w:rFonts w:eastAsia="Times New Roman" w:cs="Times New Roman"/>
          <w:szCs w:val="24"/>
        </w:rPr>
        <w:t>(</w:t>
      </w:r>
      <w:r w:rsidR="00AA54C0" w:rsidRPr="00E920B1">
        <w:rPr>
          <w:rFonts w:eastAsia="Times New Roman" w:cs="Times New Roman"/>
          <w:szCs w:val="24"/>
        </w:rPr>
        <w:t>4</w:t>
      </w:r>
      <w:r w:rsidRPr="00E920B1">
        <w:rPr>
          <w:rFonts w:eastAsia="Times New Roman" w:cs="Times New Roman"/>
          <w:szCs w:val="24"/>
        </w:rPr>
        <w:t xml:space="preserve">) Käesoleva paragrahvi lõikes 1 nimetatud Kaitseväe ülesande täitmisel Kaitseväe koosseisus võib Eesti Vabariigiga kollektiivse enesekaitse põhimõtet sisaldava lepingu osapooleks oleva riigi relvajõudude liige kohaldada Kaitseväe korraldusel korrakaitseseaduse §-des 30–33 ja 45–53 nimetatud riikliku järelevalve erimeetmeid ning riigipiiri seaduse </w:t>
      </w:r>
      <w:ins w:id="5" w:author="Moonika Kuusk - JUSTDIGI" w:date="2026-01-14T10:18:00Z" w16du:dateUtc="2026-01-14T08:18:00Z">
        <w:r w:rsidR="006F6712" w:rsidRPr="00E920B1">
          <w:rPr>
            <w:rFonts w:cs="Times New Roman"/>
            <w:szCs w:val="24"/>
          </w:rPr>
          <w:t>§</w:t>
        </w:r>
      </w:ins>
      <w:del w:id="6" w:author="Moonika Kuusk - JUSTDIGI" w:date="2026-01-14T10:18:00Z" w16du:dateUtc="2026-01-14T08:18:00Z">
        <w:r w:rsidRPr="00E920B1">
          <w:rPr>
            <w:rFonts w:eastAsia="Times New Roman" w:cs="Times New Roman"/>
            <w:szCs w:val="24"/>
          </w:rPr>
          <w:delText>paragrahvi</w:delText>
        </w:r>
      </w:del>
      <w:ins w:id="7" w:author="Moonika Kuusk - JUSTDIGI" w:date="2026-01-14T10:19:00Z" w16du:dateUtc="2026-01-14T08:19:00Z">
        <w:r w:rsidR="006F6712">
          <w:rPr>
            <w:rFonts w:eastAsia="Times New Roman" w:cs="Times New Roman"/>
            <w:szCs w:val="24"/>
          </w:rPr>
          <w:t> </w:t>
        </w:r>
      </w:ins>
      <w:del w:id="8" w:author="Moonika Kuusk - JUSTDIGI" w:date="2026-01-14T10:19:00Z" w16du:dateUtc="2026-01-14T08:19:00Z">
        <w:r w:rsidRPr="00E920B1">
          <w:rPr>
            <w:rFonts w:eastAsia="Times New Roman" w:cs="Times New Roman"/>
            <w:szCs w:val="24"/>
          </w:rPr>
          <w:delText xml:space="preserve"> </w:delText>
        </w:r>
      </w:del>
      <w:r w:rsidRPr="00E920B1">
        <w:rPr>
          <w:rFonts w:eastAsia="Times New Roman" w:cs="Times New Roman"/>
          <w:szCs w:val="24"/>
        </w:rPr>
        <w:t>11</w:t>
      </w:r>
      <w:r w:rsidRPr="00E920B1">
        <w:rPr>
          <w:rFonts w:eastAsia="Times New Roman" w:cs="Times New Roman"/>
          <w:szCs w:val="24"/>
          <w:vertAlign w:val="superscript"/>
        </w:rPr>
        <w:t>4</w:t>
      </w:r>
      <w:r w:rsidRPr="00E920B1">
        <w:rPr>
          <w:rFonts w:eastAsia="Times New Roman" w:cs="Times New Roman"/>
          <w:szCs w:val="24"/>
        </w:rPr>
        <w:t xml:space="preserve"> lõi</w:t>
      </w:r>
      <w:r w:rsidR="00F44416">
        <w:rPr>
          <w:rFonts w:eastAsia="Times New Roman" w:cs="Times New Roman"/>
          <w:szCs w:val="24"/>
        </w:rPr>
        <w:t>getes</w:t>
      </w:r>
      <w:r w:rsidRPr="00E920B1">
        <w:rPr>
          <w:rFonts w:eastAsia="Times New Roman" w:cs="Times New Roman"/>
          <w:szCs w:val="24"/>
        </w:rPr>
        <w:t xml:space="preserve"> 3 ja 5 sätestatud erimeetmeid.</w:t>
      </w:r>
    </w:p>
    <w:p w14:paraId="6CE6738B" w14:textId="77777777" w:rsidR="00AE63E8" w:rsidRPr="00E920B1" w:rsidRDefault="00AE63E8" w:rsidP="00E920B1">
      <w:pPr>
        <w:pStyle w:val="Vahedeta"/>
        <w:jc w:val="both"/>
        <w:rPr>
          <w:rFonts w:eastAsia="Times New Roman" w:cs="Times New Roman"/>
          <w:szCs w:val="24"/>
        </w:rPr>
      </w:pPr>
    </w:p>
    <w:p w14:paraId="5FEB7EA0" w14:textId="41D8BE84" w:rsidR="00AE63E8" w:rsidRPr="00E920B1" w:rsidDel="00882E44" w:rsidRDefault="00AE63E8" w:rsidP="00882E44">
      <w:pPr>
        <w:pStyle w:val="Vahedeta"/>
        <w:jc w:val="both"/>
        <w:rPr>
          <w:del w:id="9" w:author="Katariina Kärsten - JUSTDIGI" w:date="2026-01-26T10:35:00Z" w16du:dateUtc="2026-01-26T08:35:00Z"/>
          <w:rFonts w:eastAsia="Times New Roman" w:cs="Times New Roman"/>
          <w:color w:val="202020"/>
          <w:szCs w:val="24"/>
          <w:highlight w:val="yellow"/>
          <w:lang w:eastAsia="et-EE"/>
        </w:rPr>
      </w:pPr>
      <w:r w:rsidRPr="00E920B1">
        <w:rPr>
          <w:rFonts w:eastAsia="Times New Roman" w:cs="Times New Roman"/>
          <w:szCs w:val="24"/>
        </w:rPr>
        <w:t>(</w:t>
      </w:r>
      <w:r w:rsidR="00AA54C0" w:rsidRPr="00E920B1">
        <w:rPr>
          <w:rFonts w:eastAsia="Times New Roman" w:cs="Times New Roman"/>
          <w:szCs w:val="24"/>
        </w:rPr>
        <w:t>5</w:t>
      </w:r>
      <w:r w:rsidRPr="00E920B1">
        <w:rPr>
          <w:rFonts w:eastAsia="Times New Roman" w:cs="Times New Roman"/>
          <w:szCs w:val="24"/>
        </w:rPr>
        <w:t>) Kaitseväe üksuse koosseisus oleva ja vajalikku väljaõpet omava, Eesti Vabariigiga kollektiivse enesekaitse põhimõtet sisaldava lepingu osapooleks oleva riigi relvajõud</w:t>
      </w:r>
      <w:r w:rsidR="00AA54C0" w:rsidRPr="00E920B1">
        <w:rPr>
          <w:rFonts w:eastAsia="Times New Roman" w:cs="Times New Roman"/>
          <w:szCs w:val="24"/>
        </w:rPr>
        <w:t>ud</w:t>
      </w:r>
      <w:r w:rsidRPr="00E920B1">
        <w:rPr>
          <w:rFonts w:eastAsia="Times New Roman" w:cs="Times New Roman"/>
          <w:szCs w:val="24"/>
        </w:rPr>
        <w:t>e liige võib käesoleva paragrahvi lõikes 1 nimetatud Kaitseväe ülesande täitmisel riikliku järelevalve teostamisel kohaldada vahetut sundi ning kasutada erivahendit või relva korrakaitseseaduses sätestatud alusel ja korras.</w:t>
      </w:r>
      <w:bookmarkStart w:id="10" w:name="_Hlk215649833"/>
      <w:del w:id="11" w:author="Katariina Kärsten - JUSTDIGI" w:date="2026-01-26T10:35:00Z" w16du:dateUtc="2026-01-26T08:35:00Z">
        <w:r w:rsidRPr="00E920B1" w:rsidDel="00882E44">
          <w:rPr>
            <w:rFonts w:eastAsia="Times New Roman" w:cs="Times New Roman"/>
            <w:szCs w:val="24"/>
          </w:rPr>
          <w:delText>“;</w:delText>
        </w:r>
      </w:del>
    </w:p>
    <w:bookmarkEnd w:id="10"/>
    <w:p w14:paraId="42E43F41" w14:textId="1F65942A" w:rsidR="00CC59CC" w:rsidRPr="00E920B1" w:rsidDel="00882E44" w:rsidRDefault="00CC59CC" w:rsidP="00882E44">
      <w:pPr>
        <w:pStyle w:val="Vahedeta"/>
        <w:jc w:val="both"/>
        <w:rPr>
          <w:del w:id="12" w:author="Katariina Kärsten - JUSTDIGI" w:date="2026-01-26T10:35:00Z" w16du:dateUtc="2026-01-26T08:35:00Z"/>
          <w:rFonts w:cs="Times New Roman"/>
          <w:b/>
          <w:szCs w:val="24"/>
        </w:rPr>
      </w:pPr>
    </w:p>
    <w:p w14:paraId="05BB933A" w14:textId="67FB5013" w:rsidR="00CC59CC" w:rsidRPr="00E920B1" w:rsidRDefault="00AE63E8" w:rsidP="00882E44">
      <w:pPr>
        <w:pStyle w:val="Vahedeta"/>
        <w:jc w:val="both"/>
        <w:rPr>
          <w:rFonts w:cs="Times New Roman"/>
          <w:szCs w:val="24"/>
        </w:rPr>
      </w:pPr>
      <w:r w:rsidRPr="00E920B1">
        <w:rPr>
          <w:rFonts w:cs="Times New Roman"/>
          <w:b/>
          <w:bCs/>
          <w:szCs w:val="24"/>
        </w:rPr>
        <w:t>5</w:t>
      </w:r>
      <w:r w:rsidR="00CC59CC" w:rsidRPr="00E920B1">
        <w:rPr>
          <w:rFonts w:cs="Times New Roman"/>
          <w:b/>
          <w:bCs/>
          <w:szCs w:val="24"/>
        </w:rPr>
        <w:t xml:space="preserve">) </w:t>
      </w:r>
      <w:r w:rsidR="00CC59CC" w:rsidRPr="00E920B1">
        <w:rPr>
          <w:rFonts w:cs="Times New Roman"/>
          <w:szCs w:val="24"/>
        </w:rPr>
        <w:t xml:space="preserve">seadust täiendatakse </w:t>
      </w:r>
      <w:commentRangeStart w:id="13"/>
      <w:r w:rsidR="00CC59CC" w:rsidRPr="00E920B1">
        <w:rPr>
          <w:rFonts w:cs="Times New Roman"/>
          <w:szCs w:val="24"/>
        </w:rPr>
        <w:t xml:space="preserve">§-ga </w:t>
      </w:r>
      <w:r w:rsidR="00EF5384" w:rsidRPr="00E920B1">
        <w:rPr>
          <w:rFonts w:cs="Times New Roman"/>
          <w:szCs w:val="24"/>
        </w:rPr>
        <w:t>3</w:t>
      </w:r>
      <w:r w:rsidR="00EF5384" w:rsidRPr="00E920B1">
        <w:rPr>
          <w:rFonts w:cs="Times New Roman"/>
          <w:szCs w:val="24"/>
          <w:vertAlign w:val="superscript"/>
        </w:rPr>
        <w:t xml:space="preserve">3 </w:t>
      </w:r>
      <w:commentRangeEnd w:id="13"/>
      <w:r w:rsidR="0045027C">
        <w:rPr>
          <w:rStyle w:val="Kommentaariviide"/>
          <w:rFonts w:asciiTheme="minorHAnsi" w:hAnsiTheme="minorHAnsi"/>
        </w:rPr>
        <w:commentReference w:id="13"/>
      </w:r>
      <w:r w:rsidR="00CC59CC" w:rsidRPr="00E920B1">
        <w:rPr>
          <w:rFonts w:cs="Times New Roman"/>
          <w:szCs w:val="24"/>
        </w:rPr>
        <w:t>järgmises sõnastuses:</w:t>
      </w:r>
    </w:p>
    <w:p w14:paraId="080BD4B1" w14:textId="77777777" w:rsidR="00090FB1" w:rsidRPr="00E920B1" w:rsidRDefault="00090FB1" w:rsidP="00E920B1">
      <w:pPr>
        <w:pStyle w:val="Vahedeta"/>
        <w:jc w:val="both"/>
        <w:rPr>
          <w:rFonts w:cs="Times New Roman"/>
          <w:b/>
          <w:szCs w:val="24"/>
        </w:rPr>
      </w:pPr>
    </w:p>
    <w:p w14:paraId="48EB3BC1" w14:textId="0DEF4A82" w:rsidR="00CC59CC" w:rsidRPr="00E920B1" w:rsidRDefault="00CC59CC" w:rsidP="00E920B1">
      <w:pPr>
        <w:pStyle w:val="Vahedeta"/>
        <w:jc w:val="both"/>
        <w:rPr>
          <w:rFonts w:cs="Times New Roman"/>
          <w:b/>
          <w:szCs w:val="24"/>
        </w:rPr>
      </w:pPr>
      <w:del w:id="14" w:author="Katariina Kärsten - JUSTDIGI" w:date="2026-01-26T10:35:00Z" w16du:dateUtc="2026-01-26T08:35:00Z">
        <w:r w:rsidRPr="00E920B1" w:rsidDel="00882E44">
          <w:rPr>
            <w:rFonts w:cs="Times New Roman"/>
            <w:b/>
            <w:szCs w:val="24"/>
          </w:rPr>
          <w:delText>„</w:delText>
        </w:r>
      </w:del>
      <w:r w:rsidR="00EF5384" w:rsidRPr="00E920B1">
        <w:rPr>
          <w:rFonts w:cs="Times New Roman"/>
          <w:b/>
          <w:szCs w:val="24"/>
        </w:rPr>
        <w:t>3</w:t>
      </w:r>
      <w:r w:rsidR="00EF5384" w:rsidRPr="00E920B1">
        <w:rPr>
          <w:rFonts w:cs="Times New Roman"/>
          <w:b/>
          <w:szCs w:val="24"/>
          <w:vertAlign w:val="superscript"/>
        </w:rPr>
        <w:t>3</w:t>
      </w:r>
      <w:r w:rsidRPr="00E920B1">
        <w:rPr>
          <w:rFonts w:cs="Times New Roman"/>
          <w:b/>
          <w:szCs w:val="24"/>
        </w:rPr>
        <w:t xml:space="preserve">. </w:t>
      </w:r>
      <w:r w:rsidR="00164615" w:rsidRPr="00E920B1">
        <w:rPr>
          <w:rFonts w:cs="Times New Roman"/>
          <w:b/>
          <w:szCs w:val="24"/>
        </w:rPr>
        <w:t>Merelise ohutuse komisjon</w:t>
      </w:r>
    </w:p>
    <w:p w14:paraId="18EB6269" w14:textId="445BD5DC" w:rsidR="00CC59CC" w:rsidRPr="00E920B1" w:rsidRDefault="00CC59CC" w:rsidP="00E920B1">
      <w:pPr>
        <w:pStyle w:val="Vahedeta"/>
        <w:jc w:val="both"/>
        <w:rPr>
          <w:rFonts w:cs="Times New Roman"/>
          <w:b/>
          <w:szCs w:val="24"/>
        </w:rPr>
      </w:pPr>
    </w:p>
    <w:p w14:paraId="4ACE28FF" w14:textId="73809B43" w:rsidR="00CC59CC" w:rsidRPr="00E920B1" w:rsidRDefault="00CC59CC" w:rsidP="00E920B1">
      <w:pPr>
        <w:pStyle w:val="Vahedeta"/>
        <w:jc w:val="both"/>
        <w:rPr>
          <w:rFonts w:eastAsia="Calibri" w:cs="Times New Roman"/>
          <w:noProof/>
          <w:szCs w:val="24"/>
        </w:rPr>
      </w:pPr>
      <w:r w:rsidRPr="00E920B1">
        <w:rPr>
          <w:rFonts w:eastAsia="Calibri" w:cs="Times New Roman"/>
          <w:noProof/>
          <w:szCs w:val="24"/>
        </w:rPr>
        <w:t xml:space="preserve">(1) </w:t>
      </w:r>
      <w:r w:rsidR="00CF234F" w:rsidRPr="00E920B1">
        <w:rPr>
          <w:rFonts w:eastAsia="Calibri" w:cs="Times New Roman"/>
          <w:noProof/>
          <w:szCs w:val="24"/>
        </w:rPr>
        <w:t xml:space="preserve">Kaitseväe juurde moodustatud </w:t>
      </w:r>
      <w:r w:rsidR="00A81140" w:rsidRPr="00E920B1">
        <w:rPr>
          <w:rFonts w:eastAsia="Calibri" w:cs="Times New Roman"/>
          <w:noProof/>
          <w:szCs w:val="24"/>
        </w:rPr>
        <w:t>asutusteüle</w:t>
      </w:r>
      <w:r w:rsidR="00E45E3C">
        <w:rPr>
          <w:rFonts w:eastAsia="Calibri" w:cs="Times New Roman"/>
          <w:noProof/>
          <w:szCs w:val="24"/>
        </w:rPr>
        <w:t>s</w:t>
      </w:r>
      <w:r w:rsidR="00A81140" w:rsidRPr="00E920B1">
        <w:rPr>
          <w:rFonts w:eastAsia="Calibri" w:cs="Times New Roman"/>
          <w:noProof/>
          <w:szCs w:val="24"/>
        </w:rPr>
        <w:t xml:space="preserve">e </w:t>
      </w:r>
      <w:r w:rsidR="00164615" w:rsidRPr="00E920B1">
        <w:rPr>
          <w:rFonts w:eastAsia="Calibri" w:cs="Times New Roman"/>
          <w:noProof/>
          <w:szCs w:val="24"/>
        </w:rPr>
        <w:t>merelise ohutuse</w:t>
      </w:r>
      <w:r w:rsidRPr="00E920B1">
        <w:rPr>
          <w:rFonts w:eastAsia="Calibri" w:cs="Times New Roman"/>
          <w:noProof/>
          <w:szCs w:val="24"/>
        </w:rPr>
        <w:t xml:space="preserve"> </w:t>
      </w:r>
      <w:r w:rsidR="00CB1E4C" w:rsidRPr="00E920B1">
        <w:rPr>
          <w:rFonts w:eastAsia="Calibri" w:cs="Times New Roman"/>
          <w:noProof/>
          <w:szCs w:val="24"/>
        </w:rPr>
        <w:t>komisjon</w:t>
      </w:r>
      <w:r w:rsidR="003557AF" w:rsidRPr="00E920B1">
        <w:rPr>
          <w:rFonts w:eastAsia="Calibri" w:cs="Times New Roman"/>
          <w:noProof/>
          <w:szCs w:val="24"/>
        </w:rPr>
        <w:t>i</w:t>
      </w:r>
      <w:r w:rsidR="00CB1E4C" w:rsidRPr="00E920B1">
        <w:rPr>
          <w:rFonts w:eastAsia="Calibri" w:cs="Times New Roman"/>
          <w:noProof/>
          <w:szCs w:val="24"/>
        </w:rPr>
        <w:t xml:space="preserve"> </w:t>
      </w:r>
      <w:r w:rsidR="00CF234F" w:rsidRPr="00E920B1">
        <w:rPr>
          <w:rFonts w:eastAsia="Calibri" w:cs="Times New Roman"/>
          <w:noProof/>
          <w:szCs w:val="24"/>
        </w:rPr>
        <w:t>(edaspidi</w:t>
      </w:r>
      <w:r w:rsidR="006A1AD7" w:rsidRPr="00E920B1">
        <w:rPr>
          <w:rFonts w:eastAsia="Calibri" w:cs="Times New Roman"/>
          <w:noProof/>
          <w:szCs w:val="24"/>
        </w:rPr>
        <w:t xml:space="preserve"> </w:t>
      </w:r>
      <w:r w:rsidR="00CB1E4C" w:rsidRPr="00E920B1">
        <w:rPr>
          <w:rFonts w:eastAsia="Calibri" w:cs="Times New Roman"/>
          <w:i/>
          <w:iCs/>
          <w:noProof/>
          <w:szCs w:val="24"/>
        </w:rPr>
        <w:t>komisjon</w:t>
      </w:r>
      <w:r w:rsidR="00CF234F" w:rsidRPr="00E920B1">
        <w:rPr>
          <w:rFonts w:eastAsia="Calibri" w:cs="Times New Roman"/>
          <w:noProof/>
          <w:szCs w:val="24"/>
        </w:rPr>
        <w:t xml:space="preserve">) </w:t>
      </w:r>
      <w:r w:rsidRPr="00E920B1">
        <w:rPr>
          <w:rFonts w:eastAsia="Calibri" w:cs="Times New Roman"/>
          <w:noProof/>
          <w:szCs w:val="24"/>
        </w:rPr>
        <w:t>eesmärk ja ülesanded on:</w:t>
      </w:r>
    </w:p>
    <w:p w14:paraId="62079FD1" w14:textId="77777777" w:rsidR="00CC59CC" w:rsidRPr="00E920B1" w:rsidRDefault="00CC59CC" w:rsidP="00E920B1">
      <w:pPr>
        <w:pStyle w:val="Vahedeta"/>
        <w:jc w:val="both"/>
        <w:rPr>
          <w:rFonts w:eastAsia="Calibri" w:cs="Times New Roman"/>
          <w:noProof/>
          <w:szCs w:val="24"/>
        </w:rPr>
      </w:pPr>
      <w:r w:rsidRPr="00E920B1">
        <w:rPr>
          <w:rFonts w:eastAsia="Calibri" w:cs="Times New Roman"/>
          <w:noProof/>
          <w:szCs w:val="24"/>
        </w:rPr>
        <w:t>1) toetada mereolukorrateadlikkuse loomist ja tagamist;</w:t>
      </w:r>
    </w:p>
    <w:p w14:paraId="598B0551" w14:textId="77777777" w:rsidR="00CC59CC" w:rsidRPr="00E920B1" w:rsidRDefault="00CC59CC" w:rsidP="00E920B1">
      <w:pPr>
        <w:pStyle w:val="Vahedeta"/>
        <w:jc w:val="both"/>
        <w:rPr>
          <w:rFonts w:eastAsia="Calibri" w:cs="Times New Roman"/>
          <w:noProof/>
          <w:szCs w:val="24"/>
        </w:rPr>
      </w:pPr>
      <w:r w:rsidRPr="00E920B1">
        <w:rPr>
          <w:rFonts w:eastAsia="Calibri" w:cs="Times New Roman"/>
          <w:noProof/>
          <w:szCs w:val="24"/>
        </w:rPr>
        <w:t>2) </w:t>
      </w:r>
      <w:bookmarkStart w:id="15" w:name="_Hlk169872405"/>
      <w:r w:rsidRPr="00E920B1">
        <w:rPr>
          <w:rFonts w:eastAsia="Calibri" w:cs="Times New Roman"/>
          <w:noProof/>
          <w:szCs w:val="24"/>
        </w:rPr>
        <w:t>aidata tagada merel piirirežiim</w:t>
      </w:r>
      <w:bookmarkEnd w:id="15"/>
      <w:r w:rsidRPr="00E920B1">
        <w:rPr>
          <w:rFonts w:eastAsia="Calibri" w:cs="Times New Roman"/>
          <w:noProof/>
          <w:szCs w:val="24"/>
        </w:rPr>
        <w:t>;</w:t>
      </w:r>
    </w:p>
    <w:p w14:paraId="4557DFF3" w14:textId="77777777" w:rsidR="00CC59CC" w:rsidRPr="00E920B1" w:rsidRDefault="00CC59CC" w:rsidP="00E920B1">
      <w:pPr>
        <w:pStyle w:val="Vahedeta"/>
        <w:jc w:val="both"/>
        <w:rPr>
          <w:rFonts w:eastAsia="Calibri" w:cs="Times New Roman"/>
          <w:noProof/>
          <w:szCs w:val="24"/>
        </w:rPr>
      </w:pPr>
      <w:r w:rsidRPr="00E920B1">
        <w:rPr>
          <w:rFonts w:eastAsia="Calibri" w:cs="Times New Roman"/>
          <w:noProof/>
          <w:szCs w:val="24"/>
        </w:rPr>
        <w:t>3) </w:t>
      </w:r>
      <w:bookmarkStart w:id="16" w:name="_Hlk169872419"/>
      <w:r w:rsidRPr="00E920B1">
        <w:rPr>
          <w:rFonts w:eastAsia="Calibri" w:cs="Times New Roman"/>
          <w:noProof/>
          <w:szCs w:val="24"/>
        </w:rPr>
        <w:t>ennetada merelisi ohte ja nendele reageerida</w:t>
      </w:r>
      <w:bookmarkEnd w:id="16"/>
      <w:r w:rsidRPr="00E920B1">
        <w:rPr>
          <w:rFonts w:eastAsia="Calibri" w:cs="Times New Roman"/>
          <w:noProof/>
          <w:szCs w:val="24"/>
        </w:rPr>
        <w:t>;</w:t>
      </w:r>
    </w:p>
    <w:p w14:paraId="573739DA" w14:textId="711EEE17" w:rsidR="00CC59CC" w:rsidRPr="00E920B1" w:rsidRDefault="00CC59CC" w:rsidP="00E920B1">
      <w:pPr>
        <w:pStyle w:val="Vahedeta"/>
        <w:jc w:val="both"/>
        <w:rPr>
          <w:rFonts w:eastAsia="Calibri" w:cs="Times New Roman"/>
          <w:noProof/>
          <w:szCs w:val="24"/>
        </w:rPr>
      </w:pPr>
      <w:r w:rsidRPr="00E920B1">
        <w:rPr>
          <w:rFonts w:eastAsia="Calibri" w:cs="Times New Roman"/>
          <w:noProof/>
          <w:szCs w:val="24"/>
        </w:rPr>
        <w:t>4) </w:t>
      </w:r>
      <w:bookmarkStart w:id="17" w:name="_Hlk169872428"/>
      <w:r w:rsidRPr="00E920B1">
        <w:rPr>
          <w:rFonts w:eastAsia="Calibri" w:cs="Times New Roman"/>
          <w:noProof/>
          <w:szCs w:val="24"/>
        </w:rPr>
        <w:t>parandada asutustevahelist teabevahetust</w:t>
      </w:r>
      <w:bookmarkEnd w:id="17"/>
      <w:r w:rsidRPr="00E920B1">
        <w:rPr>
          <w:rFonts w:eastAsia="Calibri" w:cs="Times New Roman"/>
          <w:noProof/>
          <w:szCs w:val="24"/>
        </w:rPr>
        <w:t>.</w:t>
      </w:r>
    </w:p>
    <w:p w14:paraId="4AA0CA70" w14:textId="03552455" w:rsidR="00691BE9" w:rsidRPr="00E920B1" w:rsidRDefault="00691BE9" w:rsidP="00E920B1">
      <w:pPr>
        <w:pStyle w:val="Vahedeta"/>
        <w:jc w:val="both"/>
        <w:rPr>
          <w:rFonts w:eastAsia="Calibri" w:cs="Times New Roman"/>
          <w:noProof/>
          <w:szCs w:val="24"/>
        </w:rPr>
      </w:pPr>
    </w:p>
    <w:p w14:paraId="066F52C9" w14:textId="76143833" w:rsidR="00CC59CC" w:rsidRPr="00E920B1" w:rsidRDefault="00CC59CC" w:rsidP="00E920B1">
      <w:pPr>
        <w:pStyle w:val="Vahedeta"/>
        <w:jc w:val="both"/>
        <w:rPr>
          <w:rFonts w:eastAsia="Calibri" w:cs="Times New Roman"/>
          <w:noProof/>
          <w:szCs w:val="24"/>
        </w:rPr>
      </w:pPr>
      <w:r w:rsidRPr="00E920B1">
        <w:rPr>
          <w:rFonts w:eastAsia="Calibri" w:cs="Times New Roman"/>
          <w:noProof/>
          <w:szCs w:val="24"/>
        </w:rPr>
        <w:t xml:space="preserve">(2) </w:t>
      </w:r>
      <w:r w:rsidR="007529FD" w:rsidRPr="00E920B1">
        <w:rPr>
          <w:rFonts w:eastAsia="Calibri" w:cs="Times New Roman"/>
          <w:noProof/>
          <w:szCs w:val="24"/>
        </w:rPr>
        <w:t xml:space="preserve">Käesoleva paragrahvi lõikes 1 nimetatud </w:t>
      </w:r>
      <w:r w:rsidR="00CB1E4C" w:rsidRPr="00E920B1">
        <w:rPr>
          <w:rFonts w:eastAsia="Calibri" w:cs="Times New Roman"/>
          <w:noProof/>
          <w:szCs w:val="24"/>
        </w:rPr>
        <w:t xml:space="preserve">komisjoni </w:t>
      </w:r>
      <w:r w:rsidR="007529FD" w:rsidRPr="00E920B1">
        <w:rPr>
          <w:rFonts w:eastAsia="Calibri" w:cs="Times New Roman"/>
          <w:noProof/>
          <w:szCs w:val="24"/>
        </w:rPr>
        <w:t xml:space="preserve">kuuluvad vähemalt Kaitseväe asjakohased struktuuriüksused ja julgeolekuasutused ning riigiasutused, kellel on merel ülesanded, mis on seotud avaliku korra, julgeoleku või navigatsiooniohutuse tagamise või </w:t>
      </w:r>
      <w:r w:rsidR="002C1191" w:rsidRPr="00E920B1">
        <w:rPr>
          <w:rFonts w:eastAsia="Calibri" w:cs="Times New Roman"/>
          <w:noProof/>
          <w:szCs w:val="24"/>
        </w:rPr>
        <w:t xml:space="preserve">riikliku </w:t>
      </w:r>
      <w:r w:rsidR="007529FD" w:rsidRPr="00E920B1">
        <w:rPr>
          <w:rFonts w:eastAsia="Calibri" w:cs="Times New Roman"/>
          <w:noProof/>
          <w:szCs w:val="24"/>
        </w:rPr>
        <w:t>järelevalvega.</w:t>
      </w:r>
    </w:p>
    <w:p w14:paraId="64218942" w14:textId="77777777" w:rsidR="00CC59CC" w:rsidRPr="00E920B1" w:rsidRDefault="00CC59CC" w:rsidP="00E920B1">
      <w:pPr>
        <w:pStyle w:val="Vahedeta"/>
        <w:jc w:val="both"/>
        <w:rPr>
          <w:rFonts w:eastAsia="Calibri" w:cs="Times New Roman"/>
          <w:noProof/>
          <w:szCs w:val="24"/>
        </w:rPr>
      </w:pPr>
    </w:p>
    <w:p w14:paraId="759B8C7A" w14:textId="308A2664" w:rsidR="00CC59CC" w:rsidRPr="00E920B1" w:rsidRDefault="00CC59CC" w:rsidP="00E920B1">
      <w:pPr>
        <w:pStyle w:val="Vahedeta"/>
        <w:jc w:val="both"/>
        <w:rPr>
          <w:rFonts w:eastAsia="Calibri" w:cs="Times New Roman"/>
          <w:noProof/>
          <w:szCs w:val="24"/>
        </w:rPr>
      </w:pPr>
      <w:r w:rsidRPr="00E920B1">
        <w:rPr>
          <w:rFonts w:eastAsia="Calibri" w:cs="Times New Roman"/>
          <w:noProof/>
          <w:szCs w:val="24"/>
        </w:rPr>
        <w:t>(</w:t>
      </w:r>
      <w:r w:rsidR="00862A0B" w:rsidRPr="00E920B1">
        <w:rPr>
          <w:rFonts w:eastAsia="Calibri" w:cs="Times New Roman"/>
          <w:noProof/>
          <w:szCs w:val="24"/>
        </w:rPr>
        <w:t>3</w:t>
      </w:r>
      <w:r w:rsidRPr="00E920B1">
        <w:rPr>
          <w:rFonts w:eastAsia="Calibri" w:cs="Times New Roman"/>
          <w:noProof/>
          <w:szCs w:val="24"/>
        </w:rPr>
        <w:t xml:space="preserve">) Oma ülesannete täitmiseks on </w:t>
      </w:r>
      <w:r w:rsidR="00CB1E4C" w:rsidRPr="00E920B1">
        <w:rPr>
          <w:rFonts w:eastAsia="Calibri" w:cs="Times New Roman"/>
          <w:noProof/>
          <w:szCs w:val="24"/>
        </w:rPr>
        <w:t xml:space="preserve">komisjonil </w:t>
      </w:r>
      <w:r w:rsidRPr="00E920B1">
        <w:rPr>
          <w:rFonts w:eastAsia="Calibri" w:cs="Times New Roman"/>
          <w:noProof/>
          <w:szCs w:val="24"/>
        </w:rPr>
        <w:t xml:space="preserve">õigus moodustada juhtrühm ja </w:t>
      </w:r>
      <w:r w:rsidR="00943AB2" w:rsidRPr="00E920B1">
        <w:rPr>
          <w:rFonts w:eastAsia="Calibri" w:cs="Times New Roman"/>
          <w:noProof/>
          <w:szCs w:val="24"/>
        </w:rPr>
        <w:t>töörühm</w:t>
      </w:r>
      <w:r w:rsidR="00E52048" w:rsidRPr="00E920B1">
        <w:rPr>
          <w:rFonts w:eastAsia="Calibri" w:cs="Times New Roman"/>
          <w:noProof/>
          <w:szCs w:val="24"/>
        </w:rPr>
        <w:t xml:space="preserve">ad, </w:t>
      </w:r>
      <w:ins w:id="18" w:author="Moonika Kuusk - JUSTDIGI" w:date="2026-01-14T10:25:00Z" w16du:dateUtc="2026-01-14T08:25:00Z">
        <w:r w:rsidR="00170EB5">
          <w:rPr>
            <w:rFonts w:eastAsia="Calibri" w:cs="Times New Roman"/>
            <w:noProof/>
            <w:szCs w:val="24"/>
          </w:rPr>
          <w:t>ke</w:t>
        </w:r>
      </w:ins>
      <w:del w:id="19" w:author="Moonika Kuusk - JUSTDIGI" w:date="2026-01-14T10:25:00Z" w16du:dateUtc="2026-01-14T08:25:00Z">
        <w:r w:rsidR="00E52048" w:rsidRPr="00E920B1" w:rsidDel="00170EB5">
          <w:rPr>
            <w:rFonts w:eastAsia="Calibri" w:cs="Times New Roman"/>
            <w:noProof/>
            <w:szCs w:val="24"/>
          </w:rPr>
          <w:delText>mi</w:delText>
        </w:r>
      </w:del>
      <w:r w:rsidR="00E52048" w:rsidRPr="00E920B1">
        <w:rPr>
          <w:rFonts w:eastAsia="Calibri" w:cs="Times New Roman"/>
          <w:noProof/>
          <w:szCs w:val="24"/>
        </w:rPr>
        <w:t xml:space="preserve">s </w:t>
      </w:r>
      <w:ins w:id="20" w:author="Moonika Kuusk - JUSTDIGI" w:date="2026-01-14T10:25:00Z" w16du:dateUtc="2026-01-14T08:25:00Z">
        <w:r w:rsidR="00D83F31">
          <w:rPr>
            <w:rFonts w:eastAsia="Calibri" w:cs="Times New Roman"/>
            <w:noProof/>
            <w:szCs w:val="24"/>
          </w:rPr>
          <w:t>reageerivad</w:t>
        </w:r>
      </w:ins>
      <w:del w:id="21" w:author="Moonika Kuusk - JUSTDIGI" w:date="2026-01-14T10:25:00Z" w16du:dateUtc="2026-01-14T08:25:00Z">
        <w:r w:rsidR="00E52048" w:rsidRPr="00E920B1">
          <w:rPr>
            <w:rFonts w:eastAsia="Calibri" w:cs="Times New Roman"/>
            <w:noProof/>
            <w:szCs w:val="24"/>
          </w:rPr>
          <w:delText>tegelevad</w:delText>
        </w:r>
      </w:del>
      <w:r w:rsidR="00E52048" w:rsidRPr="00E920B1">
        <w:rPr>
          <w:rFonts w:eastAsia="Calibri" w:cs="Times New Roman"/>
          <w:noProof/>
          <w:szCs w:val="24"/>
        </w:rPr>
        <w:t xml:space="preserve"> konkreetsele merelisele ohule</w:t>
      </w:r>
      <w:del w:id="22" w:author="Moonika Kuusk - JUSTDIGI" w:date="2026-01-14T10:25:00Z" w16du:dateUtc="2026-01-14T08:25:00Z">
        <w:r w:rsidR="00E52048" w:rsidRPr="00E920B1">
          <w:rPr>
            <w:rFonts w:eastAsia="Calibri" w:cs="Times New Roman"/>
            <w:noProof/>
            <w:szCs w:val="24"/>
          </w:rPr>
          <w:delText xml:space="preserve"> reageerimisega</w:delText>
        </w:r>
      </w:del>
      <w:r w:rsidR="00E52048" w:rsidRPr="00E920B1">
        <w:rPr>
          <w:rFonts w:eastAsia="Calibri" w:cs="Times New Roman"/>
          <w:noProof/>
          <w:szCs w:val="24"/>
        </w:rPr>
        <w:t>.</w:t>
      </w:r>
    </w:p>
    <w:p w14:paraId="6B692CEA" w14:textId="77777777" w:rsidR="00CC59CC" w:rsidRPr="00E920B1" w:rsidRDefault="00CC59CC" w:rsidP="00E920B1">
      <w:pPr>
        <w:pStyle w:val="Vahedeta"/>
        <w:jc w:val="both"/>
        <w:rPr>
          <w:rFonts w:eastAsia="Calibri" w:cs="Times New Roman"/>
          <w:noProof/>
          <w:szCs w:val="24"/>
        </w:rPr>
      </w:pPr>
    </w:p>
    <w:p w14:paraId="3CECEBF1" w14:textId="69EB2545" w:rsidR="00CC59CC" w:rsidRPr="00E920B1" w:rsidRDefault="00CC59CC" w:rsidP="00E920B1">
      <w:pPr>
        <w:pStyle w:val="Vahedeta"/>
        <w:jc w:val="both"/>
        <w:rPr>
          <w:rFonts w:eastAsia="Calibri" w:cs="Times New Roman"/>
          <w:noProof/>
          <w:szCs w:val="24"/>
        </w:rPr>
      </w:pPr>
      <w:r w:rsidRPr="00E920B1">
        <w:rPr>
          <w:rFonts w:eastAsia="Calibri" w:cs="Times New Roman"/>
          <w:noProof/>
          <w:szCs w:val="24"/>
        </w:rPr>
        <w:t>(</w:t>
      </w:r>
      <w:r w:rsidR="00862A0B" w:rsidRPr="00E920B1">
        <w:rPr>
          <w:rFonts w:eastAsia="Calibri" w:cs="Times New Roman"/>
          <w:noProof/>
          <w:szCs w:val="24"/>
        </w:rPr>
        <w:t>4</w:t>
      </w:r>
      <w:r w:rsidRPr="00E920B1">
        <w:rPr>
          <w:rFonts w:eastAsia="Calibri" w:cs="Times New Roman"/>
          <w:noProof/>
          <w:szCs w:val="24"/>
        </w:rPr>
        <w:t xml:space="preserve">) </w:t>
      </w:r>
      <w:r w:rsidR="00CB1E4C" w:rsidRPr="00E920B1">
        <w:rPr>
          <w:rFonts w:eastAsia="Calibri" w:cs="Times New Roman"/>
          <w:noProof/>
          <w:szCs w:val="24"/>
        </w:rPr>
        <w:t xml:space="preserve">Komisjon </w:t>
      </w:r>
      <w:r w:rsidRPr="00E920B1">
        <w:rPr>
          <w:rFonts w:eastAsia="Calibri" w:cs="Times New Roman"/>
          <w:noProof/>
          <w:szCs w:val="24"/>
        </w:rPr>
        <w:t>kehtestab oma töökorra ning vastavalt vajadusele merelistele ohtudele reageerimiseks tegevuste kaupa tegevusjuhendid, milles muu hulgas määratakse reageerivad asutused.</w:t>
      </w:r>
      <w:r w:rsidR="00A164AC" w:rsidRPr="00E920B1">
        <w:rPr>
          <w:rFonts w:eastAsia="Calibri" w:cs="Times New Roman"/>
          <w:noProof/>
          <w:szCs w:val="24"/>
        </w:rPr>
        <w:t>“</w:t>
      </w:r>
      <w:r w:rsidR="00950D49" w:rsidRPr="00E920B1">
        <w:rPr>
          <w:rFonts w:eastAsia="Calibri" w:cs="Times New Roman"/>
          <w:noProof/>
          <w:szCs w:val="24"/>
        </w:rPr>
        <w:t>;</w:t>
      </w:r>
    </w:p>
    <w:p w14:paraId="041EB63D" w14:textId="77777777" w:rsidR="001F7118" w:rsidRPr="00E920B1" w:rsidRDefault="001F7118" w:rsidP="00E920B1">
      <w:pPr>
        <w:pStyle w:val="Vahedeta"/>
        <w:jc w:val="both"/>
        <w:rPr>
          <w:rFonts w:cs="Times New Roman"/>
          <w:szCs w:val="24"/>
        </w:rPr>
      </w:pPr>
    </w:p>
    <w:p w14:paraId="2941F3D7" w14:textId="721A8629" w:rsidR="00EC75B3" w:rsidRPr="00E920B1" w:rsidRDefault="00AE63E8" w:rsidP="00E920B1">
      <w:pPr>
        <w:pStyle w:val="Vahedeta"/>
        <w:jc w:val="both"/>
        <w:rPr>
          <w:rFonts w:cs="Times New Roman"/>
          <w:szCs w:val="24"/>
        </w:rPr>
      </w:pPr>
      <w:r w:rsidRPr="00E920B1">
        <w:rPr>
          <w:rFonts w:cs="Times New Roman"/>
          <w:b/>
          <w:bCs/>
          <w:szCs w:val="24"/>
        </w:rPr>
        <w:t>6</w:t>
      </w:r>
      <w:r w:rsidR="00EC75B3" w:rsidRPr="00E920B1">
        <w:rPr>
          <w:rFonts w:cs="Times New Roman"/>
          <w:b/>
          <w:bCs/>
          <w:szCs w:val="24"/>
        </w:rPr>
        <w:t>)</w:t>
      </w:r>
      <w:r w:rsidR="00EC75B3" w:rsidRPr="00E920B1">
        <w:rPr>
          <w:rFonts w:cs="Times New Roman"/>
          <w:szCs w:val="24"/>
        </w:rPr>
        <w:t> seaduse 2. peatükki täiendatakse §-ga 22</w:t>
      </w:r>
      <w:r w:rsidR="00EC75B3" w:rsidRPr="00E920B1">
        <w:rPr>
          <w:rFonts w:cs="Times New Roman"/>
          <w:szCs w:val="24"/>
          <w:vertAlign w:val="superscript"/>
        </w:rPr>
        <w:t>4</w:t>
      </w:r>
      <w:r w:rsidR="00EC75B3" w:rsidRPr="00E920B1">
        <w:rPr>
          <w:rFonts w:cs="Times New Roman"/>
          <w:szCs w:val="24"/>
        </w:rPr>
        <w:t xml:space="preserve"> järgmises sõnastuses:</w:t>
      </w:r>
    </w:p>
    <w:p w14:paraId="623442FD" w14:textId="77777777" w:rsidR="00EC75B3" w:rsidRPr="00E920B1" w:rsidRDefault="00EC75B3" w:rsidP="00E920B1">
      <w:pPr>
        <w:pStyle w:val="Vahedeta"/>
        <w:jc w:val="both"/>
        <w:rPr>
          <w:rFonts w:cs="Times New Roman"/>
          <w:szCs w:val="24"/>
        </w:rPr>
      </w:pPr>
    </w:p>
    <w:p w14:paraId="09FAD37B" w14:textId="77777777" w:rsidR="00EC75B3" w:rsidRPr="00E920B1" w:rsidRDefault="00EC75B3" w:rsidP="00E920B1">
      <w:pPr>
        <w:pStyle w:val="Vahedeta"/>
        <w:jc w:val="both"/>
        <w:rPr>
          <w:rFonts w:cs="Times New Roman"/>
          <w:szCs w:val="24"/>
        </w:rPr>
      </w:pPr>
      <w:r w:rsidRPr="00E920B1">
        <w:rPr>
          <w:rFonts w:cs="Times New Roman"/>
          <w:b/>
          <w:szCs w:val="24"/>
        </w:rPr>
        <w:t>„§ 22</w:t>
      </w:r>
      <w:r w:rsidRPr="00E920B1">
        <w:rPr>
          <w:rFonts w:cs="Times New Roman"/>
          <w:b/>
          <w:szCs w:val="24"/>
          <w:vertAlign w:val="superscript"/>
        </w:rPr>
        <w:t>4</w:t>
      </w:r>
      <w:r w:rsidRPr="00E920B1">
        <w:rPr>
          <w:rFonts w:cs="Times New Roman"/>
          <w:b/>
          <w:szCs w:val="24"/>
        </w:rPr>
        <w:t>. Kaitselennunduse järelevalveteenistus</w:t>
      </w:r>
    </w:p>
    <w:p w14:paraId="768FDAEA" w14:textId="77777777" w:rsidR="00EC75B3" w:rsidRPr="00E920B1" w:rsidRDefault="00EC75B3" w:rsidP="00E920B1">
      <w:pPr>
        <w:pStyle w:val="Vahedeta"/>
        <w:jc w:val="both"/>
        <w:rPr>
          <w:rFonts w:cs="Times New Roman"/>
          <w:szCs w:val="24"/>
        </w:rPr>
      </w:pPr>
    </w:p>
    <w:p w14:paraId="07CE3CEB" w14:textId="0FB68C1E" w:rsidR="00EC75B3" w:rsidRPr="00E920B1" w:rsidRDefault="00EC75B3" w:rsidP="00E920B1">
      <w:pPr>
        <w:pStyle w:val="Vahedeta"/>
        <w:jc w:val="both"/>
        <w:rPr>
          <w:rFonts w:cs="Times New Roman"/>
          <w:szCs w:val="24"/>
        </w:rPr>
      </w:pPr>
      <w:r w:rsidRPr="00E920B1">
        <w:rPr>
          <w:rFonts w:cs="Times New Roman"/>
          <w:szCs w:val="24"/>
        </w:rPr>
        <w:t xml:space="preserve">(1) Kaitselennunduse järelevalveteenistus (ingl </w:t>
      </w:r>
      <w:proofErr w:type="spellStart"/>
      <w:r w:rsidRPr="006B1819">
        <w:rPr>
          <w:rFonts w:cs="Times New Roman"/>
          <w:szCs w:val="24"/>
        </w:rPr>
        <w:t>Military</w:t>
      </w:r>
      <w:proofErr w:type="spellEnd"/>
      <w:r w:rsidRPr="006B1819">
        <w:rPr>
          <w:rFonts w:cs="Times New Roman"/>
          <w:szCs w:val="24"/>
        </w:rPr>
        <w:t xml:space="preserve"> Aviation </w:t>
      </w:r>
      <w:proofErr w:type="spellStart"/>
      <w:r w:rsidRPr="006B1819">
        <w:rPr>
          <w:rFonts w:cs="Times New Roman"/>
          <w:szCs w:val="24"/>
        </w:rPr>
        <w:t>Authority</w:t>
      </w:r>
      <w:proofErr w:type="spellEnd"/>
      <w:r w:rsidR="00F6051F">
        <w:rPr>
          <w:rFonts w:cs="Times New Roman"/>
          <w:szCs w:val="24"/>
        </w:rPr>
        <w:t>,</w:t>
      </w:r>
      <w:r w:rsidRPr="00E920B1">
        <w:rPr>
          <w:rFonts w:cs="Times New Roman"/>
          <w:szCs w:val="24"/>
        </w:rPr>
        <w:t xml:space="preserve"> MAA) on täidesaatva riigivõimu institutsioon Kaitseministeeriumi valitsemisalas ning selle põhiülesanne on </w:t>
      </w:r>
      <w:commentRangeStart w:id="23"/>
      <w:r w:rsidRPr="00E920B1">
        <w:rPr>
          <w:rFonts w:cs="Times New Roman"/>
          <w:szCs w:val="24"/>
        </w:rPr>
        <w:t>te</w:t>
      </w:r>
      <w:ins w:id="24" w:author="Moonika Kuusk - JUSTDIGI" w:date="2026-01-14T10:38:00Z" w16du:dateUtc="2026-01-14T08:38:00Z">
        <w:r w:rsidR="00AF14DF">
          <w:rPr>
            <w:rFonts w:cs="Times New Roman"/>
            <w:szCs w:val="24"/>
          </w:rPr>
          <w:t>ostad</w:t>
        </w:r>
      </w:ins>
      <w:del w:id="25" w:author="Moonika Kuusk - JUSTDIGI" w:date="2026-01-14T10:38:00Z" w16du:dateUtc="2026-01-14T08:38:00Z">
        <w:r w:rsidRPr="00E920B1" w:rsidDel="00AF14DF">
          <w:rPr>
            <w:rFonts w:cs="Times New Roman"/>
            <w:szCs w:val="24"/>
          </w:rPr>
          <w:delText>h</w:delText>
        </w:r>
      </w:del>
      <w:r w:rsidRPr="00E920B1">
        <w:rPr>
          <w:rFonts w:cs="Times New Roman"/>
          <w:szCs w:val="24"/>
        </w:rPr>
        <w:t>a</w:t>
      </w:r>
      <w:commentRangeEnd w:id="23"/>
      <w:r w:rsidR="00CB04F5">
        <w:rPr>
          <w:rStyle w:val="Kommentaariviide"/>
          <w:rFonts w:asciiTheme="minorHAnsi" w:hAnsiTheme="minorHAnsi"/>
        </w:rPr>
        <w:commentReference w:id="23"/>
      </w:r>
      <w:r w:rsidRPr="00E920B1">
        <w:rPr>
          <w:rFonts w:cs="Times New Roman"/>
          <w:szCs w:val="24"/>
        </w:rPr>
        <w:t xml:space="preserve"> järelevalvet kaitselennunduse üle</w:t>
      </w:r>
      <w:r w:rsidR="00F0710E" w:rsidRPr="00E920B1">
        <w:rPr>
          <w:rFonts w:cs="Times New Roman"/>
          <w:szCs w:val="24"/>
        </w:rPr>
        <w:t xml:space="preserve"> </w:t>
      </w:r>
      <w:r w:rsidR="00F6051F">
        <w:rPr>
          <w:rFonts w:cs="Times New Roman"/>
          <w:szCs w:val="24"/>
        </w:rPr>
        <w:t>ja</w:t>
      </w:r>
      <w:r w:rsidR="00F0710E" w:rsidRPr="00E920B1">
        <w:rPr>
          <w:rFonts w:cs="Times New Roman"/>
          <w:color w:val="202020"/>
          <w:szCs w:val="24"/>
          <w:shd w:val="clear" w:color="auto" w:fill="FFFFFF"/>
        </w:rPr>
        <w:t xml:space="preserve"> </w:t>
      </w:r>
      <w:r w:rsidR="00F0710E" w:rsidRPr="00E920B1">
        <w:rPr>
          <w:rFonts w:cs="Times New Roman"/>
          <w:szCs w:val="24"/>
        </w:rPr>
        <w:t>täita talle seaduses või muus õigusaktis pandud ülesandeid</w:t>
      </w:r>
      <w:r w:rsidRPr="00E920B1">
        <w:rPr>
          <w:rFonts w:cs="Times New Roman"/>
          <w:szCs w:val="24"/>
        </w:rPr>
        <w:t>.</w:t>
      </w:r>
    </w:p>
    <w:p w14:paraId="0E03CB3B" w14:textId="77777777" w:rsidR="00EC75B3" w:rsidRPr="00E920B1" w:rsidRDefault="00EC75B3" w:rsidP="00E920B1">
      <w:pPr>
        <w:pStyle w:val="Vahedeta"/>
        <w:jc w:val="both"/>
        <w:rPr>
          <w:rFonts w:cs="Times New Roman"/>
          <w:szCs w:val="24"/>
        </w:rPr>
      </w:pPr>
    </w:p>
    <w:p w14:paraId="42985154" w14:textId="56A9BDA1" w:rsidR="00EC75B3" w:rsidRPr="00E920B1" w:rsidRDefault="00EC75B3" w:rsidP="00E920B1">
      <w:pPr>
        <w:pStyle w:val="Vahedeta"/>
        <w:jc w:val="both"/>
        <w:rPr>
          <w:rFonts w:cs="Times New Roman"/>
          <w:szCs w:val="24"/>
        </w:rPr>
      </w:pPr>
      <w:r w:rsidRPr="00E920B1">
        <w:rPr>
          <w:rFonts w:cs="Times New Roman"/>
          <w:szCs w:val="24"/>
        </w:rPr>
        <w:t>(2) Kaitselennunduse järelevalveteenistus on kaitselennunduse</w:t>
      </w:r>
      <w:ins w:id="26" w:author="Moonika Kuusk - JUSTDIGI" w:date="2026-01-14T10:39:00Z" w16du:dateUtc="2026-01-14T08:39:00Z">
        <w:r w:rsidRPr="00E920B1">
          <w:rPr>
            <w:rFonts w:cs="Times New Roman"/>
            <w:szCs w:val="24"/>
          </w:rPr>
          <w:t xml:space="preserve"> </w:t>
        </w:r>
        <w:r w:rsidR="00CB04F5">
          <w:rPr>
            <w:rFonts w:cs="Times New Roman"/>
            <w:szCs w:val="24"/>
          </w:rPr>
          <w:t>üle</w:t>
        </w:r>
      </w:ins>
      <w:r w:rsidRPr="00E920B1">
        <w:rPr>
          <w:rFonts w:cs="Times New Roman"/>
          <w:szCs w:val="24"/>
        </w:rPr>
        <w:t xml:space="preserve"> järelevalve teostamisel sõltumatu ning järelevalvele ei kohaldu käsuõigus.</w:t>
      </w:r>
    </w:p>
    <w:p w14:paraId="2AB3D171" w14:textId="77777777" w:rsidR="00573ABB" w:rsidRPr="00E920B1" w:rsidRDefault="00573ABB" w:rsidP="00E920B1">
      <w:pPr>
        <w:pStyle w:val="Vahedeta"/>
        <w:jc w:val="both"/>
        <w:rPr>
          <w:rFonts w:cs="Times New Roman"/>
          <w:szCs w:val="24"/>
        </w:rPr>
      </w:pPr>
    </w:p>
    <w:p w14:paraId="65098CFD" w14:textId="14EF2B34" w:rsidR="001D5C86" w:rsidRPr="00E920B1" w:rsidRDefault="00EC75B3" w:rsidP="00E920B1">
      <w:pPr>
        <w:pStyle w:val="Vahedeta"/>
        <w:jc w:val="both"/>
        <w:rPr>
          <w:rFonts w:cs="Times New Roman"/>
          <w:szCs w:val="24"/>
        </w:rPr>
      </w:pPr>
      <w:r w:rsidRPr="00E920B1">
        <w:rPr>
          <w:rFonts w:cs="Times New Roman"/>
          <w:szCs w:val="24"/>
        </w:rPr>
        <w:t>(</w:t>
      </w:r>
      <w:r w:rsidR="00842CBF" w:rsidRPr="00E920B1">
        <w:rPr>
          <w:rFonts w:cs="Times New Roman"/>
          <w:szCs w:val="24"/>
        </w:rPr>
        <w:t>3</w:t>
      </w:r>
      <w:r w:rsidRPr="00E920B1">
        <w:rPr>
          <w:rFonts w:cs="Times New Roman"/>
          <w:szCs w:val="24"/>
        </w:rPr>
        <w:t>) </w:t>
      </w:r>
      <w:r w:rsidR="001D5C86" w:rsidRPr="00E920B1">
        <w:rPr>
          <w:rFonts w:cs="Times New Roman"/>
          <w:szCs w:val="24"/>
        </w:rPr>
        <w:t>Käesoleva paragrahvi lõikes 1 nimetatud põhiülesande täitmise eest vastutav struktuuriüksus sätestatakse Kaitseväe põhimääruses.</w:t>
      </w:r>
      <w:r w:rsidR="008515CF" w:rsidRPr="00E920B1">
        <w:rPr>
          <w:rFonts w:cs="Times New Roman"/>
          <w:szCs w:val="24"/>
        </w:rPr>
        <w:t>“;</w:t>
      </w:r>
    </w:p>
    <w:p w14:paraId="35E7F70B" w14:textId="77777777" w:rsidR="00BA5AD6" w:rsidRPr="00E920B1" w:rsidRDefault="00BA5AD6" w:rsidP="00E920B1">
      <w:pPr>
        <w:pStyle w:val="Vahedeta"/>
        <w:jc w:val="both"/>
        <w:rPr>
          <w:rFonts w:cs="Times New Roman"/>
          <w:szCs w:val="24"/>
        </w:rPr>
      </w:pPr>
    </w:p>
    <w:p w14:paraId="503FD903" w14:textId="72DF55C0" w:rsidR="008D63ED" w:rsidRPr="00E920B1" w:rsidRDefault="00AE63E8" w:rsidP="00E920B1">
      <w:pPr>
        <w:pStyle w:val="Vahedeta"/>
        <w:jc w:val="both"/>
        <w:rPr>
          <w:rFonts w:cs="Times New Roman"/>
          <w:szCs w:val="24"/>
        </w:rPr>
      </w:pPr>
      <w:r w:rsidRPr="00E920B1">
        <w:rPr>
          <w:rFonts w:cs="Times New Roman"/>
          <w:b/>
          <w:bCs/>
          <w:szCs w:val="24"/>
        </w:rPr>
        <w:t>7</w:t>
      </w:r>
      <w:r w:rsidR="008D63ED" w:rsidRPr="00E920B1">
        <w:rPr>
          <w:rFonts w:cs="Times New Roman"/>
          <w:b/>
          <w:bCs/>
          <w:szCs w:val="24"/>
        </w:rPr>
        <w:t xml:space="preserve">) </w:t>
      </w:r>
      <w:r w:rsidR="008D63ED" w:rsidRPr="00E920B1">
        <w:rPr>
          <w:rFonts w:cs="Times New Roman"/>
          <w:szCs w:val="24"/>
        </w:rPr>
        <w:t>paragrahvi 49 lõike 1 punkt 3 muudetakse ja sõnastatakse järgmiselt:</w:t>
      </w:r>
    </w:p>
    <w:p w14:paraId="40402446" w14:textId="77777777" w:rsidR="00BD3BA6" w:rsidRPr="00E920B1" w:rsidRDefault="00BD3BA6" w:rsidP="00E920B1">
      <w:pPr>
        <w:pStyle w:val="Vahedeta"/>
        <w:jc w:val="both"/>
        <w:rPr>
          <w:rFonts w:cs="Times New Roman"/>
          <w:szCs w:val="24"/>
        </w:rPr>
      </w:pPr>
    </w:p>
    <w:p w14:paraId="4B54B465" w14:textId="1E0EFE57" w:rsidR="008D63ED" w:rsidRPr="00E920B1" w:rsidRDefault="008D63ED" w:rsidP="00E920B1">
      <w:pPr>
        <w:pStyle w:val="Vahedeta"/>
        <w:jc w:val="both"/>
        <w:rPr>
          <w:rFonts w:cs="Times New Roman"/>
          <w:szCs w:val="24"/>
        </w:rPr>
      </w:pPr>
      <w:r w:rsidRPr="00E920B1">
        <w:rPr>
          <w:rFonts w:cs="Times New Roman"/>
          <w:szCs w:val="24"/>
        </w:rPr>
        <w:t>„3) Kaitseväe julgeolekualal, selle vahetus läheduses või Kaitseväe laeva ohutusalal ohu väljaselgitamiseks</w:t>
      </w:r>
      <w:r w:rsidR="00F14684" w:rsidRPr="00E920B1">
        <w:rPr>
          <w:rFonts w:cs="Times New Roman"/>
          <w:szCs w:val="24"/>
        </w:rPr>
        <w:t xml:space="preserve"> või tõrjumiseks</w:t>
      </w:r>
      <w:r w:rsidRPr="00E920B1">
        <w:rPr>
          <w:rFonts w:cs="Times New Roman"/>
          <w:szCs w:val="24"/>
        </w:rPr>
        <w:t xml:space="preserve"> või Kaitseväe julgeolekualal asuva vara või </w:t>
      </w:r>
      <w:r w:rsidR="00F14684" w:rsidRPr="00E920B1">
        <w:rPr>
          <w:rFonts w:cs="Times New Roman"/>
          <w:szCs w:val="24"/>
        </w:rPr>
        <w:t xml:space="preserve">isikute </w:t>
      </w:r>
      <w:r w:rsidRPr="00E920B1">
        <w:rPr>
          <w:rFonts w:cs="Times New Roman"/>
          <w:szCs w:val="24"/>
        </w:rPr>
        <w:t>vastu suunatud ründe lõpetamiseks või käesoleva seaduse §-des 54</w:t>
      </w:r>
      <w:r w:rsidRPr="00E920B1">
        <w:rPr>
          <w:rFonts w:cs="Times New Roman"/>
          <w:szCs w:val="24"/>
          <w:vertAlign w:val="superscript"/>
        </w:rPr>
        <w:t>3</w:t>
      </w:r>
      <w:r w:rsidRPr="00E920B1">
        <w:rPr>
          <w:rFonts w:cs="Times New Roman"/>
          <w:szCs w:val="24"/>
        </w:rPr>
        <w:t>–55 sätestatud meetmete tagamisel;</w:t>
      </w:r>
      <w:r w:rsidR="00CB1E4C" w:rsidRPr="00E920B1">
        <w:rPr>
          <w:rFonts w:cs="Times New Roman"/>
          <w:szCs w:val="24"/>
        </w:rPr>
        <w:t>“;</w:t>
      </w:r>
    </w:p>
    <w:p w14:paraId="4845B3A3" w14:textId="45B7A7C9" w:rsidR="00963A15" w:rsidRPr="00E920B1" w:rsidRDefault="00963A15" w:rsidP="00E920B1">
      <w:pPr>
        <w:pStyle w:val="Vahedeta"/>
        <w:jc w:val="both"/>
        <w:rPr>
          <w:rFonts w:cs="Times New Roman"/>
          <w:szCs w:val="24"/>
        </w:rPr>
      </w:pPr>
    </w:p>
    <w:p w14:paraId="613C1A4B" w14:textId="7CE99351" w:rsidR="005B725B" w:rsidRPr="00E920B1" w:rsidRDefault="00AE63E8" w:rsidP="00E920B1">
      <w:pPr>
        <w:pStyle w:val="Vahedeta"/>
        <w:jc w:val="both"/>
        <w:rPr>
          <w:rFonts w:cs="Times New Roman"/>
          <w:szCs w:val="24"/>
        </w:rPr>
      </w:pPr>
      <w:r w:rsidRPr="00E920B1">
        <w:rPr>
          <w:rFonts w:cs="Times New Roman"/>
          <w:b/>
          <w:bCs/>
          <w:szCs w:val="24"/>
        </w:rPr>
        <w:t>8</w:t>
      </w:r>
      <w:r w:rsidR="00963A15" w:rsidRPr="00E920B1">
        <w:rPr>
          <w:rFonts w:cs="Times New Roman"/>
          <w:b/>
          <w:bCs/>
          <w:szCs w:val="24"/>
        </w:rPr>
        <w:t xml:space="preserve">) </w:t>
      </w:r>
      <w:r w:rsidR="00846835" w:rsidRPr="00E920B1">
        <w:rPr>
          <w:rFonts w:cs="Times New Roman"/>
          <w:szCs w:val="24"/>
        </w:rPr>
        <w:t>paragrahvi 49</w:t>
      </w:r>
      <w:r w:rsidR="00846835" w:rsidRPr="00E920B1">
        <w:rPr>
          <w:rFonts w:cs="Times New Roman"/>
          <w:b/>
          <w:bCs/>
          <w:szCs w:val="24"/>
        </w:rPr>
        <w:t xml:space="preserve"> </w:t>
      </w:r>
      <w:r w:rsidR="00846835" w:rsidRPr="00E920B1">
        <w:rPr>
          <w:rFonts w:cs="Times New Roman"/>
          <w:szCs w:val="24"/>
        </w:rPr>
        <w:t>lõiget 1</w:t>
      </w:r>
      <w:r w:rsidR="00846835" w:rsidRPr="00E920B1">
        <w:rPr>
          <w:rFonts w:cs="Times New Roman"/>
          <w:szCs w:val="24"/>
          <w:vertAlign w:val="superscript"/>
        </w:rPr>
        <w:t>1</w:t>
      </w:r>
      <w:r w:rsidR="00846835" w:rsidRPr="00E920B1">
        <w:rPr>
          <w:rFonts w:cs="Times New Roman"/>
          <w:szCs w:val="24"/>
        </w:rPr>
        <w:t xml:space="preserve"> täiendatakse pärast </w:t>
      </w:r>
      <w:r w:rsidR="007D55F3" w:rsidRPr="00E920B1">
        <w:rPr>
          <w:rFonts w:cs="Times New Roman"/>
          <w:szCs w:val="24"/>
        </w:rPr>
        <w:t>sõnu</w:t>
      </w:r>
      <w:r w:rsidR="00846835" w:rsidRPr="00E920B1">
        <w:rPr>
          <w:rFonts w:cs="Times New Roman"/>
          <w:szCs w:val="24"/>
        </w:rPr>
        <w:t xml:space="preserve"> „alusel ja korras“ tekstiosaga „ulatuses, mis ei ole reguleeritud riigipiiri seadusega,“;</w:t>
      </w:r>
    </w:p>
    <w:p w14:paraId="6085EFFE" w14:textId="77777777" w:rsidR="005B725B" w:rsidRPr="00E920B1" w:rsidRDefault="005B725B" w:rsidP="00E920B1">
      <w:pPr>
        <w:pStyle w:val="Vahedeta"/>
        <w:jc w:val="both"/>
        <w:rPr>
          <w:rFonts w:cs="Times New Roman"/>
          <w:szCs w:val="24"/>
        </w:rPr>
      </w:pPr>
    </w:p>
    <w:p w14:paraId="31ACB5EB" w14:textId="27C59246" w:rsidR="00963A15" w:rsidRPr="00E920B1" w:rsidRDefault="00AE63E8" w:rsidP="00E920B1">
      <w:pPr>
        <w:pStyle w:val="Vahedeta"/>
        <w:jc w:val="both"/>
        <w:rPr>
          <w:rFonts w:cs="Times New Roman"/>
          <w:szCs w:val="24"/>
        </w:rPr>
      </w:pPr>
      <w:r w:rsidRPr="00E920B1">
        <w:rPr>
          <w:rFonts w:cs="Times New Roman"/>
          <w:b/>
          <w:bCs/>
          <w:szCs w:val="24"/>
        </w:rPr>
        <w:t>9</w:t>
      </w:r>
      <w:r w:rsidR="005B725B" w:rsidRPr="00E920B1">
        <w:rPr>
          <w:rFonts w:cs="Times New Roman"/>
          <w:b/>
          <w:bCs/>
          <w:szCs w:val="24"/>
        </w:rPr>
        <w:t xml:space="preserve">) </w:t>
      </w:r>
      <w:r w:rsidR="005B725B" w:rsidRPr="00E920B1">
        <w:rPr>
          <w:rFonts w:cs="Times New Roman"/>
          <w:szCs w:val="24"/>
        </w:rPr>
        <w:t>paragrahvi 49 lõiget 2 täiendatakse pärast sõnu „alusel ja korras“ tekstiosaga „,</w:t>
      </w:r>
      <w:r w:rsidR="00F12423" w:rsidRPr="00E920B1">
        <w:rPr>
          <w:rFonts w:cs="Times New Roman"/>
          <w:szCs w:val="24"/>
        </w:rPr>
        <w:t xml:space="preserve"> arvestades käesoleva</w:t>
      </w:r>
      <w:r w:rsidR="00734905" w:rsidRPr="00E920B1">
        <w:rPr>
          <w:rFonts w:cs="Times New Roman"/>
          <w:szCs w:val="24"/>
        </w:rPr>
        <w:t>s</w:t>
      </w:r>
      <w:r w:rsidR="00F12423" w:rsidRPr="00E920B1">
        <w:rPr>
          <w:rFonts w:cs="Times New Roman"/>
          <w:szCs w:val="24"/>
        </w:rPr>
        <w:t xml:space="preserve"> seaduse</w:t>
      </w:r>
      <w:r w:rsidR="00734905" w:rsidRPr="00E920B1">
        <w:rPr>
          <w:rFonts w:cs="Times New Roman"/>
          <w:szCs w:val="24"/>
        </w:rPr>
        <w:t>s sätestatud</w:t>
      </w:r>
      <w:r w:rsidR="00F12423" w:rsidRPr="00E920B1">
        <w:rPr>
          <w:rFonts w:cs="Times New Roman"/>
          <w:szCs w:val="24"/>
        </w:rPr>
        <w:t xml:space="preserve"> erisusi</w:t>
      </w:r>
      <w:r w:rsidR="005B725B" w:rsidRPr="00E920B1">
        <w:rPr>
          <w:rFonts w:cs="Times New Roman"/>
          <w:szCs w:val="24"/>
        </w:rPr>
        <w:t>“;</w:t>
      </w:r>
    </w:p>
    <w:p w14:paraId="17247FD2" w14:textId="2F10F617" w:rsidR="003D1A4A" w:rsidRPr="00E920B1" w:rsidRDefault="003D1A4A" w:rsidP="00E920B1">
      <w:pPr>
        <w:pStyle w:val="Vahedeta"/>
        <w:jc w:val="both"/>
        <w:rPr>
          <w:rFonts w:cs="Times New Roman"/>
          <w:szCs w:val="24"/>
        </w:rPr>
      </w:pPr>
    </w:p>
    <w:p w14:paraId="38BDAD58" w14:textId="4CE8A9A6" w:rsidR="003D1A4A" w:rsidRPr="00E920B1" w:rsidRDefault="00AE63E8" w:rsidP="00E920B1">
      <w:pPr>
        <w:pStyle w:val="Vahedeta"/>
        <w:jc w:val="both"/>
        <w:rPr>
          <w:rFonts w:cs="Times New Roman"/>
          <w:b/>
          <w:bCs/>
          <w:szCs w:val="24"/>
        </w:rPr>
      </w:pPr>
      <w:r w:rsidRPr="00E920B1">
        <w:rPr>
          <w:rFonts w:cs="Times New Roman"/>
          <w:b/>
          <w:bCs/>
          <w:szCs w:val="24"/>
        </w:rPr>
        <w:t>10</w:t>
      </w:r>
      <w:r w:rsidR="003D1A4A" w:rsidRPr="00E920B1">
        <w:rPr>
          <w:rFonts w:cs="Times New Roman"/>
          <w:b/>
          <w:bCs/>
          <w:szCs w:val="24"/>
        </w:rPr>
        <w:t xml:space="preserve">) </w:t>
      </w:r>
      <w:ins w:id="27" w:author="Katariina Kärsten - JUSTDIGI" w:date="2026-01-26T14:12:00Z" w16du:dateUtc="2026-01-26T12:12:00Z">
        <w:r w:rsidR="003F78DA">
          <w:rPr>
            <w:rFonts w:cs="Times New Roman"/>
            <w:szCs w:val="24"/>
          </w:rPr>
          <w:t>seaduse</w:t>
        </w:r>
        <w:r w:rsidR="003F78DA" w:rsidRPr="00E920B1">
          <w:rPr>
            <w:rFonts w:cs="Times New Roman"/>
            <w:szCs w:val="24"/>
          </w:rPr>
          <w:t xml:space="preserve"> </w:t>
        </w:r>
      </w:ins>
      <w:r w:rsidR="00CF4BA9" w:rsidRPr="00E920B1">
        <w:rPr>
          <w:rFonts w:cs="Times New Roman"/>
          <w:szCs w:val="24"/>
        </w:rPr>
        <w:t>6. peatüki ja</w:t>
      </w:r>
      <w:r w:rsidR="00CF4BA9" w:rsidRPr="00E920B1">
        <w:rPr>
          <w:rFonts w:cs="Times New Roman"/>
          <w:b/>
          <w:bCs/>
          <w:szCs w:val="24"/>
        </w:rPr>
        <w:t xml:space="preserve"> </w:t>
      </w:r>
      <w:ins w:id="28" w:author="Moonika Kuusk - JUSTDIGI" w:date="2026-01-14T10:34:00Z" w16du:dateUtc="2026-01-14T08:34:00Z">
        <w:r w:rsidR="00BE59D5" w:rsidRPr="00E920B1">
          <w:rPr>
            <w:rFonts w:cs="Times New Roman"/>
            <w:szCs w:val="24"/>
          </w:rPr>
          <w:t>§</w:t>
        </w:r>
      </w:ins>
      <w:del w:id="29" w:author="Moonika Kuusk - JUSTDIGI" w:date="2026-01-14T10:34:00Z" w16du:dateUtc="2026-01-14T08:34:00Z">
        <w:r w:rsidR="003D1A4A" w:rsidRPr="00E920B1">
          <w:rPr>
            <w:rFonts w:cs="Times New Roman"/>
            <w:szCs w:val="24"/>
          </w:rPr>
          <w:delText>paragrahvi</w:delText>
        </w:r>
      </w:del>
      <w:ins w:id="30" w:author="Moonika Kuusk - JUSTDIGI" w:date="2026-01-14T10:34:00Z" w16du:dateUtc="2026-01-14T08:34:00Z">
        <w:r w:rsidR="00BE59D5">
          <w:rPr>
            <w:rFonts w:cs="Times New Roman"/>
            <w:szCs w:val="24"/>
          </w:rPr>
          <w:t> </w:t>
        </w:r>
      </w:ins>
      <w:del w:id="31" w:author="Moonika Kuusk - JUSTDIGI" w:date="2026-01-14T10:34:00Z" w16du:dateUtc="2026-01-14T08:34:00Z">
        <w:r w:rsidR="003D1A4A" w:rsidRPr="00E920B1">
          <w:rPr>
            <w:rFonts w:cs="Times New Roman"/>
            <w:szCs w:val="24"/>
          </w:rPr>
          <w:delText xml:space="preserve"> </w:delText>
        </w:r>
      </w:del>
      <w:r w:rsidR="003D1A4A" w:rsidRPr="00E920B1">
        <w:rPr>
          <w:rFonts w:cs="Times New Roman"/>
          <w:szCs w:val="24"/>
        </w:rPr>
        <w:t xml:space="preserve">50 pealkirja täiendatakse pärast sõna „julgeolekuala“ </w:t>
      </w:r>
      <w:r w:rsidR="009B381A" w:rsidRPr="00E920B1">
        <w:rPr>
          <w:rFonts w:cs="Times New Roman"/>
          <w:szCs w:val="24"/>
        </w:rPr>
        <w:t>tekstiosaga</w:t>
      </w:r>
      <w:r w:rsidR="003D1A4A" w:rsidRPr="00E920B1">
        <w:rPr>
          <w:rFonts w:cs="Times New Roman"/>
          <w:szCs w:val="24"/>
        </w:rPr>
        <w:t xml:space="preserve"> „</w:t>
      </w:r>
      <w:r w:rsidR="009B381A" w:rsidRPr="00E920B1">
        <w:rPr>
          <w:rFonts w:cs="Times New Roman"/>
          <w:szCs w:val="24"/>
        </w:rPr>
        <w:t>,</w:t>
      </w:r>
      <w:r w:rsidR="0001515A">
        <w:rPr>
          <w:rFonts w:cs="Times New Roman"/>
          <w:szCs w:val="24"/>
        </w:rPr>
        <w:t> </w:t>
      </w:r>
      <w:r w:rsidR="00830EDD" w:rsidRPr="00E920B1">
        <w:rPr>
          <w:rFonts w:cs="Times New Roman"/>
          <w:szCs w:val="24"/>
        </w:rPr>
        <w:t xml:space="preserve">selle vahetu lähedus </w:t>
      </w:r>
      <w:r w:rsidR="003D1A4A" w:rsidRPr="00E920B1">
        <w:rPr>
          <w:rFonts w:cs="Times New Roman"/>
          <w:szCs w:val="24"/>
        </w:rPr>
        <w:t xml:space="preserve">ja </w:t>
      </w:r>
      <w:r w:rsidR="005972ED" w:rsidRPr="00E920B1">
        <w:rPr>
          <w:rFonts w:cs="Times New Roman"/>
          <w:szCs w:val="24"/>
        </w:rPr>
        <w:t xml:space="preserve">Kaitseväe laeva </w:t>
      </w:r>
      <w:r w:rsidR="003D1A4A" w:rsidRPr="00E920B1">
        <w:rPr>
          <w:rFonts w:cs="Times New Roman"/>
          <w:szCs w:val="24"/>
        </w:rPr>
        <w:t>ohutusala“;</w:t>
      </w:r>
    </w:p>
    <w:p w14:paraId="3D5A8FF7" w14:textId="44314591" w:rsidR="00E11E27" w:rsidRPr="00E920B1" w:rsidRDefault="00E11E27" w:rsidP="00E920B1">
      <w:pPr>
        <w:pStyle w:val="Vahedeta"/>
        <w:jc w:val="both"/>
        <w:rPr>
          <w:rFonts w:cs="Times New Roman"/>
          <w:szCs w:val="24"/>
        </w:rPr>
      </w:pPr>
    </w:p>
    <w:p w14:paraId="4F67DB3B" w14:textId="6A775300" w:rsidR="00E11E27" w:rsidRPr="00E920B1" w:rsidRDefault="00AE63E8" w:rsidP="00E920B1">
      <w:pPr>
        <w:pStyle w:val="Vahedeta"/>
        <w:jc w:val="both"/>
        <w:rPr>
          <w:rFonts w:cs="Times New Roman"/>
          <w:szCs w:val="24"/>
        </w:rPr>
      </w:pPr>
      <w:r w:rsidRPr="00E920B1">
        <w:rPr>
          <w:rFonts w:cs="Times New Roman"/>
          <w:b/>
          <w:bCs/>
          <w:szCs w:val="24"/>
        </w:rPr>
        <w:t>11</w:t>
      </w:r>
      <w:r w:rsidR="00E11E27" w:rsidRPr="00E920B1">
        <w:rPr>
          <w:rFonts w:cs="Times New Roman"/>
          <w:b/>
          <w:bCs/>
          <w:szCs w:val="24"/>
        </w:rPr>
        <w:t>)</w:t>
      </w:r>
      <w:r w:rsidR="00E11E27" w:rsidRPr="00E920B1">
        <w:rPr>
          <w:rFonts w:cs="Times New Roman"/>
          <w:szCs w:val="24"/>
        </w:rPr>
        <w:t xml:space="preserve"> </w:t>
      </w:r>
      <w:r w:rsidR="008515CF" w:rsidRPr="00E920B1">
        <w:rPr>
          <w:rFonts w:cs="Times New Roman"/>
          <w:szCs w:val="24"/>
        </w:rPr>
        <w:t>p</w:t>
      </w:r>
      <w:r w:rsidR="005475A9" w:rsidRPr="00E920B1">
        <w:rPr>
          <w:rFonts w:cs="Times New Roman"/>
          <w:szCs w:val="24"/>
        </w:rPr>
        <w:t>aragrahvi 50 tekst loetakse lõikeks 1 ja paragrahvi täiendatakse lõigetega</w:t>
      </w:r>
      <w:r w:rsidR="00563612" w:rsidRPr="00E920B1">
        <w:rPr>
          <w:rFonts w:cs="Times New Roman"/>
          <w:szCs w:val="24"/>
        </w:rPr>
        <w:t xml:space="preserve"> </w:t>
      </w:r>
      <w:r w:rsidR="005475A9" w:rsidRPr="00E920B1">
        <w:rPr>
          <w:rFonts w:cs="Times New Roman"/>
          <w:szCs w:val="24"/>
        </w:rPr>
        <w:t>2</w:t>
      </w:r>
      <w:r w:rsidR="00643957" w:rsidRPr="00E920B1">
        <w:rPr>
          <w:rFonts w:cs="Times New Roman"/>
          <w:szCs w:val="24"/>
        </w:rPr>
        <w:t>–</w:t>
      </w:r>
      <w:r w:rsidR="00A55E4E" w:rsidRPr="00E920B1">
        <w:rPr>
          <w:rFonts w:cs="Times New Roman"/>
          <w:szCs w:val="24"/>
        </w:rPr>
        <w:t xml:space="preserve">5 </w:t>
      </w:r>
      <w:r w:rsidR="0016240F" w:rsidRPr="00E920B1">
        <w:rPr>
          <w:rFonts w:cs="Times New Roman"/>
          <w:szCs w:val="24"/>
        </w:rPr>
        <w:t>järgmises sõnastuses:</w:t>
      </w:r>
    </w:p>
    <w:p w14:paraId="5BC3AEF3" w14:textId="3D1DE106" w:rsidR="00643957" w:rsidRPr="00E920B1" w:rsidRDefault="00643957" w:rsidP="00E920B1">
      <w:pPr>
        <w:pStyle w:val="Vahedeta"/>
        <w:jc w:val="both"/>
        <w:rPr>
          <w:rFonts w:cs="Times New Roman"/>
          <w:szCs w:val="24"/>
        </w:rPr>
      </w:pPr>
    </w:p>
    <w:p w14:paraId="3E4E650B" w14:textId="16F701B0" w:rsidR="00643957" w:rsidRPr="00E920B1" w:rsidRDefault="00643957" w:rsidP="00E920B1">
      <w:pPr>
        <w:pStyle w:val="Vahedeta"/>
        <w:jc w:val="both"/>
        <w:rPr>
          <w:rFonts w:cs="Times New Roman"/>
          <w:szCs w:val="24"/>
        </w:rPr>
      </w:pPr>
      <w:r w:rsidRPr="00E920B1">
        <w:rPr>
          <w:rFonts w:cs="Times New Roman"/>
          <w:szCs w:val="24"/>
        </w:rPr>
        <w:t>„(2) Julgeolekuala va</w:t>
      </w:r>
      <w:r w:rsidR="00DC1A36" w:rsidRPr="00E920B1">
        <w:rPr>
          <w:rFonts w:cs="Times New Roman"/>
          <w:szCs w:val="24"/>
        </w:rPr>
        <w:t>hetu lähedus on maapind, maapõu</w:t>
      </w:r>
      <w:r w:rsidR="00017B4A" w:rsidRPr="00E920B1">
        <w:rPr>
          <w:rFonts w:cs="Times New Roman"/>
          <w:szCs w:val="24"/>
        </w:rPr>
        <w:t xml:space="preserve">, </w:t>
      </w:r>
      <w:r w:rsidRPr="00E920B1">
        <w:rPr>
          <w:rFonts w:cs="Times New Roman"/>
          <w:szCs w:val="24"/>
        </w:rPr>
        <w:t>õhuruum</w:t>
      </w:r>
      <w:r w:rsidR="00830EDD" w:rsidRPr="00E920B1">
        <w:rPr>
          <w:rFonts w:cs="Times New Roman"/>
          <w:szCs w:val="24"/>
        </w:rPr>
        <w:t xml:space="preserve"> </w:t>
      </w:r>
      <w:r w:rsidR="005972ED" w:rsidRPr="00E920B1">
        <w:rPr>
          <w:rFonts w:cs="Times New Roman"/>
          <w:szCs w:val="24"/>
        </w:rPr>
        <w:t xml:space="preserve">ja veekogu </w:t>
      </w:r>
      <w:r w:rsidRPr="00E920B1">
        <w:rPr>
          <w:rFonts w:cs="Times New Roman"/>
          <w:szCs w:val="24"/>
        </w:rPr>
        <w:t>ulatuses, milles toimuv tegevus võib tuua kaasa ohu julgeolekualale.</w:t>
      </w:r>
    </w:p>
    <w:p w14:paraId="57DBC477" w14:textId="77777777" w:rsidR="00F9500C" w:rsidRDefault="00F9500C" w:rsidP="00E920B1">
      <w:pPr>
        <w:pStyle w:val="Vahedeta"/>
        <w:jc w:val="both"/>
        <w:rPr>
          <w:rFonts w:cs="Times New Roman"/>
          <w:szCs w:val="24"/>
        </w:rPr>
      </w:pPr>
      <w:bookmarkStart w:id="32" w:name="_Hlk215736081"/>
      <w:bookmarkStart w:id="33" w:name="_Hlk215735611"/>
    </w:p>
    <w:p w14:paraId="3F237DB5" w14:textId="56EECFD7" w:rsidR="00543C93" w:rsidRPr="00E920B1" w:rsidRDefault="008A0371" w:rsidP="00E920B1">
      <w:pPr>
        <w:pStyle w:val="Vahedeta"/>
        <w:jc w:val="both"/>
        <w:rPr>
          <w:rFonts w:cs="Times New Roman"/>
          <w:szCs w:val="24"/>
        </w:rPr>
      </w:pPr>
      <w:r w:rsidRPr="00E920B1">
        <w:rPr>
          <w:rFonts w:cs="Times New Roman"/>
          <w:szCs w:val="24"/>
        </w:rPr>
        <w:t xml:space="preserve">(3) Kui julgeolekuala või julgeolekuala vahetu läheduse kohal on kehtestatud lennundusseaduse alusel geograafiline ala või ajutine geograafiline ala, loetakse julgeolekuala või julgeolekuala vahetu läheduse </w:t>
      </w:r>
      <w:r w:rsidR="00750E77" w:rsidRPr="00E920B1">
        <w:rPr>
          <w:rFonts w:cs="Times New Roman"/>
          <w:szCs w:val="24"/>
        </w:rPr>
        <w:t xml:space="preserve">kohal </w:t>
      </w:r>
      <w:r w:rsidRPr="00E920B1">
        <w:rPr>
          <w:rFonts w:cs="Times New Roman"/>
          <w:szCs w:val="24"/>
        </w:rPr>
        <w:t>õhuruum piiritletuks selle geograafilise ala või ajutise geograafilise ala piiridega</w:t>
      </w:r>
      <w:r w:rsidR="003E035C" w:rsidRPr="00E920B1">
        <w:rPr>
          <w:rFonts w:cs="Times New Roman"/>
          <w:szCs w:val="24"/>
        </w:rPr>
        <w:t>.</w:t>
      </w:r>
    </w:p>
    <w:p w14:paraId="04CB6145" w14:textId="77777777" w:rsidR="00543C93" w:rsidRPr="00E920B1" w:rsidRDefault="00543C93" w:rsidP="00E920B1">
      <w:pPr>
        <w:pStyle w:val="Vahedeta"/>
        <w:jc w:val="both"/>
        <w:rPr>
          <w:rFonts w:cs="Times New Roman"/>
          <w:szCs w:val="24"/>
        </w:rPr>
      </w:pPr>
    </w:p>
    <w:bookmarkEnd w:id="32"/>
    <w:bookmarkEnd w:id="33"/>
    <w:p w14:paraId="628E6B1F" w14:textId="70DC2B6B" w:rsidR="005475A9" w:rsidRPr="00E920B1" w:rsidRDefault="005475A9" w:rsidP="00E920B1">
      <w:pPr>
        <w:pStyle w:val="Vahedeta"/>
        <w:jc w:val="both"/>
        <w:rPr>
          <w:rFonts w:cs="Times New Roman"/>
          <w:szCs w:val="24"/>
        </w:rPr>
      </w:pPr>
      <w:r w:rsidRPr="00E920B1">
        <w:rPr>
          <w:rFonts w:cs="Times New Roman"/>
          <w:szCs w:val="24"/>
        </w:rPr>
        <w:t>(</w:t>
      </w:r>
      <w:r w:rsidR="00A55E4E" w:rsidRPr="00E920B1">
        <w:rPr>
          <w:rFonts w:cs="Times New Roman"/>
          <w:szCs w:val="24"/>
        </w:rPr>
        <w:t>4</w:t>
      </w:r>
      <w:r w:rsidRPr="00E920B1">
        <w:rPr>
          <w:rFonts w:cs="Times New Roman"/>
          <w:szCs w:val="24"/>
        </w:rPr>
        <w:t xml:space="preserve">) </w:t>
      </w:r>
      <w:r w:rsidR="007C14E4" w:rsidRPr="00E920B1">
        <w:rPr>
          <w:rFonts w:cs="Times New Roman"/>
          <w:szCs w:val="24"/>
        </w:rPr>
        <w:t>K</w:t>
      </w:r>
      <w:r w:rsidR="001C1B75" w:rsidRPr="00E920B1">
        <w:rPr>
          <w:rFonts w:cs="Times New Roman"/>
          <w:szCs w:val="24"/>
        </w:rPr>
        <w:t>aitseväe laeva ohutu</w:t>
      </w:r>
      <w:r w:rsidR="007C14E4" w:rsidRPr="00E920B1">
        <w:rPr>
          <w:rFonts w:cs="Times New Roman"/>
          <w:szCs w:val="24"/>
        </w:rPr>
        <w:t>sala on Kaitseväe laeva ümber ja all olev veekogu pind</w:t>
      </w:r>
      <w:r w:rsidR="001C1B75" w:rsidRPr="00E920B1">
        <w:rPr>
          <w:rFonts w:cs="Times New Roman"/>
          <w:szCs w:val="24"/>
        </w:rPr>
        <w:t xml:space="preserve"> ning õhuruum</w:t>
      </w:r>
      <w:r w:rsidR="007C14E4" w:rsidRPr="00E920B1">
        <w:rPr>
          <w:rFonts w:cs="Times New Roman"/>
          <w:szCs w:val="24"/>
        </w:rPr>
        <w:t xml:space="preserve">, </w:t>
      </w:r>
      <w:r w:rsidR="001C1B75" w:rsidRPr="00E920B1">
        <w:rPr>
          <w:rFonts w:cs="Times New Roman"/>
          <w:szCs w:val="24"/>
        </w:rPr>
        <w:t xml:space="preserve">milles toimuv tegevus võib tuua kaasa ohu Kaitseväe laevale ning </w:t>
      </w:r>
      <w:r w:rsidRPr="00E920B1">
        <w:rPr>
          <w:rFonts w:cs="Times New Roman"/>
          <w:szCs w:val="24"/>
        </w:rPr>
        <w:t xml:space="preserve">mille mõõtmed veesõiduki välisküljest arvates </w:t>
      </w:r>
      <w:r w:rsidR="005039A9" w:rsidRPr="00E920B1">
        <w:rPr>
          <w:rFonts w:cs="Times New Roman"/>
          <w:szCs w:val="24"/>
        </w:rPr>
        <w:t xml:space="preserve">on </w:t>
      </w:r>
      <w:r w:rsidRPr="00E920B1">
        <w:rPr>
          <w:rFonts w:cs="Times New Roman"/>
          <w:szCs w:val="24"/>
        </w:rPr>
        <w:t xml:space="preserve">300 meetrit </w:t>
      </w:r>
      <w:r w:rsidR="005972ED" w:rsidRPr="00E920B1">
        <w:rPr>
          <w:rFonts w:cs="Times New Roman"/>
          <w:szCs w:val="24"/>
        </w:rPr>
        <w:t xml:space="preserve">horisontaalsuunas ja vertikaalsuunas vee alla </w:t>
      </w:r>
      <w:r w:rsidRPr="00E920B1">
        <w:rPr>
          <w:rFonts w:cs="Times New Roman"/>
          <w:szCs w:val="24"/>
        </w:rPr>
        <w:t>ning ohutusala ülempiir veesõiduki kõrgeimast punktist 150 meetrit.</w:t>
      </w:r>
    </w:p>
    <w:p w14:paraId="63DE1AE5" w14:textId="1C5558C5" w:rsidR="00563612" w:rsidRPr="00E920B1" w:rsidRDefault="00563612" w:rsidP="00E920B1">
      <w:pPr>
        <w:pStyle w:val="Vahedeta"/>
        <w:jc w:val="both"/>
        <w:rPr>
          <w:rFonts w:cs="Times New Roman"/>
          <w:szCs w:val="24"/>
        </w:rPr>
      </w:pPr>
    </w:p>
    <w:p w14:paraId="3146A6A4" w14:textId="178EDA6F" w:rsidR="00E11E27" w:rsidRPr="00E920B1" w:rsidRDefault="776DF801" w:rsidP="00E920B1">
      <w:pPr>
        <w:pStyle w:val="Vahedeta"/>
        <w:jc w:val="both"/>
        <w:rPr>
          <w:rFonts w:cs="Times New Roman"/>
          <w:szCs w:val="24"/>
        </w:rPr>
      </w:pPr>
      <w:r w:rsidRPr="00E920B1">
        <w:rPr>
          <w:rFonts w:cs="Times New Roman"/>
          <w:szCs w:val="24"/>
        </w:rPr>
        <w:t>(</w:t>
      </w:r>
      <w:r w:rsidR="00A55E4E" w:rsidRPr="00E920B1">
        <w:rPr>
          <w:rFonts w:cs="Times New Roman"/>
          <w:szCs w:val="24"/>
        </w:rPr>
        <w:t>5</w:t>
      </w:r>
      <w:r w:rsidRPr="00E920B1">
        <w:rPr>
          <w:rFonts w:cs="Times New Roman"/>
          <w:szCs w:val="24"/>
        </w:rPr>
        <w:t>) Käesoleva paragrahvi lõikes 3 nimetatud ohutusala horisontaalsuunas ei rakendata, kui veesõiduk on sadama või sadama akvatooriumi alal.“;</w:t>
      </w:r>
    </w:p>
    <w:p w14:paraId="5F352CE5" w14:textId="49DCE864" w:rsidR="00C377CB" w:rsidRPr="00E920B1" w:rsidRDefault="00C377CB" w:rsidP="00E920B1">
      <w:pPr>
        <w:pStyle w:val="Vahedeta"/>
        <w:jc w:val="both"/>
        <w:rPr>
          <w:rFonts w:cs="Times New Roman"/>
          <w:szCs w:val="24"/>
        </w:rPr>
      </w:pPr>
    </w:p>
    <w:p w14:paraId="7E287F80" w14:textId="7EB81750" w:rsidR="001C7C97" w:rsidRPr="00E920B1" w:rsidRDefault="00AC361B" w:rsidP="00E920B1">
      <w:pPr>
        <w:pStyle w:val="Vahedeta"/>
        <w:jc w:val="both"/>
        <w:rPr>
          <w:rFonts w:cs="Times New Roman"/>
          <w:szCs w:val="24"/>
        </w:rPr>
      </w:pPr>
      <w:r w:rsidRPr="00E920B1">
        <w:rPr>
          <w:rFonts w:cs="Times New Roman"/>
          <w:b/>
          <w:bCs/>
          <w:szCs w:val="24"/>
        </w:rPr>
        <w:t>1</w:t>
      </w:r>
      <w:r w:rsidR="00AE63E8" w:rsidRPr="00E920B1">
        <w:rPr>
          <w:rFonts w:cs="Times New Roman"/>
          <w:b/>
          <w:bCs/>
          <w:szCs w:val="24"/>
        </w:rPr>
        <w:t>2</w:t>
      </w:r>
      <w:r w:rsidR="00C377CB" w:rsidRPr="00E920B1">
        <w:rPr>
          <w:rFonts w:cs="Times New Roman"/>
          <w:b/>
          <w:bCs/>
          <w:szCs w:val="24"/>
        </w:rPr>
        <w:t xml:space="preserve">) </w:t>
      </w:r>
      <w:r w:rsidR="00C377CB" w:rsidRPr="00E920B1">
        <w:rPr>
          <w:rFonts w:cs="Times New Roman"/>
          <w:szCs w:val="24"/>
        </w:rPr>
        <w:t xml:space="preserve">paragrahvi 54 </w:t>
      </w:r>
      <w:r w:rsidR="001C7C97" w:rsidRPr="00E920B1">
        <w:rPr>
          <w:rFonts w:cs="Times New Roman"/>
          <w:szCs w:val="24"/>
        </w:rPr>
        <w:t xml:space="preserve">lõige 3 </w:t>
      </w:r>
      <w:r w:rsidR="00E667AA" w:rsidRPr="00E920B1">
        <w:rPr>
          <w:rFonts w:cs="Times New Roman"/>
          <w:szCs w:val="24"/>
        </w:rPr>
        <w:t xml:space="preserve">muudetakse ja </w:t>
      </w:r>
      <w:r w:rsidR="001C7C97" w:rsidRPr="00E920B1">
        <w:rPr>
          <w:rFonts w:cs="Times New Roman"/>
          <w:szCs w:val="24"/>
        </w:rPr>
        <w:t>sõnastatakse järgmiselt:</w:t>
      </w:r>
    </w:p>
    <w:p w14:paraId="7066407D" w14:textId="77777777" w:rsidR="00716DAB" w:rsidRPr="00E920B1" w:rsidRDefault="00716DAB" w:rsidP="00E920B1">
      <w:pPr>
        <w:pStyle w:val="Vahedeta"/>
        <w:jc w:val="both"/>
        <w:rPr>
          <w:rFonts w:cs="Times New Roman"/>
          <w:szCs w:val="24"/>
        </w:rPr>
      </w:pPr>
    </w:p>
    <w:p w14:paraId="41AA418B" w14:textId="3827DF0D" w:rsidR="00C377CB" w:rsidRPr="00E920B1" w:rsidRDefault="001C7C97" w:rsidP="00E920B1">
      <w:pPr>
        <w:pStyle w:val="Vahedeta"/>
        <w:jc w:val="both"/>
        <w:rPr>
          <w:rFonts w:cs="Times New Roman"/>
          <w:szCs w:val="24"/>
        </w:rPr>
      </w:pPr>
      <w:r w:rsidRPr="00E920B1">
        <w:rPr>
          <w:rFonts w:cs="Times New Roman"/>
          <w:szCs w:val="24"/>
        </w:rPr>
        <w:t xml:space="preserve">„(3) </w:t>
      </w:r>
      <w:r w:rsidR="008A0371" w:rsidRPr="00E920B1">
        <w:rPr>
          <w:rFonts w:cs="Times New Roman"/>
          <w:szCs w:val="24"/>
        </w:rPr>
        <w:t>Ajutine julgeolekuala tähistatakse</w:t>
      </w:r>
      <w:r w:rsidR="004E6786" w:rsidRPr="00E920B1">
        <w:rPr>
          <w:rFonts w:cs="Times New Roman"/>
          <w:szCs w:val="24"/>
        </w:rPr>
        <w:t>. Ajutise julgeolekuala võib jätta tähistamata</w:t>
      </w:r>
      <w:r w:rsidR="002932FB" w:rsidRPr="00E920B1">
        <w:rPr>
          <w:rFonts w:cs="Times New Roman"/>
          <w:szCs w:val="24"/>
        </w:rPr>
        <w:t xml:space="preserve"> Kaitseväe juhataja kehtestatud tingimustel ja korras</w:t>
      </w:r>
      <w:r w:rsidR="008A0371" w:rsidRPr="00E920B1">
        <w:rPr>
          <w:rFonts w:cs="Times New Roman"/>
          <w:szCs w:val="24"/>
        </w:rPr>
        <w:t>, kui see takista</w:t>
      </w:r>
      <w:r w:rsidR="004E6786" w:rsidRPr="00E920B1">
        <w:rPr>
          <w:rFonts w:cs="Times New Roman"/>
          <w:szCs w:val="24"/>
        </w:rPr>
        <w:t>b</w:t>
      </w:r>
      <w:r w:rsidR="008A0371" w:rsidRPr="00E920B1">
        <w:rPr>
          <w:rFonts w:cs="Times New Roman"/>
          <w:szCs w:val="24"/>
        </w:rPr>
        <w:t xml:space="preserve"> Kaitseväe ülesannete täitmist</w:t>
      </w:r>
      <w:r w:rsidR="004E6786" w:rsidRPr="00E920B1">
        <w:rPr>
          <w:rFonts w:cs="Times New Roman"/>
          <w:szCs w:val="24"/>
        </w:rPr>
        <w:t xml:space="preserve">. </w:t>
      </w:r>
      <w:r w:rsidRPr="00E920B1">
        <w:rPr>
          <w:rFonts w:cs="Times New Roman"/>
          <w:szCs w:val="24"/>
        </w:rPr>
        <w:t>Kaitsevägi teavitab ajutise julgeolekuala loomisest ja võimaluse korral kestusest viivitamata Politsei- ja Piirivalveametit ning võimaluse korral julgeolekuala asukohajärgset kohalikku omavalitsust.</w:t>
      </w:r>
      <w:r w:rsidR="00831F32" w:rsidRPr="00E920B1">
        <w:rPr>
          <w:rFonts w:cs="Times New Roman"/>
          <w:szCs w:val="24"/>
        </w:rPr>
        <w:t>“;</w:t>
      </w:r>
    </w:p>
    <w:p w14:paraId="67764745" w14:textId="77777777" w:rsidR="004E6786" w:rsidRPr="00E920B1" w:rsidRDefault="004E6786" w:rsidP="00E920B1">
      <w:pPr>
        <w:pStyle w:val="Vahedeta"/>
        <w:jc w:val="both"/>
        <w:rPr>
          <w:rFonts w:cs="Times New Roman"/>
          <w:szCs w:val="24"/>
        </w:rPr>
      </w:pPr>
    </w:p>
    <w:p w14:paraId="0A6C1489" w14:textId="776362FA" w:rsidR="004E6786" w:rsidRPr="00E920B1" w:rsidRDefault="00AC361B" w:rsidP="00E920B1">
      <w:pPr>
        <w:pStyle w:val="Vahedeta"/>
        <w:jc w:val="both"/>
        <w:rPr>
          <w:rFonts w:cs="Times New Roman"/>
          <w:szCs w:val="24"/>
        </w:rPr>
      </w:pPr>
      <w:r w:rsidRPr="00E920B1">
        <w:rPr>
          <w:rFonts w:cs="Times New Roman"/>
          <w:b/>
          <w:bCs/>
          <w:szCs w:val="24"/>
        </w:rPr>
        <w:t>1</w:t>
      </w:r>
      <w:r w:rsidR="00AE63E8" w:rsidRPr="00E920B1">
        <w:rPr>
          <w:rFonts w:cs="Times New Roman"/>
          <w:b/>
          <w:bCs/>
          <w:szCs w:val="24"/>
        </w:rPr>
        <w:t>3</w:t>
      </w:r>
      <w:r w:rsidR="004E6786" w:rsidRPr="00E920B1">
        <w:rPr>
          <w:rFonts w:cs="Times New Roman"/>
          <w:b/>
          <w:bCs/>
          <w:szCs w:val="24"/>
        </w:rPr>
        <w:t xml:space="preserve">) </w:t>
      </w:r>
      <w:r w:rsidR="004E6786" w:rsidRPr="00E920B1">
        <w:rPr>
          <w:rFonts w:cs="Times New Roman"/>
          <w:szCs w:val="24"/>
        </w:rPr>
        <w:t>paragrahvi 54 täiendatakse lõikega 4 järgmises sõnastuses:</w:t>
      </w:r>
    </w:p>
    <w:p w14:paraId="56A68B68" w14:textId="77777777" w:rsidR="005A6558" w:rsidRPr="00E920B1" w:rsidRDefault="005A6558" w:rsidP="00E920B1">
      <w:pPr>
        <w:pStyle w:val="Vahedeta"/>
        <w:jc w:val="both"/>
        <w:rPr>
          <w:rFonts w:cs="Times New Roman"/>
          <w:b/>
          <w:bCs/>
          <w:szCs w:val="24"/>
        </w:rPr>
      </w:pPr>
    </w:p>
    <w:p w14:paraId="453F5B60" w14:textId="36591F2A" w:rsidR="004E6786" w:rsidRPr="00E920B1" w:rsidRDefault="004E6786" w:rsidP="00E920B1">
      <w:pPr>
        <w:pStyle w:val="Vahedeta"/>
        <w:jc w:val="both"/>
        <w:rPr>
          <w:rFonts w:cs="Times New Roman"/>
          <w:szCs w:val="24"/>
        </w:rPr>
      </w:pPr>
      <w:r w:rsidRPr="00E920B1">
        <w:rPr>
          <w:rFonts w:cs="Times New Roman"/>
          <w:szCs w:val="24"/>
        </w:rPr>
        <w:t>„(4)</w:t>
      </w:r>
      <w:r w:rsidRPr="00E920B1">
        <w:rPr>
          <w:rFonts w:cs="Times New Roman"/>
          <w:b/>
          <w:bCs/>
          <w:szCs w:val="24"/>
        </w:rPr>
        <w:t xml:space="preserve"> </w:t>
      </w:r>
      <w:r w:rsidRPr="00E920B1">
        <w:rPr>
          <w:rFonts w:cs="Times New Roman"/>
          <w:szCs w:val="24"/>
        </w:rPr>
        <w:t>Ajutise julgeolekuala tähistamata jätmise täpsemad tingimused ja korra kehtestab Kaitseväe juh</w:t>
      </w:r>
      <w:r w:rsidR="00842CBF" w:rsidRPr="00E920B1">
        <w:rPr>
          <w:rFonts w:cs="Times New Roman"/>
          <w:szCs w:val="24"/>
        </w:rPr>
        <w:t>a</w:t>
      </w:r>
      <w:r w:rsidRPr="00E920B1">
        <w:rPr>
          <w:rFonts w:cs="Times New Roman"/>
          <w:szCs w:val="24"/>
        </w:rPr>
        <w:t>taja.“;</w:t>
      </w:r>
    </w:p>
    <w:p w14:paraId="56EF3D43" w14:textId="0B3A5222" w:rsidR="00A164AC" w:rsidRPr="00E920B1" w:rsidRDefault="00A164AC" w:rsidP="00E920B1">
      <w:pPr>
        <w:pStyle w:val="Vahedeta"/>
        <w:jc w:val="both"/>
        <w:rPr>
          <w:rFonts w:cs="Times New Roman"/>
          <w:szCs w:val="24"/>
        </w:rPr>
      </w:pPr>
    </w:p>
    <w:p w14:paraId="1C6628DE" w14:textId="3AD90808" w:rsidR="00A164AC" w:rsidRPr="00E920B1" w:rsidRDefault="00AC361B" w:rsidP="00E920B1">
      <w:pPr>
        <w:pStyle w:val="Vahedeta"/>
        <w:jc w:val="both"/>
        <w:rPr>
          <w:rFonts w:cs="Times New Roman"/>
          <w:szCs w:val="24"/>
        </w:rPr>
      </w:pPr>
      <w:r w:rsidRPr="00E920B1">
        <w:rPr>
          <w:rFonts w:cs="Times New Roman"/>
          <w:b/>
          <w:bCs/>
          <w:szCs w:val="24"/>
        </w:rPr>
        <w:t>1</w:t>
      </w:r>
      <w:r w:rsidR="00AE63E8" w:rsidRPr="00E920B1">
        <w:rPr>
          <w:rFonts w:cs="Times New Roman"/>
          <w:b/>
          <w:bCs/>
          <w:szCs w:val="24"/>
        </w:rPr>
        <w:t>4</w:t>
      </w:r>
      <w:r w:rsidR="00A164AC" w:rsidRPr="00E920B1">
        <w:rPr>
          <w:rFonts w:cs="Times New Roman"/>
          <w:b/>
          <w:bCs/>
          <w:szCs w:val="24"/>
        </w:rPr>
        <w:t>)</w:t>
      </w:r>
      <w:r w:rsidR="00A164AC" w:rsidRPr="00E920B1">
        <w:rPr>
          <w:rFonts w:cs="Times New Roman"/>
          <w:szCs w:val="24"/>
        </w:rPr>
        <w:t xml:space="preserve"> paragrahvi 54</w:t>
      </w:r>
      <w:r w:rsidR="00A164AC" w:rsidRPr="00E920B1">
        <w:rPr>
          <w:rFonts w:cs="Times New Roman"/>
          <w:szCs w:val="24"/>
          <w:vertAlign w:val="superscript"/>
        </w:rPr>
        <w:t>1</w:t>
      </w:r>
      <w:r w:rsidR="001D7555" w:rsidRPr="00E920B1">
        <w:rPr>
          <w:rFonts w:cs="Times New Roman"/>
          <w:szCs w:val="24"/>
        </w:rPr>
        <w:t xml:space="preserve"> lõi</w:t>
      </w:r>
      <w:r w:rsidR="00DB7013" w:rsidRPr="00E920B1">
        <w:rPr>
          <w:rFonts w:cs="Times New Roman"/>
          <w:szCs w:val="24"/>
        </w:rPr>
        <w:t>ked</w:t>
      </w:r>
      <w:r w:rsidR="00A164AC" w:rsidRPr="00E920B1">
        <w:rPr>
          <w:rFonts w:cs="Times New Roman"/>
          <w:szCs w:val="24"/>
        </w:rPr>
        <w:t xml:space="preserve"> 1 </w:t>
      </w:r>
      <w:r w:rsidR="001D7555" w:rsidRPr="00E920B1">
        <w:rPr>
          <w:rFonts w:cs="Times New Roman"/>
          <w:szCs w:val="24"/>
        </w:rPr>
        <w:t>ja 2 muudetakse</w:t>
      </w:r>
      <w:r w:rsidR="00A164AC" w:rsidRPr="00E920B1">
        <w:rPr>
          <w:rFonts w:cs="Times New Roman"/>
          <w:szCs w:val="24"/>
        </w:rPr>
        <w:t xml:space="preserve"> </w:t>
      </w:r>
      <w:r w:rsidR="00DB7013" w:rsidRPr="00E920B1">
        <w:rPr>
          <w:rFonts w:cs="Times New Roman"/>
          <w:szCs w:val="24"/>
        </w:rPr>
        <w:t>ning</w:t>
      </w:r>
      <w:r w:rsidR="00A164AC" w:rsidRPr="00E920B1">
        <w:rPr>
          <w:rFonts w:cs="Times New Roman"/>
          <w:szCs w:val="24"/>
        </w:rPr>
        <w:t xml:space="preserve"> sõnastatakse järgmiselt:</w:t>
      </w:r>
    </w:p>
    <w:p w14:paraId="580BEB6A" w14:textId="77777777" w:rsidR="00D46896" w:rsidRPr="00E920B1" w:rsidRDefault="00D46896" w:rsidP="00E920B1">
      <w:pPr>
        <w:pStyle w:val="Vahedeta"/>
        <w:jc w:val="both"/>
        <w:rPr>
          <w:rFonts w:cs="Times New Roman"/>
          <w:szCs w:val="24"/>
        </w:rPr>
      </w:pPr>
    </w:p>
    <w:p w14:paraId="5842DD9B" w14:textId="6A96441B" w:rsidR="001D7555" w:rsidRPr="00E920B1" w:rsidRDefault="00A164AC" w:rsidP="00E920B1">
      <w:pPr>
        <w:pStyle w:val="Vahedeta"/>
        <w:jc w:val="both"/>
        <w:rPr>
          <w:rFonts w:cs="Times New Roman"/>
          <w:szCs w:val="24"/>
        </w:rPr>
      </w:pPr>
      <w:bookmarkStart w:id="34" w:name="_Hlk214025035"/>
      <w:r w:rsidRPr="00E920B1">
        <w:rPr>
          <w:rFonts w:cs="Times New Roman"/>
          <w:szCs w:val="24"/>
        </w:rPr>
        <w:t>„(1) Kaitsevägi võib julgeolekualal</w:t>
      </w:r>
      <w:r w:rsidR="00E52F1B" w:rsidRPr="00E920B1">
        <w:rPr>
          <w:rFonts w:cs="Times New Roman"/>
          <w:szCs w:val="24"/>
        </w:rPr>
        <w:t xml:space="preserve">, </w:t>
      </w:r>
      <w:r w:rsidR="001C1B75" w:rsidRPr="00E920B1">
        <w:rPr>
          <w:rFonts w:cs="Times New Roman"/>
          <w:szCs w:val="24"/>
        </w:rPr>
        <w:t xml:space="preserve">selle </w:t>
      </w:r>
      <w:r w:rsidRPr="00E920B1">
        <w:rPr>
          <w:rFonts w:cs="Times New Roman"/>
          <w:szCs w:val="24"/>
        </w:rPr>
        <w:t>vahetus lä</w:t>
      </w:r>
      <w:r w:rsidR="00E52F1B" w:rsidRPr="00E920B1">
        <w:rPr>
          <w:rFonts w:cs="Times New Roman"/>
          <w:szCs w:val="24"/>
        </w:rPr>
        <w:t>hed</w:t>
      </w:r>
      <w:r w:rsidRPr="00E920B1">
        <w:rPr>
          <w:rFonts w:cs="Times New Roman"/>
          <w:szCs w:val="24"/>
        </w:rPr>
        <w:t xml:space="preserve">uses </w:t>
      </w:r>
      <w:r w:rsidR="00E52F1B" w:rsidRPr="00E920B1">
        <w:rPr>
          <w:rFonts w:cs="Times New Roman"/>
          <w:szCs w:val="24"/>
        </w:rPr>
        <w:t xml:space="preserve">või </w:t>
      </w:r>
      <w:r w:rsidR="00643957" w:rsidRPr="00E920B1">
        <w:rPr>
          <w:rFonts w:cs="Times New Roman"/>
          <w:szCs w:val="24"/>
        </w:rPr>
        <w:t xml:space="preserve">Kaitseväe laeva ohutusalal </w:t>
      </w:r>
      <w:r w:rsidRPr="00E920B1">
        <w:rPr>
          <w:rFonts w:cs="Times New Roman"/>
          <w:szCs w:val="24"/>
        </w:rPr>
        <w:t xml:space="preserve">ohu ennetamiseks, väljaselgitamiseks ja tõrjumiseks või </w:t>
      </w:r>
      <w:r w:rsidR="001D7555" w:rsidRPr="00E920B1">
        <w:rPr>
          <w:rFonts w:cs="Times New Roman"/>
          <w:szCs w:val="24"/>
        </w:rPr>
        <w:t xml:space="preserve">julgeolekualal asuva vara või </w:t>
      </w:r>
      <w:r w:rsidR="00F14684" w:rsidRPr="00E920B1">
        <w:rPr>
          <w:rFonts w:cs="Times New Roman"/>
          <w:szCs w:val="24"/>
        </w:rPr>
        <w:t xml:space="preserve">isiku </w:t>
      </w:r>
      <w:r w:rsidR="001D7555" w:rsidRPr="00E920B1">
        <w:rPr>
          <w:rFonts w:cs="Times New Roman"/>
          <w:szCs w:val="24"/>
        </w:rPr>
        <w:t xml:space="preserve">vastu suunatud ründe lõpetamiseks </w:t>
      </w:r>
      <w:r w:rsidR="009A4B20" w:rsidRPr="00E920B1">
        <w:rPr>
          <w:rFonts w:cs="Times New Roman"/>
          <w:szCs w:val="24"/>
        </w:rPr>
        <w:t xml:space="preserve">ning käesoleva seaduse § 36 lõike 1 punktis 6 nimetatud ülesande täitmisel </w:t>
      </w:r>
      <w:r w:rsidRPr="00E920B1">
        <w:rPr>
          <w:rFonts w:cs="Times New Roman"/>
          <w:szCs w:val="24"/>
        </w:rPr>
        <w:t>töödelda isikuandmeid riigi, kohaliku omavalitsuse või muu avalik-õigusliku või eraõigusliku juriidilise isiku andmekogust, sealhulgas varjatult.</w:t>
      </w:r>
    </w:p>
    <w:p w14:paraId="48C7571C" w14:textId="77777777" w:rsidR="001D7555" w:rsidRPr="00E920B1" w:rsidRDefault="001D7555" w:rsidP="00E920B1">
      <w:pPr>
        <w:pStyle w:val="Vahedeta"/>
        <w:jc w:val="both"/>
        <w:rPr>
          <w:rFonts w:cs="Times New Roman"/>
          <w:szCs w:val="24"/>
        </w:rPr>
      </w:pPr>
    </w:p>
    <w:p w14:paraId="79C4C71A" w14:textId="21BFA6FD" w:rsidR="001D7555" w:rsidRPr="00E920B1" w:rsidRDefault="776DF801" w:rsidP="00E920B1">
      <w:pPr>
        <w:pStyle w:val="Vahedeta"/>
        <w:jc w:val="both"/>
        <w:rPr>
          <w:rFonts w:cs="Times New Roman"/>
          <w:szCs w:val="24"/>
        </w:rPr>
      </w:pPr>
      <w:r w:rsidRPr="00E920B1">
        <w:rPr>
          <w:rFonts w:cs="Times New Roman"/>
          <w:szCs w:val="24"/>
        </w:rPr>
        <w:t>(2) Ohu väljaselgitamiseks, tõrjumiseks ja julgeolekualal asuva vara või inimeste vastu suunatud ründe lõpetamiseks võib Kaitsevägi käesoleva seaduse § 36 lõike 1 punktis 6 nimetatud ülesande täitmisel lisaks käesoleva paragrahvi lõikes 1 sätestatule:</w:t>
      </w:r>
    </w:p>
    <w:p w14:paraId="704A28F9" w14:textId="77777777" w:rsidR="001D7555" w:rsidRPr="00E920B1" w:rsidRDefault="001D7555" w:rsidP="00E920B1">
      <w:pPr>
        <w:pStyle w:val="Vahedeta"/>
        <w:jc w:val="both"/>
        <w:rPr>
          <w:rFonts w:cs="Times New Roman"/>
          <w:szCs w:val="24"/>
        </w:rPr>
      </w:pPr>
      <w:r w:rsidRPr="00E920B1">
        <w:rPr>
          <w:rFonts w:cs="Times New Roman"/>
          <w:szCs w:val="24"/>
        </w:rPr>
        <w:t>1) kasutada variandmeid ja konspiratsioonivõtteid;</w:t>
      </w:r>
    </w:p>
    <w:p w14:paraId="7320B551" w14:textId="497AA30E" w:rsidR="001D7555" w:rsidRPr="00E920B1" w:rsidRDefault="001D7555" w:rsidP="00E920B1">
      <w:pPr>
        <w:pStyle w:val="Vahedeta"/>
        <w:jc w:val="both"/>
        <w:rPr>
          <w:rFonts w:cs="Times New Roman"/>
          <w:szCs w:val="24"/>
        </w:rPr>
      </w:pPr>
      <w:r w:rsidRPr="00E920B1">
        <w:rPr>
          <w:rFonts w:cs="Times New Roman"/>
          <w:szCs w:val="24"/>
        </w:rPr>
        <w:t xml:space="preserve">2) </w:t>
      </w:r>
      <w:r w:rsidR="00E46438" w:rsidRPr="00E920B1">
        <w:rPr>
          <w:rFonts w:cs="Times New Roman"/>
          <w:szCs w:val="24"/>
        </w:rPr>
        <w:t xml:space="preserve">jälgida </w:t>
      </w:r>
      <w:r w:rsidRPr="00E920B1">
        <w:rPr>
          <w:rFonts w:cs="Times New Roman"/>
          <w:szCs w:val="24"/>
        </w:rPr>
        <w:t>isikut varjatult;</w:t>
      </w:r>
    </w:p>
    <w:bookmarkEnd w:id="34"/>
    <w:p w14:paraId="6EB139AA" w14:textId="5E11C792" w:rsidR="00A164AC" w:rsidRPr="00E920B1" w:rsidRDefault="001D7555" w:rsidP="00E920B1">
      <w:pPr>
        <w:pStyle w:val="Vahedeta"/>
        <w:jc w:val="both"/>
        <w:rPr>
          <w:rFonts w:cs="Times New Roman"/>
          <w:szCs w:val="24"/>
        </w:rPr>
      </w:pPr>
      <w:r w:rsidRPr="00E920B1">
        <w:rPr>
          <w:rFonts w:cs="Times New Roman"/>
          <w:szCs w:val="24"/>
        </w:rPr>
        <w:t xml:space="preserve">3) kasutada pilti </w:t>
      </w:r>
      <w:r w:rsidR="005E1770" w:rsidRPr="00E920B1">
        <w:rPr>
          <w:rFonts w:cs="Times New Roman"/>
          <w:szCs w:val="24"/>
        </w:rPr>
        <w:t xml:space="preserve">ja heli </w:t>
      </w:r>
      <w:r w:rsidRPr="00E920B1">
        <w:rPr>
          <w:rFonts w:cs="Times New Roman"/>
          <w:szCs w:val="24"/>
        </w:rPr>
        <w:t>edastavat või salvestavat jälgimisseadmestikku</w:t>
      </w:r>
      <w:r w:rsidR="005E1770" w:rsidRPr="00E920B1">
        <w:rPr>
          <w:rFonts w:cs="Times New Roman"/>
          <w:szCs w:val="24"/>
        </w:rPr>
        <w:t xml:space="preserve"> ning liikuvkaamerat</w:t>
      </w:r>
      <w:r w:rsidRPr="00E920B1">
        <w:rPr>
          <w:rFonts w:cs="Times New Roman"/>
          <w:szCs w:val="24"/>
        </w:rPr>
        <w:t>.</w:t>
      </w:r>
      <w:r w:rsidR="00A164AC" w:rsidRPr="00E920B1">
        <w:rPr>
          <w:rFonts w:cs="Times New Roman"/>
          <w:szCs w:val="24"/>
        </w:rPr>
        <w:t>“;</w:t>
      </w:r>
    </w:p>
    <w:p w14:paraId="6D67FF86" w14:textId="157C55E2" w:rsidR="001D7555" w:rsidRPr="00E920B1" w:rsidRDefault="001D7555" w:rsidP="00E920B1">
      <w:pPr>
        <w:pStyle w:val="Vahedeta"/>
        <w:jc w:val="both"/>
        <w:rPr>
          <w:rFonts w:cs="Times New Roman"/>
          <w:szCs w:val="24"/>
        </w:rPr>
      </w:pPr>
    </w:p>
    <w:p w14:paraId="5DF7720D" w14:textId="3315F472" w:rsidR="001D7555" w:rsidRPr="00E920B1" w:rsidRDefault="00AC361B" w:rsidP="00E920B1">
      <w:pPr>
        <w:pStyle w:val="Vahedeta"/>
        <w:jc w:val="both"/>
        <w:rPr>
          <w:rFonts w:cs="Times New Roman"/>
          <w:b/>
          <w:bCs/>
          <w:szCs w:val="24"/>
        </w:rPr>
      </w:pPr>
      <w:r w:rsidRPr="00E920B1">
        <w:rPr>
          <w:rFonts w:cs="Times New Roman"/>
          <w:b/>
          <w:bCs/>
          <w:szCs w:val="24"/>
        </w:rPr>
        <w:t>1</w:t>
      </w:r>
      <w:r w:rsidR="00AE63E8" w:rsidRPr="00E920B1">
        <w:rPr>
          <w:rFonts w:cs="Times New Roman"/>
          <w:b/>
          <w:bCs/>
          <w:szCs w:val="24"/>
        </w:rPr>
        <w:t>5</w:t>
      </w:r>
      <w:r w:rsidR="001D7555" w:rsidRPr="00E920B1">
        <w:rPr>
          <w:rFonts w:cs="Times New Roman"/>
          <w:b/>
          <w:bCs/>
          <w:szCs w:val="24"/>
        </w:rPr>
        <w:t xml:space="preserve">) </w:t>
      </w:r>
      <w:r w:rsidR="001D7555" w:rsidRPr="00E920B1">
        <w:rPr>
          <w:rFonts w:cs="Times New Roman"/>
          <w:szCs w:val="24"/>
        </w:rPr>
        <w:t>seadus</w:t>
      </w:r>
      <w:r w:rsidR="00643F77" w:rsidRPr="00E920B1">
        <w:rPr>
          <w:rFonts w:cs="Times New Roman"/>
          <w:szCs w:val="24"/>
        </w:rPr>
        <w:t>t</w:t>
      </w:r>
      <w:r w:rsidR="001D7555" w:rsidRPr="00E920B1">
        <w:rPr>
          <w:rFonts w:cs="Times New Roman"/>
          <w:szCs w:val="24"/>
        </w:rPr>
        <w:t xml:space="preserve"> täiendatakse </w:t>
      </w:r>
      <w:r w:rsidR="00DB7013" w:rsidRPr="00E920B1">
        <w:rPr>
          <w:rFonts w:cs="Times New Roman"/>
          <w:szCs w:val="24"/>
        </w:rPr>
        <w:t xml:space="preserve">§-dega </w:t>
      </w:r>
      <w:r w:rsidR="001D7555" w:rsidRPr="00E920B1">
        <w:rPr>
          <w:rFonts w:cs="Times New Roman"/>
          <w:szCs w:val="24"/>
        </w:rPr>
        <w:t>54</w:t>
      </w:r>
      <w:r w:rsidR="001D7555" w:rsidRPr="00E920B1">
        <w:rPr>
          <w:rFonts w:cs="Times New Roman"/>
          <w:szCs w:val="24"/>
          <w:vertAlign w:val="superscript"/>
        </w:rPr>
        <w:t>2</w:t>
      </w:r>
      <w:r w:rsidR="001D7555" w:rsidRPr="00E920B1">
        <w:rPr>
          <w:rFonts w:cs="Times New Roman"/>
          <w:szCs w:val="24"/>
        </w:rPr>
        <w:t>–</w:t>
      </w:r>
      <w:r w:rsidR="001D5E2F" w:rsidRPr="00E920B1">
        <w:rPr>
          <w:rFonts w:cs="Times New Roman"/>
          <w:szCs w:val="24"/>
        </w:rPr>
        <w:t>54</w:t>
      </w:r>
      <w:r w:rsidR="001D5E2F" w:rsidRPr="00E920B1">
        <w:rPr>
          <w:rFonts w:cs="Times New Roman"/>
          <w:szCs w:val="24"/>
          <w:vertAlign w:val="superscript"/>
        </w:rPr>
        <w:t xml:space="preserve">13 </w:t>
      </w:r>
      <w:r w:rsidR="001D7555" w:rsidRPr="00E920B1">
        <w:rPr>
          <w:rFonts w:cs="Times New Roman"/>
          <w:szCs w:val="24"/>
        </w:rPr>
        <w:t>järgmises sõnastuses:</w:t>
      </w:r>
    </w:p>
    <w:p w14:paraId="75AFC08D" w14:textId="77777777" w:rsidR="001D7555" w:rsidRPr="00E920B1" w:rsidRDefault="001D7555" w:rsidP="00E920B1">
      <w:pPr>
        <w:pStyle w:val="Vahedeta"/>
        <w:jc w:val="both"/>
        <w:rPr>
          <w:rFonts w:cs="Times New Roman"/>
          <w:b/>
          <w:szCs w:val="24"/>
        </w:rPr>
      </w:pPr>
    </w:p>
    <w:p w14:paraId="12336AB4" w14:textId="4CE24F3C" w:rsidR="001D7555" w:rsidRPr="00E920B1" w:rsidRDefault="001D7555" w:rsidP="00E920B1">
      <w:pPr>
        <w:pStyle w:val="Vahedeta"/>
        <w:jc w:val="both"/>
        <w:rPr>
          <w:rFonts w:eastAsia="Times New Roman" w:cs="Times New Roman"/>
          <w:b/>
          <w:bCs/>
          <w:color w:val="000000" w:themeColor="text1"/>
          <w:szCs w:val="24"/>
          <w:lang w:eastAsia="et-EE"/>
        </w:rPr>
      </w:pPr>
      <w:r w:rsidRPr="00E920B1">
        <w:rPr>
          <w:rFonts w:cs="Times New Roman"/>
          <w:szCs w:val="24"/>
        </w:rPr>
        <w:t>„</w:t>
      </w:r>
      <w:r w:rsidRPr="00E920B1">
        <w:rPr>
          <w:rFonts w:eastAsia="Times New Roman" w:cs="Times New Roman"/>
          <w:b/>
          <w:bCs/>
          <w:color w:val="202020"/>
          <w:szCs w:val="24"/>
          <w:bdr w:val="none" w:sz="0" w:space="0" w:color="auto" w:frame="1"/>
          <w:lang w:eastAsia="et-EE"/>
        </w:rPr>
        <w:t>§ 54</w:t>
      </w:r>
      <w:r w:rsidRPr="00E920B1">
        <w:rPr>
          <w:rFonts w:eastAsia="Times New Roman" w:cs="Times New Roman"/>
          <w:b/>
          <w:bCs/>
          <w:color w:val="202020"/>
          <w:szCs w:val="24"/>
          <w:bdr w:val="none" w:sz="0" w:space="0" w:color="auto" w:frame="1"/>
          <w:vertAlign w:val="superscript"/>
          <w:lang w:eastAsia="et-EE"/>
        </w:rPr>
        <w:t>2</w:t>
      </w:r>
      <w:r w:rsidR="00DB7013" w:rsidRPr="00E920B1">
        <w:rPr>
          <w:rFonts w:eastAsia="Times New Roman" w:cs="Times New Roman"/>
          <w:b/>
          <w:bCs/>
          <w:color w:val="202020"/>
          <w:szCs w:val="24"/>
          <w:bdr w:val="none" w:sz="0" w:space="0" w:color="auto" w:frame="1"/>
          <w:lang w:eastAsia="et-EE"/>
        </w:rPr>
        <w:t>.</w:t>
      </w:r>
      <w:r w:rsidRPr="00E920B1">
        <w:rPr>
          <w:rFonts w:eastAsia="Times New Roman" w:cs="Times New Roman"/>
          <w:b/>
          <w:bCs/>
          <w:color w:val="202020"/>
          <w:szCs w:val="24"/>
          <w:bdr w:val="none" w:sz="0" w:space="0" w:color="auto" w:frame="1"/>
          <w:vertAlign w:val="superscript"/>
          <w:lang w:eastAsia="et-EE"/>
        </w:rPr>
        <w:t xml:space="preserve"> </w:t>
      </w:r>
      <w:r w:rsidRPr="00E920B1">
        <w:rPr>
          <w:rFonts w:eastAsia="Times New Roman" w:cs="Times New Roman"/>
          <w:b/>
          <w:bCs/>
          <w:color w:val="202020"/>
          <w:szCs w:val="24"/>
          <w:bdr w:val="none" w:sz="0" w:space="0" w:color="auto" w:frame="1"/>
          <w:lang w:eastAsia="et-EE"/>
        </w:rPr>
        <w:t>Erim</w:t>
      </w:r>
      <w:r w:rsidRPr="00E920B1">
        <w:rPr>
          <w:rFonts w:eastAsia="Times New Roman" w:cs="Times New Roman"/>
          <w:b/>
          <w:bCs/>
          <w:color w:val="000000"/>
          <w:szCs w:val="24"/>
          <w:lang w:eastAsia="et-EE"/>
        </w:rPr>
        <w:t>eetme</w:t>
      </w:r>
      <w:r w:rsidR="00D11A59" w:rsidRPr="00E920B1">
        <w:rPr>
          <w:rFonts w:eastAsia="Times New Roman" w:cs="Times New Roman"/>
          <w:b/>
          <w:bCs/>
          <w:color w:val="000000"/>
          <w:szCs w:val="24"/>
          <w:lang w:eastAsia="et-EE"/>
        </w:rPr>
        <w:t xml:space="preserve"> kohaldamine ja piirangute </w:t>
      </w:r>
      <w:r w:rsidR="00DB7013" w:rsidRPr="00E920B1">
        <w:rPr>
          <w:rFonts w:eastAsia="Times New Roman" w:cs="Times New Roman"/>
          <w:b/>
          <w:bCs/>
          <w:color w:val="000000"/>
          <w:szCs w:val="24"/>
          <w:lang w:eastAsia="et-EE"/>
        </w:rPr>
        <w:t xml:space="preserve">kehtestamine </w:t>
      </w:r>
      <w:r w:rsidRPr="00E920B1">
        <w:rPr>
          <w:rFonts w:eastAsia="Times New Roman" w:cs="Times New Roman"/>
          <w:b/>
          <w:bCs/>
          <w:color w:val="000000"/>
          <w:szCs w:val="24"/>
          <w:lang w:eastAsia="et-EE"/>
        </w:rPr>
        <w:t>julgeolekuala</w:t>
      </w:r>
      <w:r w:rsidR="00E92ED2" w:rsidRPr="00E920B1">
        <w:rPr>
          <w:rFonts w:eastAsia="Times New Roman" w:cs="Times New Roman"/>
          <w:b/>
          <w:bCs/>
          <w:color w:val="000000"/>
          <w:szCs w:val="24"/>
          <w:lang w:eastAsia="et-EE"/>
        </w:rPr>
        <w:t xml:space="preserve"> kaitse eesmärgil</w:t>
      </w:r>
      <w:r w:rsidRPr="00E920B1">
        <w:rPr>
          <w:rFonts w:eastAsia="Times New Roman" w:cs="Times New Roman"/>
          <w:b/>
          <w:bCs/>
          <w:color w:val="000000"/>
          <w:szCs w:val="24"/>
          <w:lang w:eastAsia="et-EE"/>
        </w:rPr>
        <w:t xml:space="preserve"> selle vahetu</w:t>
      </w:r>
      <w:r w:rsidR="00E92ED2" w:rsidRPr="00E920B1">
        <w:rPr>
          <w:rFonts w:eastAsia="Times New Roman" w:cs="Times New Roman"/>
          <w:b/>
          <w:bCs/>
          <w:color w:val="000000"/>
          <w:szCs w:val="24"/>
          <w:lang w:eastAsia="et-EE"/>
        </w:rPr>
        <w:t>s</w:t>
      </w:r>
      <w:r w:rsidRPr="00E920B1">
        <w:rPr>
          <w:rFonts w:eastAsia="Times New Roman" w:cs="Times New Roman"/>
          <w:b/>
          <w:bCs/>
          <w:color w:val="000000"/>
          <w:szCs w:val="24"/>
          <w:lang w:eastAsia="et-EE"/>
        </w:rPr>
        <w:t xml:space="preserve"> läheduse</w:t>
      </w:r>
      <w:r w:rsidR="00D11A59" w:rsidRPr="00E920B1">
        <w:rPr>
          <w:rFonts w:eastAsia="Times New Roman" w:cs="Times New Roman"/>
          <w:b/>
          <w:bCs/>
          <w:color w:val="000000"/>
          <w:szCs w:val="24"/>
          <w:lang w:eastAsia="et-EE"/>
        </w:rPr>
        <w:t>s</w:t>
      </w:r>
      <w:r w:rsidR="00E92ED2" w:rsidRPr="00E920B1">
        <w:rPr>
          <w:rFonts w:eastAsia="Times New Roman" w:cs="Times New Roman"/>
          <w:b/>
          <w:bCs/>
          <w:color w:val="000000"/>
          <w:szCs w:val="24"/>
          <w:lang w:eastAsia="et-EE"/>
        </w:rPr>
        <w:t xml:space="preserve"> või Kaitseväe laeva ohutusalas</w:t>
      </w:r>
    </w:p>
    <w:p w14:paraId="44A68D25" w14:textId="77777777" w:rsidR="00E92ED2" w:rsidRPr="00E920B1" w:rsidRDefault="00E92ED2" w:rsidP="00E920B1">
      <w:pPr>
        <w:pStyle w:val="Vahedeta"/>
        <w:jc w:val="both"/>
        <w:rPr>
          <w:rFonts w:eastAsia="Times New Roman" w:cs="Times New Roman"/>
          <w:b/>
          <w:bCs/>
          <w:color w:val="000000" w:themeColor="text1"/>
          <w:szCs w:val="24"/>
          <w:lang w:eastAsia="et-EE"/>
        </w:rPr>
      </w:pPr>
    </w:p>
    <w:p w14:paraId="4C4C976B" w14:textId="0EDED91B" w:rsidR="001D7555" w:rsidRPr="00E920B1" w:rsidRDefault="776DF801" w:rsidP="00E920B1">
      <w:pPr>
        <w:pStyle w:val="Vahedeta"/>
        <w:jc w:val="both"/>
        <w:rPr>
          <w:rFonts w:eastAsia="Times New Roman" w:cs="Times New Roman"/>
          <w:color w:val="202020"/>
          <w:szCs w:val="24"/>
          <w:lang w:eastAsia="et-EE"/>
        </w:rPr>
      </w:pPr>
      <w:r w:rsidRPr="00E920B1">
        <w:rPr>
          <w:rFonts w:eastAsia="Times New Roman" w:cs="Times New Roman"/>
          <w:color w:val="202020"/>
          <w:szCs w:val="24"/>
          <w:lang w:eastAsia="et-EE"/>
        </w:rPr>
        <w:t>(1) Õigus kohaldada oma ülesannete täitmisel käesoleva seaduse §-des 54</w:t>
      </w:r>
      <w:r w:rsidRPr="00E920B1">
        <w:rPr>
          <w:rFonts w:eastAsia="Times New Roman" w:cs="Times New Roman"/>
          <w:color w:val="202020"/>
          <w:szCs w:val="24"/>
          <w:vertAlign w:val="superscript"/>
          <w:lang w:eastAsia="et-EE"/>
        </w:rPr>
        <w:t>3</w:t>
      </w:r>
      <w:r w:rsidRPr="00E920B1">
        <w:rPr>
          <w:rFonts w:eastAsia="Times New Roman" w:cs="Times New Roman"/>
          <w:color w:val="202020"/>
          <w:szCs w:val="24"/>
          <w:lang w:eastAsia="et-EE"/>
        </w:rPr>
        <w:t>–</w:t>
      </w:r>
      <w:bookmarkStart w:id="35" w:name="_Hlk214288325"/>
      <w:r w:rsidR="008A0371" w:rsidRPr="00E920B1">
        <w:rPr>
          <w:rFonts w:eastAsia="Times New Roman" w:cs="Times New Roman"/>
          <w:color w:val="202020"/>
          <w:szCs w:val="24"/>
          <w:lang w:eastAsia="et-EE"/>
        </w:rPr>
        <w:t>54</w:t>
      </w:r>
      <w:r w:rsidR="008A0371" w:rsidRPr="00E920B1">
        <w:rPr>
          <w:rFonts w:eastAsia="Times New Roman" w:cs="Times New Roman"/>
          <w:color w:val="202020"/>
          <w:szCs w:val="24"/>
          <w:vertAlign w:val="superscript"/>
          <w:lang w:eastAsia="et-EE"/>
        </w:rPr>
        <w:t>11</w:t>
      </w:r>
      <w:r w:rsidR="008A0371" w:rsidRPr="00E920B1">
        <w:rPr>
          <w:rFonts w:eastAsia="Times New Roman" w:cs="Times New Roman"/>
          <w:color w:val="202020"/>
          <w:szCs w:val="24"/>
          <w:lang w:eastAsia="et-EE"/>
        </w:rPr>
        <w:t>, § 54</w:t>
      </w:r>
      <w:r w:rsidR="008A0371" w:rsidRPr="00E920B1">
        <w:rPr>
          <w:rFonts w:eastAsia="Times New Roman" w:cs="Times New Roman"/>
          <w:color w:val="202020"/>
          <w:szCs w:val="24"/>
          <w:vertAlign w:val="superscript"/>
          <w:lang w:eastAsia="et-EE"/>
        </w:rPr>
        <w:t>12</w:t>
      </w:r>
      <w:r w:rsidR="008A0371" w:rsidRPr="00E920B1">
        <w:rPr>
          <w:rFonts w:eastAsia="Times New Roman" w:cs="Times New Roman"/>
          <w:color w:val="202020"/>
          <w:szCs w:val="24"/>
          <w:lang w:eastAsia="et-EE"/>
        </w:rPr>
        <w:t xml:space="preserve"> lõikes</w:t>
      </w:r>
      <w:r w:rsidR="00816EE5">
        <w:rPr>
          <w:rFonts w:eastAsia="Times New Roman" w:cs="Times New Roman"/>
          <w:color w:val="202020"/>
          <w:szCs w:val="24"/>
          <w:lang w:eastAsia="et-EE"/>
        </w:rPr>
        <w:t> </w:t>
      </w:r>
      <w:r w:rsidR="008A0371" w:rsidRPr="00E920B1">
        <w:rPr>
          <w:rFonts w:eastAsia="Times New Roman" w:cs="Times New Roman"/>
          <w:color w:val="202020"/>
          <w:szCs w:val="24"/>
          <w:lang w:eastAsia="et-EE"/>
        </w:rPr>
        <w:t xml:space="preserve">1 ja §-s </w:t>
      </w:r>
      <w:bookmarkEnd w:id="35"/>
      <w:r w:rsidRPr="00E920B1">
        <w:rPr>
          <w:rFonts w:eastAsia="Times New Roman" w:cs="Times New Roman"/>
          <w:color w:val="202020"/>
          <w:szCs w:val="24"/>
          <w:lang w:eastAsia="et-EE"/>
        </w:rPr>
        <w:t>55</w:t>
      </w:r>
      <w:r w:rsidR="00E80DBE" w:rsidRPr="00E920B1">
        <w:rPr>
          <w:rFonts w:eastAsia="Times New Roman" w:cs="Times New Roman"/>
          <w:color w:val="202020"/>
          <w:szCs w:val="24"/>
          <w:lang w:eastAsia="et-EE"/>
        </w:rPr>
        <w:t xml:space="preserve"> </w:t>
      </w:r>
      <w:r w:rsidRPr="00E920B1">
        <w:rPr>
          <w:rFonts w:eastAsia="Times New Roman" w:cs="Times New Roman"/>
          <w:color w:val="202020"/>
          <w:szCs w:val="24"/>
          <w:lang w:eastAsia="et-EE"/>
        </w:rPr>
        <w:t>sätestatud erimeedet on kaitseväelasel ja ametnikul, kui ta on läbinud sellekohase väljaõppe.</w:t>
      </w:r>
    </w:p>
    <w:p w14:paraId="49B45F36" w14:textId="77777777" w:rsidR="00E92ED2" w:rsidRPr="00E920B1" w:rsidRDefault="00E92ED2" w:rsidP="00E920B1">
      <w:pPr>
        <w:pStyle w:val="Vahedeta"/>
        <w:jc w:val="both"/>
        <w:rPr>
          <w:rFonts w:eastAsia="Times New Roman" w:cs="Times New Roman"/>
          <w:color w:val="202020"/>
          <w:szCs w:val="24"/>
          <w:lang w:eastAsia="et-EE"/>
        </w:rPr>
      </w:pPr>
    </w:p>
    <w:p w14:paraId="5A2BE829" w14:textId="335A2440" w:rsidR="001D7555" w:rsidRPr="00E920B1" w:rsidRDefault="001D7555" w:rsidP="00E920B1">
      <w:pPr>
        <w:pStyle w:val="Vahedeta"/>
        <w:jc w:val="both"/>
        <w:rPr>
          <w:rFonts w:eastAsia="Times New Roman" w:cs="Times New Roman"/>
          <w:color w:val="202020"/>
          <w:szCs w:val="24"/>
          <w:lang w:eastAsia="et-EE"/>
        </w:rPr>
      </w:pPr>
      <w:r w:rsidRPr="00E920B1">
        <w:rPr>
          <w:rFonts w:eastAsia="Times New Roman" w:cs="Times New Roman"/>
          <w:color w:val="202020"/>
          <w:szCs w:val="24"/>
          <w:lang w:eastAsia="et-EE"/>
        </w:rPr>
        <w:t>(</w:t>
      </w:r>
      <w:r w:rsidR="00CB1E4C" w:rsidRPr="00E920B1">
        <w:rPr>
          <w:rFonts w:eastAsia="Times New Roman" w:cs="Times New Roman"/>
          <w:color w:val="202020"/>
          <w:szCs w:val="24"/>
          <w:lang w:eastAsia="et-EE"/>
        </w:rPr>
        <w:t>2</w:t>
      </w:r>
      <w:r w:rsidRPr="00E920B1">
        <w:rPr>
          <w:rFonts w:eastAsia="Times New Roman" w:cs="Times New Roman"/>
          <w:color w:val="202020"/>
          <w:szCs w:val="24"/>
          <w:lang w:eastAsia="et-EE"/>
        </w:rPr>
        <w:t xml:space="preserve">) Käesoleva seaduse §-des </w:t>
      </w:r>
      <w:r w:rsidR="008A0371" w:rsidRPr="00E920B1">
        <w:rPr>
          <w:rFonts w:eastAsia="Times New Roman" w:cs="Times New Roman"/>
          <w:color w:val="202020"/>
          <w:szCs w:val="24"/>
          <w:lang w:eastAsia="et-EE"/>
        </w:rPr>
        <w:t>54</w:t>
      </w:r>
      <w:r w:rsidR="008A0371" w:rsidRPr="00E920B1">
        <w:rPr>
          <w:rFonts w:eastAsia="Times New Roman" w:cs="Times New Roman"/>
          <w:color w:val="202020"/>
          <w:szCs w:val="24"/>
          <w:bdr w:val="none" w:sz="0" w:space="0" w:color="auto" w:frame="1"/>
          <w:vertAlign w:val="superscript"/>
          <w:lang w:eastAsia="et-EE"/>
        </w:rPr>
        <w:t>3</w:t>
      </w:r>
      <w:r w:rsidRPr="00E920B1">
        <w:rPr>
          <w:rFonts w:eastAsia="Times New Roman" w:cs="Times New Roman"/>
          <w:color w:val="202020"/>
          <w:szCs w:val="24"/>
          <w:lang w:eastAsia="et-EE"/>
        </w:rPr>
        <w:t>–</w:t>
      </w:r>
      <w:r w:rsidR="008A0371" w:rsidRPr="00E920B1">
        <w:rPr>
          <w:rFonts w:eastAsia="Times New Roman" w:cs="Times New Roman"/>
          <w:color w:val="202020"/>
          <w:szCs w:val="24"/>
          <w:lang w:eastAsia="et-EE"/>
        </w:rPr>
        <w:t>54</w:t>
      </w:r>
      <w:r w:rsidR="008A0371" w:rsidRPr="00E920B1">
        <w:rPr>
          <w:rFonts w:eastAsia="Times New Roman" w:cs="Times New Roman"/>
          <w:color w:val="202020"/>
          <w:szCs w:val="24"/>
          <w:vertAlign w:val="superscript"/>
          <w:lang w:eastAsia="et-EE"/>
        </w:rPr>
        <w:t>11</w:t>
      </w:r>
      <w:r w:rsidR="008A0371" w:rsidRPr="00E920B1">
        <w:rPr>
          <w:rFonts w:eastAsia="Times New Roman" w:cs="Times New Roman"/>
          <w:color w:val="202020"/>
          <w:szCs w:val="24"/>
          <w:lang w:eastAsia="et-EE"/>
        </w:rPr>
        <w:t>, § 54</w:t>
      </w:r>
      <w:r w:rsidR="008A0371" w:rsidRPr="00E920B1">
        <w:rPr>
          <w:rFonts w:eastAsia="Times New Roman" w:cs="Times New Roman"/>
          <w:color w:val="202020"/>
          <w:szCs w:val="24"/>
          <w:vertAlign w:val="superscript"/>
          <w:lang w:eastAsia="et-EE"/>
        </w:rPr>
        <w:t xml:space="preserve">12 </w:t>
      </w:r>
      <w:r w:rsidR="008A0371" w:rsidRPr="00E920B1">
        <w:rPr>
          <w:rFonts w:eastAsia="Times New Roman" w:cs="Times New Roman"/>
          <w:color w:val="202020"/>
          <w:szCs w:val="24"/>
          <w:lang w:eastAsia="et-EE"/>
        </w:rPr>
        <w:t xml:space="preserve">lõikes 1 ja §-s </w:t>
      </w:r>
      <w:r w:rsidRPr="00E920B1">
        <w:rPr>
          <w:rFonts w:eastAsia="Times New Roman" w:cs="Times New Roman"/>
          <w:color w:val="202020"/>
          <w:szCs w:val="24"/>
          <w:lang w:eastAsia="et-EE"/>
        </w:rPr>
        <w:t>55</w:t>
      </w:r>
      <w:r w:rsidR="00E80DBE" w:rsidRPr="00E920B1">
        <w:rPr>
          <w:rFonts w:eastAsia="Times New Roman" w:cs="Times New Roman"/>
          <w:color w:val="202020"/>
          <w:szCs w:val="24"/>
          <w:lang w:eastAsia="et-EE"/>
        </w:rPr>
        <w:t xml:space="preserve"> </w:t>
      </w:r>
      <w:r w:rsidRPr="00E920B1">
        <w:rPr>
          <w:rFonts w:eastAsia="Times New Roman" w:cs="Times New Roman"/>
          <w:color w:val="202020"/>
          <w:szCs w:val="24"/>
          <w:lang w:eastAsia="et-EE"/>
        </w:rPr>
        <w:t xml:space="preserve">sätestatud erimeetme kohaldamine on lubatud kuni </w:t>
      </w:r>
      <w:r w:rsidR="00952263" w:rsidRPr="00E920B1">
        <w:rPr>
          <w:rFonts w:eastAsia="Times New Roman" w:cs="Times New Roman"/>
          <w:color w:val="202020"/>
          <w:szCs w:val="24"/>
          <w:lang w:eastAsia="et-EE"/>
        </w:rPr>
        <w:t>Politsei- ja Piirivalveameti</w:t>
      </w:r>
      <w:r w:rsidRPr="00E920B1">
        <w:rPr>
          <w:rFonts w:eastAsia="Times New Roman" w:cs="Times New Roman"/>
          <w:color w:val="202020"/>
          <w:szCs w:val="24"/>
          <w:lang w:eastAsia="et-EE"/>
        </w:rPr>
        <w:t xml:space="preserve"> saabumiseni, välja arvatud juhul, kui </w:t>
      </w:r>
      <w:r w:rsidR="00E80DBE" w:rsidRPr="00E920B1">
        <w:rPr>
          <w:rFonts w:eastAsia="Times New Roman" w:cs="Times New Roman"/>
          <w:color w:val="202020"/>
          <w:szCs w:val="24"/>
          <w:lang w:eastAsia="et-EE"/>
        </w:rPr>
        <w:t>riikliku järelevalve teostaja</w:t>
      </w:r>
      <w:del w:id="36" w:author="Moonika Kuusk - JUSTDIGI" w:date="2026-01-12T14:49:00Z" w16du:dateUtc="2026-01-12T12:49:00Z">
        <w:r w:rsidR="00E80DBE" w:rsidRPr="00E920B1">
          <w:rPr>
            <w:rFonts w:eastAsia="Times New Roman" w:cs="Times New Roman"/>
            <w:color w:val="202020"/>
            <w:szCs w:val="24"/>
            <w:lang w:eastAsia="et-EE"/>
          </w:rPr>
          <w:delText>ks</w:delText>
        </w:r>
      </w:del>
      <w:r w:rsidR="00E80DBE" w:rsidRPr="00E920B1">
        <w:rPr>
          <w:rFonts w:eastAsia="Times New Roman" w:cs="Times New Roman"/>
          <w:color w:val="202020"/>
          <w:szCs w:val="24"/>
          <w:lang w:eastAsia="et-EE"/>
        </w:rPr>
        <w:t xml:space="preserve"> ja </w:t>
      </w:r>
      <w:r w:rsidRPr="00E920B1">
        <w:rPr>
          <w:rFonts w:eastAsia="Times New Roman" w:cs="Times New Roman"/>
          <w:color w:val="202020"/>
          <w:szCs w:val="24"/>
          <w:lang w:eastAsia="et-EE"/>
        </w:rPr>
        <w:t>süüteo kohtuväli</w:t>
      </w:r>
      <w:ins w:id="37" w:author="Moonika Kuusk - JUSTDIGI" w:date="2026-01-12T14:49:00Z" w16du:dateUtc="2026-01-12T12:49:00Z">
        <w:r w:rsidR="00D41868">
          <w:rPr>
            <w:rFonts w:eastAsia="Times New Roman" w:cs="Times New Roman"/>
            <w:color w:val="202020"/>
            <w:szCs w:val="24"/>
            <w:lang w:eastAsia="et-EE"/>
          </w:rPr>
          <w:t>ne</w:t>
        </w:r>
      </w:ins>
      <w:del w:id="38" w:author="Moonika Kuusk - JUSTDIGI" w:date="2026-01-12T14:49:00Z" w16du:dateUtc="2026-01-12T12:49:00Z">
        <w:r w:rsidRPr="00E920B1" w:rsidDel="00D41868">
          <w:rPr>
            <w:rFonts w:eastAsia="Times New Roman" w:cs="Times New Roman"/>
            <w:color w:val="202020"/>
            <w:szCs w:val="24"/>
            <w:lang w:eastAsia="et-EE"/>
          </w:rPr>
          <w:delText>seks</w:delText>
        </w:r>
      </w:del>
      <w:r w:rsidRPr="00E920B1">
        <w:rPr>
          <w:rFonts w:eastAsia="Times New Roman" w:cs="Times New Roman"/>
          <w:color w:val="202020"/>
          <w:szCs w:val="24"/>
          <w:lang w:eastAsia="et-EE"/>
        </w:rPr>
        <w:t xml:space="preserve"> menetleja</w:t>
      </w:r>
      <w:del w:id="39" w:author="Moonika Kuusk - JUSTDIGI" w:date="2026-01-12T14:49:00Z" w16du:dateUtc="2026-01-12T12:49:00Z">
        <w:r w:rsidRPr="00E920B1">
          <w:rPr>
            <w:rFonts w:eastAsia="Times New Roman" w:cs="Times New Roman"/>
            <w:color w:val="202020"/>
            <w:szCs w:val="24"/>
            <w:lang w:eastAsia="et-EE"/>
          </w:rPr>
          <w:delText>ks</w:delText>
        </w:r>
      </w:del>
      <w:r w:rsidRPr="00E920B1">
        <w:rPr>
          <w:rFonts w:eastAsia="Times New Roman" w:cs="Times New Roman"/>
          <w:color w:val="202020"/>
          <w:szCs w:val="24"/>
          <w:lang w:eastAsia="et-EE"/>
        </w:rPr>
        <w:t xml:space="preserve"> on Kaitsevägi.</w:t>
      </w:r>
    </w:p>
    <w:p w14:paraId="6602EA24" w14:textId="5308A4F6" w:rsidR="00E92ED2" w:rsidRPr="00E920B1" w:rsidRDefault="00E92ED2" w:rsidP="00E920B1">
      <w:pPr>
        <w:pStyle w:val="Vahedeta"/>
        <w:jc w:val="both"/>
        <w:rPr>
          <w:rFonts w:eastAsia="Times New Roman" w:cs="Times New Roman"/>
          <w:color w:val="202020"/>
          <w:szCs w:val="24"/>
          <w:lang w:eastAsia="et-EE"/>
        </w:rPr>
      </w:pPr>
    </w:p>
    <w:p w14:paraId="250CEACA" w14:textId="5842AC99" w:rsidR="00F9500C" w:rsidRDefault="00D11A59" w:rsidP="00E920B1">
      <w:pPr>
        <w:pStyle w:val="Vahedeta"/>
        <w:jc w:val="both"/>
        <w:rPr>
          <w:rFonts w:eastAsia="Times New Roman" w:cs="Times New Roman"/>
          <w:color w:val="202020"/>
          <w:szCs w:val="24"/>
          <w:lang w:eastAsia="et-EE"/>
        </w:rPr>
      </w:pPr>
      <w:r w:rsidRPr="00E920B1">
        <w:rPr>
          <w:rFonts w:eastAsia="Times New Roman" w:cs="Times New Roman"/>
          <w:color w:val="202020"/>
          <w:szCs w:val="24"/>
          <w:lang w:eastAsia="et-EE"/>
        </w:rPr>
        <w:t>(</w:t>
      </w:r>
      <w:r w:rsidR="00445F55" w:rsidRPr="00E920B1">
        <w:rPr>
          <w:rFonts w:eastAsia="Times New Roman" w:cs="Times New Roman"/>
          <w:color w:val="202020"/>
          <w:szCs w:val="24"/>
          <w:lang w:eastAsia="et-EE"/>
        </w:rPr>
        <w:t>3</w:t>
      </w:r>
      <w:r w:rsidRPr="00E920B1">
        <w:rPr>
          <w:rFonts w:eastAsia="Times New Roman" w:cs="Times New Roman"/>
          <w:color w:val="202020"/>
          <w:szCs w:val="24"/>
          <w:lang w:eastAsia="et-EE"/>
        </w:rPr>
        <w:t>) Kaitseväe juhataja või tema</w:t>
      </w:r>
      <w:del w:id="40" w:author="Moonika Kuusk - JUSTDIGI" w:date="2026-01-12T14:49:00Z" w16du:dateUtc="2026-01-12T12:49:00Z">
        <w:r w:rsidRPr="00E920B1">
          <w:rPr>
            <w:rFonts w:eastAsia="Times New Roman" w:cs="Times New Roman"/>
            <w:color w:val="202020"/>
            <w:szCs w:val="24"/>
            <w:lang w:eastAsia="et-EE"/>
          </w:rPr>
          <w:delText xml:space="preserve"> poolt</w:delText>
        </w:r>
      </w:del>
      <w:r w:rsidRPr="00E920B1">
        <w:rPr>
          <w:rFonts w:eastAsia="Times New Roman" w:cs="Times New Roman"/>
          <w:color w:val="202020"/>
          <w:szCs w:val="24"/>
          <w:lang w:eastAsia="et-EE"/>
        </w:rPr>
        <w:t xml:space="preserve"> volitatud pädeva struktuuriüksuse ülem võib julgeolekuala kaitse eesmärgil </w:t>
      </w:r>
      <w:r w:rsidR="00C3628C" w:rsidRPr="00E920B1">
        <w:rPr>
          <w:rFonts w:eastAsia="Times New Roman" w:cs="Times New Roman"/>
          <w:color w:val="202020"/>
          <w:szCs w:val="24"/>
          <w:lang w:eastAsia="et-EE"/>
        </w:rPr>
        <w:t xml:space="preserve">lisaks käesolevas seaduses sätestatud erimeetmete kohaldamisele </w:t>
      </w:r>
      <w:r w:rsidRPr="00E920B1">
        <w:rPr>
          <w:rFonts w:eastAsia="Times New Roman" w:cs="Times New Roman"/>
          <w:color w:val="202020"/>
          <w:szCs w:val="24"/>
          <w:lang w:eastAsia="et-EE"/>
        </w:rPr>
        <w:t>kehtestada julgeolekuala vahetus läheduses piiranguid isikute liikumisele, sõidukiga peatumisele, pildistamisele või filmimisele</w:t>
      </w:r>
      <w:r w:rsidR="003D5A31" w:rsidRPr="00E920B1">
        <w:rPr>
          <w:rFonts w:eastAsia="Times New Roman" w:cs="Times New Roman"/>
          <w:color w:val="202020"/>
          <w:szCs w:val="24"/>
          <w:lang w:eastAsia="et-EE"/>
        </w:rPr>
        <w:t xml:space="preserve"> koos</w:t>
      </w:r>
      <w:r w:rsidR="00C3628C" w:rsidRPr="00E920B1">
        <w:rPr>
          <w:rFonts w:eastAsia="Times New Roman" w:cs="Times New Roman"/>
          <w:color w:val="202020"/>
          <w:szCs w:val="24"/>
          <w:lang w:eastAsia="et-EE"/>
        </w:rPr>
        <w:t xml:space="preserve"> erimeetme või piirangu ajalise ja ruumilise ulatuse</w:t>
      </w:r>
      <w:r w:rsidR="003D5A31" w:rsidRPr="00E920B1">
        <w:rPr>
          <w:rFonts w:eastAsia="Times New Roman" w:cs="Times New Roman"/>
          <w:color w:val="202020"/>
          <w:szCs w:val="24"/>
          <w:lang w:eastAsia="et-EE"/>
        </w:rPr>
        <w:t>ga</w:t>
      </w:r>
      <w:r w:rsidR="00C3628C" w:rsidRPr="00E920B1">
        <w:rPr>
          <w:rFonts w:eastAsia="Times New Roman" w:cs="Times New Roman"/>
          <w:color w:val="202020"/>
          <w:szCs w:val="24"/>
          <w:lang w:eastAsia="et-EE"/>
        </w:rPr>
        <w:t>.</w:t>
      </w:r>
    </w:p>
    <w:p w14:paraId="211E192D" w14:textId="77777777" w:rsidR="00C52EDD" w:rsidRPr="00E920B1" w:rsidRDefault="00C52EDD" w:rsidP="00E920B1">
      <w:pPr>
        <w:pStyle w:val="Vahedeta"/>
        <w:jc w:val="both"/>
        <w:rPr>
          <w:rFonts w:eastAsia="Times New Roman" w:cs="Times New Roman"/>
          <w:color w:val="202020"/>
          <w:szCs w:val="24"/>
          <w:lang w:eastAsia="et-EE"/>
        </w:rPr>
      </w:pPr>
    </w:p>
    <w:p w14:paraId="7B980DE3" w14:textId="21E40D63" w:rsidR="00F9500C" w:rsidRDefault="00D11A59" w:rsidP="00E920B1">
      <w:pPr>
        <w:pStyle w:val="Vahedeta"/>
        <w:jc w:val="both"/>
        <w:rPr>
          <w:rFonts w:eastAsia="Times New Roman" w:cs="Times New Roman"/>
          <w:color w:val="202020"/>
          <w:szCs w:val="24"/>
          <w:lang w:eastAsia="et-EE"/>
        </w:rPr>
      </w:pPr>
      <w:r w:rsidRPr="00E920B1">
        <w:rPr>
          <w:rFonts w:eastAsia="Times New Roman" w:cs="Times New Roman"/>
          <w:color w:val="202020"/>
          <w:szCs w:val="24"/>
          <w:lang w:eastAsia="et-EE"/>
        </w:rPr>
        <w:t>(</w:t>
      </w:r>
      <w:r w:rsidR="00445F55" w:rsidRPr="00E920B1">
        <w:rPr>
          <w:rFonts w:eastAsia="Times New Roman" w:cs="Times New Roman"/>
          <w:color w:val="202020"/>
          <w:szCs w:val="24"/>
          <w:lang w:eastAsia="et-EE"/>
        </w:rPr>
        <w:t>4</w:t>
      </w:r>
      <w:r w:rsidRPr="00E920B1">
        <w:rPr>
          <w:rFonts w:eastAsia="Times New Roman" w:cs="Times New Roman"/>
          <w:color w:val="202020"/>
          <w:szCs w:val="24"/>
          <w:lang w:eastAsia="et-EE"/>
        </w:rPr>
        <w:t xml:space="preserve">) Käesoleva </w:t>
      </w:r>
      <w:r w:rsidR="000B13B0" w:rsidRPr="00E920B1">
        <w:rPr>
          <w:rFonts w:eastAsia="Times New Roman" w:cs="Times New Roman"/>
          <w:color w:val="202020"/>
          <w:szCs w:val="24"/>
          <w:lang w:eastAsia="et-EE"/>
        </w:rPr>
        <w:t xml:space="preserve">paragrahvi </w:t>
      </w:r>
      <w:r w:rsidRPr="00E920B1">
        <w:rPr>
          <w:rFonts w:eastAsia="Times New Roman" w:cs="Times New Roman"/>
          <w:color w:val="202020"/>
          <w:szCs w:val="24"/>
          <w:lang w:eastAsia="et-EE"/>
        </w:rPr>
        <w:t xml:space="preserve">lõikes </w:t>
      </w:r>
      <w:r w:rsidR="00445F55" w:rsidRPr="00E920B1">
        <w:rPr>
          <w:rFonts w:eastAsia="Times New Roman" w:cs="Times New Roman"/>
          <w:color w:val="202020"/>
          <w:szCs w:val="24"/>
          <w:lang w:eastAsia="et-EE"/>
        </w:rPr>
        <w:t xml:space="preserve">3 </w:t>
      </w:r>
      <w:r w:rsidRPr="00E920B1">
        <w:rPr>
          <w:rFonts w:eastAsia="Times New Roman" w:cs="Times New Roman"/>
          <w:color w:val="202020"/>
          <w:szCs w:val="24"/>
          <w:lang w:eastAsia="et-EE"/>
        </w:rPr>
        <w:t xml:space="preserve">nimetatud eesmärgil kehtestatavad piirangud tehakse </w:t>
      </w:r>
      <w:r w:rsidR="0098167D" w:rsidRPr="00E920B1">
        <w:rPr>
          <w:rFonts w:eastAsia="Times New Roman" w:cs="Times New Roman"/>
          <w:color w:val="202020"/>
          <w:szCs w:val="24"/>
          <w:lang w:eastAsia="et-EE"/>
        </w:rPr>
        <w:t xml:space="preserve">isikule </w:t>
      </w:r>
      <w:r w:rsidRPr="00E920B1">
        <w:rPr>
          <w:rFonts w:eastAsia="Times New Roman" w:cs="Times New Roman"/>
          <w:color w:val="202020"/>
          <w:szCs w:val="24"/>
          <w:lang w:eastAsia="et-EE"/>
        </w:rPr>
        <w:t>võimaluse korral teatavaks julgeolekualale või selle vahetusse lähedusse sisenemisel või muul viisil või avaldatakse asjakohaste riigiasutuste ja kohaliku omavalitsuse kodulehel</w:t>
      </w:r>
      <w:r w:rsidR="003D5A31" w:rsidRPr="00E920B1">
        <w:rPr>
          <w:rFonts w:eastAsia="Times New Roman" w:cs="Times New Roman"/>
          <w:color w:val="202020"/>
          <w:szCs w:val="24"/>
          <w:lang w:eastAsia="et-EE"/>
        </w:rPr>
        <w:t>.</w:t>
      </w:r>
    </w:p>
    <w:p w14:paraId="385D6D2E" w14:textId="77777777" w:rsidR="00C52EDD" w:rsidRPr="00E920B1" w:rsidRDefault="00C52EDD" w:rsidP="00E920B1">
      <w:pPr>
        <w:pStyle w:val="Vahedeta"/>
        <w:jc w:val="both"/>
        <w:rPr>
          <w:rFonts w:eastAsia="Times New Roman" w:cs="Times New Roman"/>
          <w:color w:val="202020"/>
          <w:szCs w:val="24"/>
          <w:lang w:eastAsia="et-EE"/>
        </w:rPr>
      </w:pPr>
    </w:p>
    <w:p w14:paraId="595906A4" w14:textId="60E6F4BC" w:rsidR="007B1B6D" w:rsidRDefault="007B1B6D" w:rsidP="00E920B1">
      <w:pPr>
        <w:pStyle w:val="Vahedeta"/>
        <w:jc w:val="both"/>
        <w:rPr>
          <w:rFonts w:eastAsia="Times New Roman" w:cs="Times New Roman"/>
          <w:color w:val="202020"/>
          <w:szCs w:val="24"/>
          <w:lang w:eastAsia="et-EE"/>
        </w:rPr>
      </w:pPr>
      <w:r w:rsidRPr="00E920B1">
        <w:rPr>
          <w:rFonts w:eastAsia="Times New Roman" w:cs="Times New Roman"/>
          <w:color w:val="202020"/>
          <w:szCs w:val="24"/>
          <w:lang w:eastAsia="et-EE"/>
        </w:rPr>
        <w:t>(</w:t>
      </w:r>
      <w:r w:rsidR="00445F55" w:rsidRPr="00E920B1">
        <w:rPr>
          <w:rFonts w:eastAsia="Times New Roman" w:cs="Times New Roman"/>
          <w:color w:val="202020"/>
          <w:szCs w:val="24"/>
          <w:lang w:eastAsia="et-EE"/>
        </w:rPr>
        <w:t>5</w:t>
      </w:r>
      <w:r w:rsidRPr="00E920B1">
        <w:rPr>
          <w:rFonts w:eastAsia="Times New Roman" w:cs="Times New Roman"/>
          <w:color w:val="202020"/>
          <w:szCs w:val="24"/>
          <w:lang w:eastAsia="et-EE"/>
        </w:rPr>
        <w:t>) Kaitseväe laeva ohutusalas kohaldatakse käesolevas paragrahvis</w:t>
      </w:r>
      <w:r w:rsidR="0060236E" w:rsidRPr="00E920B1">
        <w:rPr>
          <w:rFonts w:eastAsia="Times New Roman" w:cs="Times New Roman"/>
          <w:color w:val="202020"/>
          <w:szCs w:val="24"/>
          <w:lang w:eastAsia="et-EE"/>
        </w:rPr>
        <w:t>,</w:t>
      </w:r>
      <w:r w:rsidR="00F9500C">
        <w:rPr>
          <w:rFonts w:eastAsia="Times New Roman" w:cs="Times New Roman"/>
          <w:color w:val="202020"/>
          <w:szCs w:val="24"/>
          <w:lang w:eastAsia="et-EE"/>
        </w:rPr>
        <w:t xml:space="preserve"> </w:t>
      </w:r>
      <w:r w:rsidR="0060236E" w:rsidRPr="00E920B1">
        <w:rPr>
          <w:rFonts w:eastAsia="Times New Roman" w:cs="Times New Roman"/>
          <w:color w:val="202020"/>
          <w:szCs w:val="24"/>
          <w:lang w:eastAsia="et-EE"/>
        </w:rPr>
        <w:t>§-s</w:t>
      </w:r>
      <w:r w:rsidR="002263FF" w:rsidRPr="00E920B1">
        <w:rPr>
          <w:rFonts w:eastAsia="Times New Roman" w:cs="Times New Roman"/>
          <w:color w:val="202020"/>
          <w:szCs w:val="24"/>
          <w:lang w:eastAsia="et-EE"/>
        </w:rPr>
        <w:t xml:space="preserve"> </w:t>
      </w:r>
      <w:r w:rsidR="008A0371" w:rsidRPr="00E920B1">
        <w:rPr>
          <w:rFonts w:eastAsia="Times New Roman" w:cs="Times New Roman"/>
          <w:color w:val="202020"/>
          <w:szCs w:val="24"/>
          <w:lang w:eastAsia="et-EE"/>
        </w:rPr>
        <w:t>54</w:t>
      </w:r>
      <w:r w:rsidR="008A0371" w:rsidRPr="00E920B1">
        <w:rPr>
          <w:rFonts w:eastAsia="Times New Roman" w:cs="Times New Roman"/>
          <w:color w:val="202020"/>
          <w:szCs w:val="24"/>
          <w:vertAlign w:val="superscript"/>
          <w:lang w:eastAsia="et-EE"/>
        </w:rPr>
        <w:t>11</w:t>
      </w:r>
      <w:r w:rsidR="0060236E" w:rsidRPr="00E920B1">
        <w:rPr>
          <w:rFonts w:eastAsia="Times New Roman" w:cs="Times New Roman"/>
          <w:color w:val="202020"/>
          <w:szCs w:val="24"/>
          <w:lang w:eastAsia="et-EE"/>
        </w:rPr>
        <w:t xml:space="preserve"> ja</w:t>
      </w:r>
      <w:r w:rsidR="008A0371" w:rsidRPr="00E920B1">
        <w:rPr>
          <w:rFonts w:eastAsia="Times New Roman" w:cs="Times New Roman"/>
          <w:color w:val="202020"/>
          <w:szCs w:val="24"/>
          <w:lang w:eastAsia="et-EE"/>
        </w:rPr>
        <w:t xml:space="preserve"> § 54</w:t>
      </w:r>
      <w:r w:rsidR="008A0371" w:rsidRPr="00E920B1">
        <w:rPr>
          <w:rFonts w:eastAsia="Times New Roman" w:cs="Times New Roman"/>
          <w:color w:val="202020"/>
          <w:szCs w:val="24"/>
          <w:vertAlign w:val="superscript"/>
          <w:lang w:eastAsia="et-EE"/>
        </w:rPr>
        <w:t>12</w:t>
      </w:r>
      <w:r w:rsidR="008A0371" w:rsidRPr="00E920B1">
        <w:rPr>
          <w:rFonts w:eastAsia="Times New Roman" w:cs="Times New Roman"/>
          <w:color w:val="202020"/>
          <w:szCs w:val="24"/>
          <w:lang w:eastAsia="et-EE"/>
        </w:rPr>
        <w:t xml:space="preserve"> lõikes 1 </w:t>
      </w:r>
      <w:r w:rsidRPr="00E920B1">
        <w:rPr>
          <w:rFonts w:eastAsia="Times New Roman" w:cs="Times New Roman"/>
          <w:color w:val="202020"/>
          <w:szCs w:val="24"/>
          <w:lang w:eastAsia="et-EE"/>
        </w:rPr>
        <w:t xml:space="preserve">sätestatut </w:t>
      </w:r>
      <w:r w:rsidR="00E971A6" w:rsidRPr="00E920B1">
        <w:rPr>
          <w:rFonts w:eastAsia="Times New Roman" w:cs="Times New Roman"/>
          <w:color w:val="202020"/>
          <w:szCs w:val="24"/>
          <w:lang w:eastAsia="et-EE"/>
        </w:rPr>
        <w:t>ajal</w:t>
      </w:r>
      <w:r w:rsidR="00E971A6">
        <w:rPr>
          <w:rFonts w:eastAsia="Times New Roman" w:cs="Times New Roman"/>
          <w:color w:val="202020"/>
          <w:szCs w:val="24"/>
          <w:lang w:eastAsia="et-EE"/>
        </w:rPr>
        <w:t>, mil</w:t>
      </w:r>
      <w:r w:rsidR="00E971A6" w:rsidRPr="00E920B1">
        <w:rPr>
          <w:rFonts w:eastAsia="Times New Roman" w:cs="Times New Roman"/>
          <w:color w:val="202020"/>
          <w:szCs w:val="24"/>
          <w:lang w:eastAsia="et-EE"/>
        </w:rPr>
        <w:t xml:space="preserve"> </w:t>
      </w:r>
      <w:r w:rsidRPr="00E920B1">
        <w:rPr>
          <w:rFonts w:eastAsia="Times New Roman" w:cs="Times New Roman"/>
          <w:color w:val="202020"/>
          <w:szCs w:val="24"/>
          <w:lang w:eastAsia="et-EE"/>
        </w:rPr>
        <w:t>Kaitseväe laev</w:t>
      </w:r>
      <w:r w:rsidR="00E971A6">
        <w:rPr>
          <w:rFonts w:eastAsia="Times New Roman" w:cs="Times New Roman"/>
          <w:color w:val="202020"/>
          <w:szCs w:val="24"/>
          <w:lang w:eastAsia="et-EE"/>
        </w:rPr>
        <w:t xml:space="preserve"> viibib </w:t>
      </w:r>
      <w:r w:rsidR="00E80DBE" w:rsidRPr="00E920B1">
        <w:rPr>
          <w:rFonts w:eastAsia="Times New Roman" w:cs="Times New Roman"/>
          <w:color w:val="202020"/>
          <w:szCs w:val="24"/>
          <w:lang w:eastAsia="et-EE"/>
        </w:rPr>
        <w:t xml:space="preserve">Eesti </w:t>
      </w:r>
      <w:proofErr w:type="spellStart"/>
      <w:r w:rsidR="00E80DBE" w:rsidRPr="00E920B1">
        <w:rPr>
          <w:rFonts w:eastAsia="Times New Roman" w:cs="Times New Roman"/>
          <w:color w:val="202020"/>
          <w:szCs w:val="24"/>
          <w:lang w:eastAsia="et-EE"/>
        </w:rPr>
        <w:t>sise</w:t>
      </w:r>
      <w:proofErr w:type="spellEnd"/>
      <w:r w:rsidR="00E80DBE" w:rsidRPr="00E920B1">
        <w:rPr>
          <w:rFonts w:eastAsia="Times New Roman" w:cs="Times New Roman"/>
          <w:color w:val="202020"/>
          <w:szCs w:val="24"/>
          <w:lang w:eastAsia="et-EE"/>
        </w:rPr>
        <w:t xml:space="preserve">- ja territoriaalmeres ning </w:t>
      </w:r>
      <w:r w:rsidRPr="00E920B1">
        <w:rPr>
          <w:rFonts w:eastAsia="Times New Roman" w:cs="Times New Roman"/>
          <w:color w:val="202020"/>
          <w:szCs w:val="24"/>
          <w:lang w:eastAsia="et-EE"/>
        </w:rPr>
        <w:t>sadamas või sadama akvatooriumis</w:t>
      </w:r>
      <w:r w:rsidR="004A1A6F" w:rsidRPr="00E920B1">
        <w:rPr>
          <w:rFonts w:eastAsia="Times New Roman" w:cs="Times New Roman"/>
          <w:color w:val="202020"/>
          <w:szCs w:val="24"/>
          <w:lang w:eastAsia="et-EE"/>
        </w:rPr>
        <w:t>.</w:t>
      </w:r>
    </w:p>
    <w:p w14:paraId="6E4CC2C5" w14:textId="77777777" w:rsidR="00C52EDD" w:rsidRPr="00E920B1" w:rsidRDefault="00C52EDD" w:rsidP="00E920B1">
      <w:pPr>
        <w:pStyle w:val="Vahedeta"/>
        <w:jc w:val="both"/>
        <w:rPr>
          <w:rFonts w:eastAsia="Times New Roman" w:cs="Times New Roman"/>
          <w:color w:val="202020"/>
          <w:szCs w:val="24"/>
          <w:lang w:eastAsia="et-EE"/>
        </w:rPr>
      </w:pPr>
    </w:p>
    <w:p w14:paraId="5A5112BA" w14:textId="16CA41B9" w:rsidR="008426F6" w:rsidRPr="00E920B1" w:rsidRDefault="008426F6"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(6) Erimeetmete kohaldamisel lähtub Kaitsevägi järg</w:t>
      </w:r>
      <w:r w:rsidR="0040499E" w:rsidRPr="00E920B1">
        <w:rPr>
          <w:rFonts w:eastAsia="Aptos" w:cs="Times New Roman"/>
          <w:szCs w:val="24"/>
          <w14:ligatures w14:val="standardContextual"/>
        </w:rPr>
        <w:t>mist</w:t>
      </w:r>
      <w:r w:rsidRPr="00E920B1">
        <w:rPr>
          <w:rFonts w:eastAsia="Aptos" w:cs="Times New Roman"/>
          <w:szCs w:val="24"/>
          <w14:ligatures w14:val="standardContextual"/>
        </w:rPr>
        <w:t>est põhimõtetest:</w:t>
      </w:r>
    </w:p>
    <w:p w14:paraId="73484BA6" w14:textId="3DC3DB4C" w:rsidR="008426F6" w:rsidRPr="00E920B1" w:rsidRDefault="008426F6" w:rsidP="00E920B1">
      <w:pPr>
        <w:pStyle w:val="Vahedeta"/>
        <w:jc w:val="both"/>
        <w:rPr>
          <w:rFonts w:eastAsia="Aptos" w:cs="Times New Roman"/>
          <w:szCs w:val="24"/>
        </w:rPr>
      </w:pPr>
      <w:r w:rsidRPr="00E920B1">
        <w:rPr>
          <w:rFonts w:eastAsia="Aptos" w:cs="Times New Roman"/>
          <w:szCs w:val="24"/>
        </w:rPr>
        <w:t>1) erimeedet kohaldatakse vaid siis, kui see on vajalik julgeolekuala kaitseks;</w:t>
      </w:r>
    </w:p>
    <w:p w14:paraId="378B1697" w14:textId="673254BC" w:rsidR="008426F6" w:rsidRPr="00E920B1" w:rsidRDefault="008426F6" w:rsidP="00E920B1">
      <w:pPr>
        <w:pStyle w:val="Vahedeta"/>
        <w:jc w:val="both"/>
        <w:rPr>
          <w:rFonts w:eastAsia="Aptos" w:cs="Times New Roman"/>
          <w:szCs w:val="24"/>
        </w:rPr>
      </w:pPr>
      <w:r w:rsidRPr="00E920B1">
        <w:rPr>
          <w:rFonts w:eastAsia="Aptos" w:cs="Times New Roman"/>
          <w:szCs w:val="24"/>
        </w:rPr>
        <w:t>2) mitmest sobivast ja vajalikust erimeetmest kohaldatakse vaid seda, mis isikut kõige vähem kahjustab;</w:t>
      </w:r>
    </w:p>
    <w:p w14:paraId="6DEE7F49" w14:textId="61B73E40" w:rsidR="008426F6" w:rsidRPr="00E920B1" w:rsidRDefault="008426F6" w:rsidP="00E920B1">
      <w:pPr>
        <w:pStyle w:val="Vahedeta"/>
        <w:jc w:val="both"/>
        <w:rPr>
          <w:rFonts w:eastAsia="Aptos" w:cs="Times New Roman"/>
          <w:szCs w:val="24"/>
        </w:rPr>
      </w:pPr>
      <w:r w:rsidRPr="00E920B1">
        <w:rPr>
          <w:rFonts w:eastAsia="Aptos" w:cs="Times New Roman"/>
          <w:szCs w:val="24"/>
        </w:rPr>
        <w:t>3) kohaldatakse ainult sellist erimeedet, mis on proportsionaalne võrreldes julgeolekuala kaitse eesmärgiga;</w:t>
      </w:r>
    </w:p>
    <w:p w14:paraId="71960AF4" w14:textId="083E5A83" w:rsidR="008426F6" w:rsidRPr="00E920B1" w:rsidRDefault="008426F6" w:rsidP="00E920B1">
      <w:pPr>
        <w:pStyle w:val="Vahedeta"/>
        <w:jc w:val="both"/>
        <w:rPr>
          <w:rFonts w:eastAsia="Aptos" w:cs="Times New Roman"/>
          <w:szCs w:val="24"/>
        </w:rPr>
      </w:pPr>
      <w:r w:rsidRPr="00E920B1">
        <w:rPr>
          <w:rFonts w:eastAsia="Aptos" w:cs="Times New Roman"/>
          <w:szCs w:val="24"/>
        </w:rPr>
        <w:t>4) erimeedet kohaldatakse vaid nii kaua, kui see on vajalik julgeoleku</w:t>
      </w:r>
      <w:r w:rsidR="006A3FE2" w:rsidRPr="00E920B1">
        <w:rPr>
          <w:rFonts w:eastAsia="Aptos" w:cs="Times New Roman"/>
          <w:szCs w:val="24"/>
        </w:rPr>
        <w:t>ala</w:t>
      </w:r>
      <w:r w:rsidRPr="00E920B1">
        <w:rPr>
          <w:rFonts w:eastAsia="Aptos" w:cs="Times New Roman"/>
          <w:szCs w:val="24"/>
        </w:rPr>
        <w:t xml:space="preserve"> kaitse ülesande täitmiseks.</w:t>
      </w:r>
    </w:p>
    <w:p w14:paraId="5F00702A" w14:textId="77777777" w:rsidR="008426F6" w:rsidRPr="00E920B1" w:rsidRDefault="008426F6" w:rsidP="00E920B1">
      <w:pPr>
        <w:pStyle w:val="Vahedeta"/>
        <w:jc w:val="both"/>
        <w:rPr>
          <w:rFonts w:eastAsia="Aptos" w:cs="Times New Roman"/>
          <w:szCs w:val="24"/>
        </w:rPr>
      </w:pPr>
    </w:p>
    <w:p w14:paraId="242F2129" w14:textId="5798A5BE" w:rsidR="008426F6" w:rsidRPr="00E920B1" w:rsidRDefault="008426F6"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 xml:space="preserve">(7) Julgeolekuala vahetus läheduses erimeetmete </w:t>
      </w:r>
      <w:r w:rsidR="006A3FE2" w:rsidRPr="00E920B1">
        <w:rPr>
          <w:rFonts w:eastAsia="Aptos" w:cs="Times New Roman"/>
          <w:szCs w:val="24"/>
          <w14:ligatures w14:val="standardContextual"/>
        </w:rPr>
        <w:t>kohaldamisel</w:t>
      </w:r>
      <w:r w:rsidRPr="00E920B1">
        <w:rPr>
          <w:rFonts w:eastAsia="Aptos" w:cs="Times New Roman"/>
          <w:szCs w:val="24"/>
          <w14:ligatures w14:val="standardContextual"/>
        </w:rPr>
        <w:t xml:space="preserve"> lähtub Kaitsevägi lisaks käesoleva paragrahvi lõikes 6 sätestatule ka keskkonnast, mis julgeolekuala ümbritseb</w:t>
      </w:r>
      <w:r w:rsidR="00A76E5E">
        <w:rPr>
          <w:rFonts w:eastAsia="Aptos" w:cs="Times New Roman"/>
          <w:szCs w:val="24"/>
          <w14:ligatures w14:val="standardContextual"/>
        </w:rPr>
        <w:t>,</w:t>
      </w:r>
      <w:r w:rsidRPr="00E920B1">
        <w:rPr>
          <w:rFonts w:eastAsia="Aptos" w:cs="Times New Roman"/>
          <w:szCs w:val="24"/>
          <w14:ligatures w14:val="standardContextual"/>
        </w:rPr>
        <w:t xml:space="preserve"> ning ei rakenda erimeetmeid kaugemal, kui need on vajalikud julgeolekuala kaitse eesmärgi täitmiseks.</w:t>
      </w:r>
    </w:p>
    <w:p w14:paraId="71459C5A" w14:textId="77777777" w:rsidR="008426F6" w:rsidRPr="00E920B1" w:rsidRDefault="008426F6" w:rsidP="00E920B1">
      <w:pPr>
        <w:pStyle w:val="Vahedeta"/>
        <w:jc w:val="both"/>
        <w:rPr>
          <w:rFonts w:eastAsia="Times New Roman" w:cs="Times New Roman"/>
          <w:color w:val="202020"/>
          <w:szCs w:val="24"/>
          <w:bdr w:val="none" w:sz="0" w:space="0" w:color="auto" w:frame="1"/>
          <w:lang w:eastAsia="et-EE"/>
        </w:rPr>
      </w:pPr>
    </w:p>
    <w:p w14:paraId="1A81204E" w14:textId="086DF0CB" w:rsidR="001D7555" w:rsidRPr="00E920B1" w:rsidRDefault="001D7555" w:rsidP="00E920B1">
      <w:pPr>
        <w:pStyle w:val="Vahedeta"/>
        <w:jc w:val="both"/>
        <w:rPr>
          <w:rFonts w:cs="Times New Roman"/>
          <w:b/>
          <w:bCs/>
          <w:color w:val="000000" w:themeColor="text1"/>
          <w:szCs w:val="24"/>
        </w:rPr>
      </w:pPr>
      <w:r w:rsidRPr="00E920B1">
        <w:rPr>
          <w:rFonts w:cs="Times New Roman"/>
          <w:b/>
          <w:bCs/>
          <w:color w:val="202020"/>
          <w:szCs w:val="24"/>
          <w:bdr w:val="none" w:sz="0" w:space="0" w:color="auto" w:frame="1"/>
        </w:rPr>
        <w:t>§ 54</w:t>
      </w:r>
      <w:r w:rsidRPr="00E920B1">
        <w:rPr>
          <w:rFonts w:cs="Times New Roman"/>
          <w:b/>
          <w:bCs/>
          <w:color w:val="202020"/>
          <w:szCs w:val="24"/>
          <w:bdr w:val="none" w:sz="0" w:space="0" w:color="auto" w:frame="1"/>
          <w:vertAlign w:val="superscript"/>
        </w:rPr>
        <w:t>3</w:t>
      </w:r>
      <w:r w:rsidR="00DB7013" w:rsidRPr="00E920B1">
        <w:rPr>
          <w:rFonts w:cs="Times New Roman"/>
          <w:b/>
          <w:bCs/>
          <w:color w:val="202020"/>
          <w:szCs w:val="24"/>
          <w:bdr w:val="none" w:sz="0" w:space="0" w:color="auto" w:frame="1"/>
        </w:rPr>
        <w:t>.</w:t>
      </w:r>
      <w:r w:rsidRPr="00E920B1">
        <w:rPr>
          <w:rFonts w:cs="Times New Roman"/>
          <w:b/>
          <w:bCs/>
          <w:color w:val="202020"/>
          <w:szCs w:val="24"/>
          <w:bdr w:val="none" w:sz="0" w:space="0" w:color="auto" w:frame="1"/>
        </w:rPr>
        <w:t xml:space="preserve"> </w:t>
      </w:r>
      <w:r w:rsidRPr="00E920B1">
        <w:rPr>
          <w:rFonts w:cs="Times New Roman"/>
          <w:b/>
          <w:bCs/>
          <w:color w:val="000000"/>
          <w:szCs w:val="24"/>
        </w:rPr>
        <w:t>Küsitlemine ja dokumentide nõudmine</w:t>
      </w:r>
    </w:p>
    <w:p w14:paraId="7CBB4447" w14:textId="77777777" w:rsidR="00625375" w:rsidRPr="00E920B1" w:rsidRDefault="00625375" w:rsidP="00E920B1">
      <w:pPr>
        <w:pStyle w:val="Vahedeta"/>
        <w:jc w:val="both"/>
        <w:rPr>
          <w:rFonts w:cs="Times New Roman"/>
          <w:szCs w:val="24"/>
        </w:rPr>
      </w:pPr>
    </w:p>
    <w:p w14:paraId="2DDC7641" w14:textId="3FE9A203" w:rsidR="001D7555" w:rsidRPr="00E920B1" w:rsidRDefault="776DF801" w:rsidP="00E920B1">
      <w:pPr>
        <w:pStyle w:val="Vahedeta"/>
        <w:jc w:val="both"/>
        <w:rPr>
          <w:rFonts w:cs="Times New Roman"/>
          <w:color w:val="202020"/>
          <w:szCs w:val="24"/>
        </w:rPr>
      </w:pPr>
      <w:r w:rsidRPr="00E920B1">
        <w:rPr>
          <w:rFonts w:cs="Times New Roman"/>
          <w:color w:val="202020"/>
          <w:szCs w:val="24"/>
        </w:rPr>
        <w:t>(1) Kaitsevägi võib peatada julgeolekualal või selle vahetus läheduses viibiva isiku, teda küsitleda ja nõuda temalt isikut tõendava dokumendi esitamist, kui on alust arvata, et isikul on julgeolekuala või teenistujaid ähvardava ohu ennetamiseks, väljaselgitamiseks või tõrjumiseks või nende vastu suunatud ründe lõpetamiseks vajalikke andmeid.</w:t>
      </w:r>
    </w:p>
    <w:p w14:paraId="51815AFF" w14:textId="77777777" w:rsidR="00E92ED2" w:rsidRPr="00E920B1" w:rsidRDefault="00E92ED2" w:rsidP="00E920B1">
      <w:pPr>
        <w:pStyle w:val="Vahedeta"/>
        <w:jc w:val="both"/>
        <w:rPr>
          <w:rFonts w:cs="Times New Roman"/>
          <w:color w:val="202020"/>
          <w:szCs w:val="24"/>
        </w:rPr>
      </w:pPr>
    </w:p>
    <w:p w14:paraId="7DB158D4" w14:textId="1747B5D4" w:rsidR="001D7555" w:rsidRPr="00E920B1" w:rsidRDefault="776DF801" w:rsidP="00E920B1">
      <w:pPr>
        <w:pStyle w:val="Vahedeta"/>
        <w:jc w:val="both"/>
        <w:rPr>
          <w:rFonts w:cs="Times New Roman"/>
          <w:color w:val="202020"/>
          <w:szCs w:val="24"/>
        </w:rPr>
      </w:pPr>
      <w:r w:rsidRPr="00E920B1">
        <w:rPr>
          <w:rFonts w:cs="Times New Roman"/>
          <w:color w:val="202020"/>
          <w:szCs w:val="24"/>
        </w:rPr>
        <w:t>(2) Küsitlemise ja dokumentide nõudmise protokollimisele kohaldatakse korrakaitseseaduse §</w:t>
      </w:r>
      <w:r w:rsidR="004C2364">
        <w:rPr>
          <w:rFonts w:cs="Times New Roman"/>
          <w:color w:val="202020"/>
          <w:szCs w:val="24"/>
        </w:rPr>
        <w:t> </w:t>
      </w:r>
      <w:r w:rsidRPr="00E920B1">
        <w:rPr>
          <w:rFonts w:cs="Times New Roman"/>
          <w:color w:val="202020"/>
          <w:szCs w:val="24"/>
        </w:rPr>
        <w:t>30 lõigetes 2 ja 4 sätestatut.</w:t>
      </w:r>
    </w:p>
    <w:p w14:paraId="17A9A638" w14:textId="77777777" w:rsidR="001D7555" w:rsidRPr="00E920B1" w:rsidRDefault="001D7555" w:rsidP="00E920B1">
      <w:pPr>
        <w:pStyle w:val="Vahedeta"/>
        <w:jc w:val="both"/>
        <w:rPr>
          <w:rFonts w:eastAsia="Times New Roman" w:cs="Times New Roman"/>
          <w:color w:val="202020"/>
          <w:szCs w:val="24"/>
          <w:lang w:eastAsia="et-EE"/>
        </w:rPr>
      </w:pPr>
    </w:p>
    <w:p w14:paraId="06E22881" w14:textId="75EE3746" w:rsidR="001D7555" w:rsidRPr="00E920B1" w:rsidRDefault="001D7555" w:rsidP="00E920B1">
      <w:pPr>
        <w:pStyle w:val="Vahedeta"/>
        <w:jc w:val="both"/>
        <w:rPr>
          <w:rFonts w:cs="Times New Roman"/>
          <w:b/>
          <w:bCs/>
          <w:color w:val="000000" w:themeColor="text1"/>
          <w:szCs w:val="24"/>
        </w:rPr>
      </w:pPr>
      <w:r w:rsidRPr="00E920B1">
        <w:rPr>
          <w:rFonts w:eastAsia="Times New Roman" w:cs="Times New Roman"/>
          <w:b/>
          <w:bCs/>
          <w:color w:val="202020"/>
          <w:szCs w:val="24"/>
          <w:bdr w:val="none" w:sz="0" w:space="0" w:color="auto" w:frame="1"/>
          <w:lang w:eastAsia="et-EE"/>
        </w:rPr>
        <w:t>§ 54</w:t>
      </w:r>
      <w:r w:rsidRPr="00E920B1">
        <w:rPr>
          <w:rFonts w:eastAsia="Times New Roman" w:cs="Times New Roman"/>
          <w:b/>
          <w:bCs/>
          <w:color w:val="202020"/>
          <w:szCs w:val="24"/>
          <w:bdr w:val="none" w:sz="0" w:space="0" w:color="auto" w:frame="1"/>
          <w:vertAlign w:val="superscript"/>
          <w:lang w:eastAsia="et-EE"/>
        </w:rPr>
        <w:t>4</w:t>
      </w:r>
      <w:r w:rsidR="00DB7013" w:rsidRPr="00E920B1">
        <w:rPr>
          <w:rFonts w:eastAsia="Times New Roman" w:cs="Times New Roman"/>
          <w:b/>
          <w:bCs/>
          <w:color w:val="202020"/>
          <w:szCs w:val="24"/>
          <w:bdr w:val="none" w:sz="0" w:space="0" w:color="auto" w:frame="1"/>
          <w:lang w:eastAsia="et-EE"/>
        </w:rPr>
        <w:t>.</w:t>
      </w:r>
      <w:r w:rsidRPr="00E920B1">
        <w:rPr>
          <w:rFonts w:eastAsia="Times New Roman" w:cs="Times New Roman"/>
          <w:b/>
          <w:bCs/>
          <w:color w:val="202020"/>
          <w:szCs w:val="24"/>
          <w:bdr w:val="none" w:sz="0" w:space="0" w:color="auto" w:frame="1"/>
          <w:vertAlign w:val="superscript"/>
          <w:lang w:eastAsia="et-EE"/>
        </w:rPr>
        <w:t xml:space="preserve"> </w:t>
      </w:r>
      <w:r w:rsidRPr="00E920B1">
        <w:rPr>
          <w:rFonts w:cs="Times New Roman"/>
          <w:b/>
          <w:bCs/>
          <w:color w:val="000000"/>
          <w:szCs w:val="24"/>
        </w:rPr>
        <w:t>Isikusamasuse tuvastamine</w:t>
      </w:r>
    </w:p>
    <w:p w14:paraId="4ECB7F26" w14:textId="77777777" w:rsidR="00625375" w:rsidRPr="00E920B1" w:rsidRDefault="00625375" w:rsidP="00E920B1">
      <w:pPr>
        <w:pStyle w:val="Vahedeta"/>
        <w:jc w:val="both"/>
        <w:rPr>
          <w:rFonts w:cs="Times New Roman"/>
          <w:b/>
          <w:bCs/>
          <w:color w:val="000000" w:themeColor="text1"/>
          <w:szCs w:val="24"/>
        </w:rPr>
      </w:pPr>
    </w:p>
    <w:p w14:paraId="41237969" w14:textId="1BE3F5F5" w:rsidR="001D7555" w:rsidRPr="00E920B1" w:rsidRDefault="776DF801" w:rsidP="00E920B1">
      <w:pPr>
        <w:pStyle w:val="Vahedeta"/>
        <w:jc w:val="both"/>
        <w:rPr>
          <w:rFonts w:cs="Times New Roman"/>
          <w:color w:val="202020"/>
          <w:szCs w:val="24"/>
        </w:rPr>
      </w:pPr>
      <w:r w:rsidRPr="00E920B1">
        <w:rPr>
          <w:rFonts w:cs="Times New Roman"/>
          <w:color w:val="202020"/>
          <w:szCs w:val="24"/>
        </w:rPr>
        <w:t>Kaitsevägi võib tuvastada julgeolekualal või selle vahetus läheduses viibiva isiku samasuse kehtiva isikut tõendava dokumendi alusel või kui see ei ole võimalik, siis muul õiguspärasel viisil, ja kontrollida dokumendile kantud või isiku antud andmete õigsust andmekogust, kui see on vajalik isikust lähtuva julgeolekuala või teenistujaid ähvardava ohu ennetamiseks, väljaselgitamiseks või tõrjumiseks või nende vastu suunatud ründe lõpetamiseks.</w:t>
      </w:r>
    </w:p>
    <w:p w14:paraId="08F57F73" w14:textId="147D600F" w:rsidR="001D7555" w:rsidRPr="00E920B1" w:rsidRDefault="001D7555" w:rsidP="00E920B1">
      <w:pPr>
        <w:pStyle w:val="Vahedeta"/>
        <w:jc w:val="both"/>
        <w:rPr>
          <w:rFonts w:cs="Times New Roman"/>
          <w:b/>
          <w:bCs/>
          <w:color w:val="202020"/>
          <w:szCs w:val="24"/>
        </w:rPr>
      </w:pPr>
    </w:p>
    <w:p w14:paraId="28DAE12A" w14:textId="6A585335" w:rsidR="005437A4" w:rsidRDefault="776DF801" w:rsidP="00E920B1">
      <w:pPr>
        <w:pStyle w:val="Vahedeta"/>
        <w:jc w:val="both"/>
        <w:rPr>
          <w:rFonts w:cs="Times New Roman"/>
          <w:b/>
          <w:bCs/>
          <w:color w:val="202020"/>
          <w:szCs w:val="24"/>
        </w:rPr>
      </w:pPr>
      <w:r w:rsidRPr="00E920B1">
        <w:rPr>
          <w:rFonts w:cs="Times New Roman"/>
          <w:b/>
          <w:bCs/>
          <w:color w:val="202020"/>
          <w:szCs w:val="24"/>
        </w:rPr>
        <w:t>§ 54</w:t>
      </w:r>
      <w:r w:rsidRPr="00E920B1">
        <w:rPr>
          <w:rFonts w:cs="Times New Roman"/>
          <w:b/>
          <w:bCs/>
          <w:color w:val="202020"/>
          <w:szCs w:val="24"/>
          <w:vertAlign w:val="superscript"/>
        </w:rPr>
        <w:t>5</w:t>
      </w:r>
      <w:r w:rsidR="00B23FD2" w:rsidRPr="00E920B1">
        <w:rPr>
          <w:rFonts w:cs="Times New Roman"/>
          <w:b/>
          <w:bCs/>
          <w:color w:val="202020"/>
          <w:szCs w:val="24"/>
        </w:rPr>
        <w:t xml:space="preserve">. </w:t>
      </w:r>
      <w:r w:rsidRPr="00E920B1">
        <w:rPr>
          <w:rFonts w:cs="Times New Roman"/>
          <w:b/>
          <w:bCs/>
          <w:color w:val="202020"/>
          <w:szCs w:val="24"/>
        </w:rPr>
        <w:t>Viibimiskeeld</w:t>
      </w:r>
      <w:r w:rsidR="00954A14" w:rsidRPr="00E920B1">
        <w:rPr>
          <w:rFonts w:cs="Times New Roman"/>
          <w:b/>
          <w:bCs/>
          <w:color w:val="202020"/>
          <w:szCs w:val="24"/>
        </w:rPr>
        <w:t xml:space="preserve"> julgeolekuala vahetus läheduse</w:t>
      </w:r>
      <w:r w:rsidR="00A2723D" w:rsidRPr="00E920B1">
        <w:rPr>
          <w:rFonts w:cs="Times New Roman"/>
          <w:b/>
          <w:bCs/>
          <w:color w:val="202020"/>
          <w:szCs w:val="24"/>
        </w:rPr>
        <w:t>s</w:t>
      </w:r>
    </w:p>
    <w:p w14:paraId="4B690ADE" w14:textId="77777777" w:rsidR="00C52EDD" w:rsidRPr="00E920B1" w:rsidRDefault="00C52EDD" w:rsidP="00E920B1">
      <w:pPr>
        <w:pStyle w:val="Vahedeta"/>
        <w:jc w:val="both"/>
        <w:rPr>
          <w:rFonts w:cs="Times New Roman"/>
          <w:b/>
          <w:bCs/>
          <w:color w:val="202020"/>
          <w:szCs w:val="24"/>
        </w:rPr>
      </w:pPr>
    </w:p>
    <w:p w14:paraId="2769F902" w14:textId="73BBAD3D" w:rsidR="0089199B" w:rsidRDefault="776DF801" w:rsidP="00E920B1">
      <w:pPr>
        <w:pStyle w:val="Vahedeta"/>
        <w:jc w:val="both"/>
        <w:rPr>
          <w:rFonts w:cs="Times New Roman"/>
          <w:color w:val="202020"/>
          <w:szCs w:val="24"/>
        </w:rPr>
      </w:pPr>
      <w:r w:rsidRPr="00E920B1">
        <w:rPr>
          <w:rFonts w:cs="Times New Roman"/>
          <w:color w:val="202020"/>
          <w:szCs w:val="24"/>
        </w:rPr>
        <w:t>(1) Kaitsevägi võib</w:t>
      </w:r>
      <w:r w:rsidR="00445F55" w:rsidRPr="00E920B1">
        <w:rPr>
          <w:rFonts w:cs="Times New Roman"/>
          <w:color w:val="202020"/>
          <w:szCs w:val="24"/>
        </w:rPr>
        <w:t xml:space="preserve"> lisaks käesoleva seaduse §-s 52 sätestatule</w:t>
      </w:r>
      <w:r w:rsidRPr="00E920B1">
        <w:rPr>
          <w:rFonts w:cs="Times New Roman"/>
          <w:color w:val="202020"/>
          <w:szCs w:val="24"/>
        </w:rPr>
        <w:t xml:space="preserve"> </w:t>
      </w:r>
      <w:r w:rsidR="00445F55" w:rsidRPr="00E920B1">
        <w:rPr>
          <w:rFonts w:cs="Times New Roman"/>
          <w:color w:val="202020"/>
          <w:szCs w:val="24"/>
        </w:rPr>
        <w:t>julgeolekuala</w:t>
      </w:r>
      <w:r w:rsidRPr="00E920B1">
        <w:rPr>
          <w:rFonts w:cs="Times New Roman"/>
          <w:color w:val="202020"/>
          <w:szCs w:val="24"/>
        </w:rPr>
        <w:t xml:space="preserve"> vahetus läheduses ajutiselt keelata isiku viibimise, kohustada teda lahkuma või julgeolekualale teatud kaugusele lähenemisest hoiduma, kui see on vajalik julgeolekuala, sellel asuva vara ja sellel viibivate isikute ohutuse tagamiseks.</w:t>
      </w:r>
    </w:p>
    <w:p w14:paraId="0AB97263" w14:textId="77777777" w:rsidR="00C52EDD" w:rsidRPr="00E920B1" w:rsidRDefault="00C52EDD" w:rsidP="00E920B1">
      <w:pPr>
        <w:pStyle w:val="Vahedeta"/>
        <w:jc w:val="both"/>
        <w:rPr>
          <w:rFonts w:cs="Times New Roman"/>
          <w:color w:val="202020"/>
          <w:szCs w:val="24"/>
        </w:rPr>
      </w:pPr>
    </w:p>
    <w:p w14:paraId="1359BABF" w14:textId="57BA804C" w:rsidR="00F9500C" w:rsidRDefault="776DF801" w:rsidP="00E920B1">
      <w:pPr>
        <w:pStyle w:val="Vahedeta"/>
        <w:jc w:val="both"/>
        <w:rPr>
          <w:rFonts w:cs="Times New Roman"/>
          <w:color w:val="202020"/>
          <w:szCs w:val="24"/>
        </w:rPr>
      </w:pPr>
      <w:r w:rsidRPr="00E920B1">
        <w:rPr>
          <w:rFonts w:cs="Times New Roman"/>
          <w:color w:val="202020"/>
          <w:szCs w:val="24"/>
        </w:rPr>
        <w:t>(2) Kaitsevägi on kohustatud viibimiskeelu kohaldamise koha võimaluse korral arusaadavalt tähistama.</w:t>
      </w:r>
    </w:p>
    <w:p w14:paraId="6F7ACDBA" w14:textId="77777777" w:rsidR="00C52EDD" w:rsidRPr="00E920B1" w:rsidRDefault="00C52EDD" w:rsidP="00E920B1">
      <w:pPr>
        <w:pStyle w:val="Vahedeta"/>
        <w:jc w:val="both"/>
        <w:rPr>
          <w:rFonts w:cs="Times New Roman"/>
          <w:color w:val="202020"/>
          <w:szCs w:val="24"/>
        </w:rPr>
      </w:pPr>
    </w:p>
    <w:p w14:paraId="430A18F3" w14:textId="6B20A69B" w:rsidR="00264F67" w:rsidRDefault="776DF801" w:rsidP="00E920B1">
      <w:pPr>
        <w:pStyle w:val="Vahedeta"/>
        <w:jc w:val="both"/>
        <w:rPr>
          <w:rFonts w:cs="Times New Roman"/>
          <w:color w:val="202020"/>
          <w:szCs w:val="24"/>
        </w:rPr>
      </w:pPr>
      <w:r w:rsidRPr="00E920B1">
        <w:rPr>
          <w:rFonts w:cs="Times New Roman"/>
          <w:color w:val="202020"/>
          <w:szCs w:val="24"/>
        </w:rPr>
        <w:t xml:space="preserve">(3) Kaitsevägi võib </w:t>
      </w:r>
      <w:r w:rsidR="00954A14" w:rsidRPr="00E920B1">
        <w:rPr>
          <w:rFonts w:cs="Times New Roman"/>
          <w:color w:val="202020"/>
          <w:szCs w:val="24"/>
        </w:rPr>
        <w:t xml:space="preserve">lõikes 1 sätestatud eesmärgil </w:t>
      </w:r>
      <w:r w:rsidRPr="00E920B1">
        <w:rPr>
          <w:rFonts w:cs="Times New Roman"/>
          <w:color w:val="202020"/>
          <w:szCs w:val="24"/>
        </w:rPr>
        <w:t>julgeolekuala vahetu</w:t>
      </w:r>
      <w:r w:rsidR="00610DA5" w:rsidRPr="00E920B1">
        <w:rPr>
          <w:rFonts w:cs="Times New Roman"/>
          <w:color w:val="202020"/>
          <w:szCs w:val="24"/>
        </w:rPr>
        <w:t>s</w:t>
      </w:r>
      <w:r w:rsidRPr="00E920B1">
        <w:rPr>
          <w:rFonts w:cs="Times New Roman"/>
          <w:color w:val="202020"/>
          <w:szCs w:val="24"/>
        </w:rPr>
        <w:t xml:space="preserve"> läheduse</w:t>
      </w:r>
      <w:r w:rsidR="00610DA5" w:rsidRPr="00E920B1">
        <w:rPr>
          <w:rFonts w:cs="Times New Roman"/>
          <w:color w:val="202020"/>
          <w:szCs w:val="24"/>
        </w:rPr>
        <w:t>s</w:t>
      </w:r>
      <w:r w:rsidRPr="00E920B1">
        <w:rPr>
          <w:rFonts w:cs="Times New Roman"/>
          <w:color w:val="202020"/>
          <w:szCs w:val="24"/>
        </w:rPr>
        <w:t xml:space="preserve"> keelata isikute läbipääsu kindlaksmääratud ajal kindlaksmääratud kohast või juurdepääsu sellele kohale. Võimaluse korral tuleb säilitada isiku juurdepääs tema elu- või tööruumile.</w:t>
      </w:r>
    </w:p>
    <w:p w14:paraId="2A693DB7" w14:textId="77777777" w:rsidR="00C52EDD" w:rsidRPr="00E920B1" w:rsidRDefault="00C52EDD" w:rsidP="00E920B1">
      <w:pPr>
        <w:pStyle w:val="Vahedeta"/>
        <w:jc w:val="both"/>
        <w:rPr>
          <w:rFonts w:cs="Times New Roman"/>
          <w:color w:val="202020"/>
          <w:szCs w:val="24"/>
        </w:rPr>
      </w:pPr>
    </w:p>
    <w:p w14:paraId="745DFFD5" w14:textId="1F2D87D6" w:rsidR="00F9500C" w:rsidRDefault="776DF801" w:rsidP="00E920B1">
      <w:pPr>
        <w:pStyle w:val="Vahedeta"/>
        <w:jc w:val="both"/>
        <w:rPr>
          <w:rFonts w:cs="Times New Roman"/>
          <w:color w:val="202020"/>
          <w:szCs w:val="24"/>
        </w:rPr>
      </w:pPr>
      <w:r w:rsidRPr="00E920B1">
        <w:rPr>
          <w:rFonts w:cs="Times New Roman"/>
          <w:color w:val="202020"/>
          <w:szCs w:val="24"/>
        </w:rPr>
        <w:t xml:space="preserve">(4) </w:t>
      </w:r>
      <w:r w:rsidR="00E637D9" w:rsidRPr="00E920B1">
        <w:rPr>
          <w:rFonts w:cs="Times New Roman"/>
          <w:color w:val="202020"/>
          <w:szCs w:val="24"/>
        </w:rPr>
        <w:t xml:space="preserve">Kaitseväe juhataja volitatud pädev struktuuriüksuse ülem </w:t>
      </w:r>
      <w:r w:rsidRPr="00E920B1">
        <w:rPr>
          <w:rFonts w:cs="Times New Roman"/>
          <w:color w:val="202020"/>
          <w:szCs w:val="24"/>
        </w:rPr>
        <w:t>võib viibimiskeeldu kohaldada kuni 12 tundi.</w:t>
      </w:r>
    </w:p>
    <w:p w14:paraId="722AAC97" w14:textId="77777777" w:rsidR="00C52EDD" w:rsidRPr="00E920B1" w:rsidRDefault="00C52EDD" w:rsidP="00E920B1">
      <w:pPr>
        <w:pStyle w:val="Vahedeta"/>
        <w:jc w:val="both"/>
        <w:rPr>
          <w:rFonts w:cs="Times New Roman"/>
          <w:color w:val="202020"/>
          <w:szCs w:val="24"/>
        </w:rPr>
      </w:pPr>
    </w:p>
    <w:p w14:paraId="05D609D9" w14:textId="6FB823D0" w:rsidR="000F3AA5" w:rsidRDefault="776DF801" w:rsidP="00E920B1">
      <w:pPr>
        <w:pStyle w:val="Vahedeta"/>
        <w:jc w:val="both"/>
        <w:rPr>
          <w:rFonts w:cs="Times New Roman"/>
          <w:color w:val="202020"/>
          <w:szCs w:val="24"/>
        </w:rPr>
      </w:pPr>
      <w:r w:rsidRPr="00E920B1">
        <w:rPr>
          <w:rFonts w:cs="Times New Roman"/>
          <w:color w:val="202020"/>
          <w:szCs w:val="24"/>
        </w:rPr>
        <w:t>(5) Üle 12 tunni võib viibimiskeeldu kohaldada üksnes Kaitseväe juhataja või tema volitatud ülema loal.</w:t>
      </w:r>
    </w:p>
    <w:p w14:paraId="397D78F5" w14:textId="77777777" w:rsidR="00C52EDD" w:rsidRPr="00E920B1" w:rsidRDefault="00C52EDD" w:rsidP="00E920B1">
      <w:pPr>
        <w:pStyle w:val="Vahedeta"/>
        <w:jc w:val="both"/>
        <w:rPr>
          <w:rFonts w:cs="Times New Roman"/>
          <w:color w:val="202020"/>
          <w:szCs w:val="24"/>
        </w:rPr>
      </w:pPr>
    </w:p>
    <w:p w14:paraId="525741CF" w14:textId="771EF1B5" w:rsidR="00BA6C1A" w:rsidRPr="00E920B1" w:rsidRDefault="776DF801" w:rsidP="00E920B1">
      <w:pPr>
        <w:pStyle w:val="Vahedeta"/>
        <w:jc w:val="both"/>
        <w:rPr>
          <w:rFonts w:cs="Times New Roman"/>
          <w:color w:val="202020"/>
          <w:szCs w:val="24"/>
        </w:rPr>
      </w:pPr>
      <w:r w:rsidRPr="00E920B1">
        <w:rPr>
          <w:rFonts w:cs="Times New Roman"/>
          <w:color w:val="202020"/>
          <w:szCs w:val="24"/>
        </w:rPr>
        <w:t>(6) Viibimiskeeldu rikkuva isiku suhtes on õigus kasutada vahetut sundi nii kaua, kui see on eesmärgi saavutamiseks vältimatu.</w:t>
      </w:r>
    </w:p>
    <w:p w14:paraId="4359C80E" w14:textId="5B11D7F2" w:rsidR="005437A4" w:rsidRPr="00E920B1" w:rsidRDefault="005437A4" w:rsidP="00E920B1">
      <w:pPr>
        <w:pStyle w:val="Vahedeta"/>
        <w:jc w:val="both"/>
        <w:rPr>
          <w:rFonts w:cs="Times New Roman"/>
          <w:color w:val="202020"/>
          <w:szCs w:val="24"/>
        </w:rPr>
      </w:pPr>
    </w:p>
    <w:p w14:paraId="56964DCF" w14:textId="74E32DC2" w:rsidR="005437A4" w:rsidRDefault="776DF801" w:rsidP="00E920B1">
      <w:pPr>
        <w:pStyle w:val="Vahedeta"/>
        <w:jc w:val="both"/>
        <w:rPr>
          <w:rFonts w:cs="Times New Roman"/>
          <w:b/>
          <w:bCs/>
          <w:color w:val="202020"/>
          <w:szCs w:val="24"/>
        </w:rPr>
      </w:pPr>
      <w:r w:rsidRPr="00E920B1">
        <w:rPr>
          <w:rFonts w:cs="Times New Roman"/>
          <w:b/>
          <w:bCs/>
          <w:color w:val="202020"/>
          <w:szCs w:val="24"/>
        </w:rPr>
        <w:t>§ 54</w:t>
      </w:r>
      <w:r w:rsidRPr="00E920B1">
        <w:rPr>
          <w:rFonts w:cs="Times New Roman"/>
          <w:b/>
          <w:bCs/>
          <w:color w:val="202020"/>
          <w:szCs w:val="24"/>
          <w:vertAlign w:val="superscript"/>
        </w:rPr>
        <w:t>6</w:t>
      </w:r>
      <w:r w:rsidR="00B23FD2" w:rsidRPr="00E920B1">
        <w:rPr>
          <w:rFonts w:cs="Times New Roman"/>
          <w:b/>
          <w:bCs/>
          <w:color w:val="202020"/>
          <w:szCs w:val="24"/>
        </w:rPr>
        <w:t>.</w:t>
      </w:r>
      <w:r w:rsidR="00F9500C">
        <w:rPr>
          <w:rFonts w:cs="Times New Roman"/>
          <w:b/>
          <w:bCs/>
          <w:color w:val="202020"/>
          <w:szCs w:val="24"/>
        </w:rPr>
        <w:t xml:space="preserve"> </w:t>
      </w:r>
      <w:r w:rsidR="00184E63" w:rsidRPr="00E920B1">
        <w:rPr>
          <w:rFonts w:cs="Times New Roman"/>
          <w:b/>
          <w:bCs/>
          <w:color w:val="202020"/>
          <w:szCs w:val="24"/>
        </w:rPr>
        <w:t>S</w:t>
      </w:r>
      <w:r w:rsidR="0054254B" w:rsidRPr="00E920B1">
        <w:rPr>
          <w:rFonts w:cs="Times New Roman"/>
          <w:b/>
          <w:bCs/>
          <w:color w:val="202020"/>
          <w:szCs w:val="24"/>
        </w:rPr>
        <w:t>õiduki</w:t>
      </w:r>
      <w:r w:rsidR="000A5CBA" w:rsidRPr="00E920B1">
        <w:rPr>
          <w:rFonts w:cs="Times New Roman"/>
          <w:b/>
          <w:bCs/>
          <w:color w:val="202020"/>
          <w:szCs w:val="24"/>
        </w:rPr>
        <w:t xml:space="preserve">, maastikusõiduki või veesõiduki </w:t>
      </w:r>
      <w:r w:rsidRPr="00E920B1">
        <w:rPr>
          <w:rFonts w:cs="Times New Roman"/>
          <w:b/>
          <w:bCs/>
          <w:color w:val="202020"/>
          <w:szCs w:val="24"/>
        </w:rPr>
        <w:t>peatamine</w:t>
      </w:r>
    </w:p>
    <w:p w14:paraId="24C956B8" w14:textId="77777777" w:rsidR="00C52EDD" w:rsidRPr="00E920B1" w:rsidRDefault="00C52EDD" w:rsidP="00E920B1">
      <w:pPr>
        <w:pStyle w:val="Vahedeta"/>
        <w:jc w:val="both"/>
        <w:rPr>
          <w:rFonts w:cs="Times New Roman"/>
          <w:b/>
          <w:bCs/>
          <w:color w:val="202020"/>
          <w:szCs w:val="24"/>
        </w:rPr>
      </w:pPr>
    </w:p>
    <w:p w14:paraId="5EC0109A" w14:textId="4A5F4F48" w:rsidR="00567840" w:rsidRDefault="776DF801" w:rsidP="00E920B1">
      <w:pPr>
        <w:pStyle w:val="Vahedeta"/>
        <w:jc w:val="both"/>
        <w:rPr>
          <w:rFonts w:cs="Times New Roman"/>
          <w:color w:val="202020"/>
          <w:szCs w:val="24"/>
        </w:rPr>
      </w:pPr>
      <w:r w:rsidRPr="00E920B1">
        <w:rPr>
          <w:rFonts w:cs="Times New Roman"/>
          <w:color w:val="202020"/>
          <w:szCs w:val="24"/>
        </w:rPr>
        <w:t>(1) Kaitsevägi võib anda ohu ennetamiseks, väljaselgitamiseks või tõrjumiseks, kui see on vajalik julgeolekuala</w:t>
      </w:r>
      <w:r w:rsidR="005768A9" w:rsidRPr="00E920B1">
        <w:rPr>
          <w:rFonts w:cs="Times New Roman"/>
          <w:color w:val="202020"/>
          <w:szCs w:val="24"/>
        </w:rPr>
        <w:t xml:space="preserve"> kaitse</w:t>
      </w:r>
      <w:r w:rsidRPr="00E920B1">
        <w:rPr>
          <w:rFonts w:cs="Times New Roman"/>
          <w:color w:val="202020"/>
          <w:szCs w:val="24"/>
        </w:rPr>
        <w:t xml:space="preserve"> </w:t>
      </w:r>
      <w:r w:rsidR="005768A9" w:rsidRPr="00E920B1">
        <w:rPr>
          <w:rFonts w:cs="Times New Roman"/>
          <w:color w:val="202020"/>
          <w:szCs w:val="24"/>
        </w:rPr>
        <w:t>eesmärgil</w:t>
      </w:r>
      <w:r w:rsidR="007D3DBF">
        <w:rPr>
          <w:rFonts w:cs="Times New Roman"/>
          <w:color w:val="202020"/>
          <w:szCs w:val="24"/>
        </w:rPr>
        <w:t>,</w:t>
      </w:r>
      <w:r w:rsidR="005768A9" w:rsidRPr="00E920B1">
        <w:rPr>
          <w:rFonts w:cs="Times New Roman"/>
          <w:color w:val="202020"/>
          <w:szCs w:val="24"/>
        </w:rPr>
        <w:t xml:space="preserve"> </w:t>
      </w:r>
      <w:r w:rsidRPr="00E920B1">
        <w:rPr>
          <w:rFonts w:cs="Times New Roman"/>
          <w:color w:val="202020"/>
          <w:szCs w:val="24"/>
        </w:rPr>
        <w:t>Kaitseväe julgeolekualal või selle vahetus läheduses oleva sõiduki või maastikusõiduki juhile käega, sauaga, helkurkettaga või alarmsõiduki valgusseadme või valjuhääldi abil liiklusseaduses kehtestatud korras märguande sõiduki või maastikusõiduki peatamiseks.</w:t>
      </w:r>
    </w:p>
    <w:p w14:paraId="28543A0D" w14:textId="77777777" w:rsidR="00C52EDD" w:rsidRPr="00E920B1" w:rsidRDefault="00C52EDD" w:rsidP="00E920B1">
      <w:pPr>
        <w:pStyle w:val="Vahedeta"/>
        <w:jc w:val="both"/>
        <w:rPr>
          <w:rFonts w:cs="Times New Roman"/>
          <w:color w:val="202020"/>
          <w:szCs w:val="24"/>
        </w:rPr>
      </w:pPr>
    </w:p>
    <w:p w14:paraId="724EAD0B" w14:textId="64CD92D2" w:rsidR="00567840" w:rsidRPr="00E920B1" w:rsidRDefault="776DF801" w:rsidP="00E920B1">
      <w:pPr>
        <w:pStyle w:val="Vahedeta"/>
        <w:jc w:val="both"/>
        <w:rPr>
          <w:rFonts w:cs="Times New Roman"/>
          <w:color w:val="202020"/>
          <w:szCs w:val="24"/>
        </w:rPr>
      </w:pPr>
      <w:r w:rsidRPr="00E920B1">
        <w:rPr>
          <w:rFonts w:cs="Times New Roman"/>
          <w:color w:val="202020"/>
          <w:szCs w:val="24"/>
        </w:rPr>
        <w:t xml:space="preserve">(2) Kui isik ei täida julgeolekualal või selle vahetus läheduses sõiduki või maastikusõiduki peatamise märguannet, võib sõiduki või maastikusõiduki </w:t>
      </w:r>
      <w:proofErr w:type="spellStart"/>
      <w:r w:rsidRPr="00E920B1">
        <w:rPr>
          <w:rFonts w:cs="Times New Roman"/>
          <w:color w:val="202020"/>
          <w:szCs w:val="24"/>
        </w:rPr>
        <w:t>sundpeatada</w:t>
      </w:r>
      <w:proofErr w:type="spellEnd"/>
      <w:r w:rsidRPr="00E920B1">
        <w:rPr>
          <w:rFonts w:cs="Times New Roman"/>
          <w:color w:val="202020"/>
          <w:szCs w:val="24"/>
        </w:rPr>
        <w:t>, korraldades teesulu või kasutades sundpeatamise vahendit või relva või muud erivahendit käesoleva seaduse 5. peatükis sätestatud korras.</w:t>
      </w:r>
    </w:p>
    <w:p w14:paraId="255B40C7" w14:textId="77777777" w:rsidR="005437A4" w:rsidRPr="00E920B1" w:rsidRDefault="005437A4" w:rsidP="00E920B1">
      <w:pPr>
        <w:pStyle w:val="Vahedeta"/>
        <w:jc w:val="both"/>
        <w:rPr>
          <w:rFonts w:cs="Times New Roman"/>
          <w:szCs w:val="24"/>
        </w:rPr>
      </w:pPr>
    </w:p>
    <w:p w14:paraId="5ACB4F8E" w14:textId="7D071AC3" w:rsidR="00952263" w:rsidRPr="00E920B1" w:rsidRDefault="00952263" w:rsidP="00E920B1">
      <w:pPr>
        <w:pStyle w:val="Vahedeta"/>
        <w:jc w:val="both"/>
        <w:rPr>
          <w:rFonts w:cs="Times New Roman"/>
          <w:szCs w:val="24"/>
        </w:rPr>
      </w:pPr>
      <w:r w:rsidRPr="00E920B1">
        <w:rPr>
          <w:rFonts w:cs="Times New Roman"/>
          <w:szCs w:val="24"/>
        </w:rPr>
        <w:t>(</w:t>
      </w:r>
      <w:r w:rsidR="00BD3BA6" w:rsidRPr="00E920B1">
        <w:rPr>
          <w:rFonts w:cs="Times New Roman"/>
          <w:szCs w:val="24"/>
        </w:rPr>
        <w:t>3</w:t>
      </w:r>
      <w:r w:rsidRPr="00E920B1">
        <w:rPr>
          <w:rFonts w:cs="Times New Roman"/>
          <w:szCs w:val="24"/>
        </w:rPr>
        <w:t>) Kaitsevägi võib anda ohu ennetamiseks, väljaselgitamiseks või tõrjumiseks, kui see on vajalik julgeolekuala</w:t>
      </w:r>
      <w:r w:rsidR="005768A9" w:rsidRPr="00E920B1">
        <w:rPr>
          <w:rFonts w:cs="Times New Roman"/>
          <w:szCs w:val="24"/>
        </w:rPr>
        <w:t xml:space="preserve"> kaitse </w:t>
      </w:r>
      <w:r w:rsidRPr="00E920B1">
        <w:rPr>
          <w:rFonts w:cs="Times New Roman"/>
          <w:szCs w:val="24"/>
        </w:rPr>
        <w:t>tagamiseks</w:t>
      </w:r>
      <w:r w:rsidR="00CB3F84">
        <w:rPr>
          <w:rFonts w:cs="Times New Roman"/>
          <w:szCs w:val="24"/>
        </w:rPr>
        <w:t>,</w:t>
      </w:r>
      <w:r w:rsidRPr="00E920B1">
        <w:rPr>
          <w:rFonts w:cs="Times New Roman"/>
          <w:szCs w:val="24"/>
        </w:rPr>
        <w:t xml:space="preserve"> julgeolekualal või selle vahetus läheduses oleva veesõiduki peatamiseks märguande peatamissignaalina, kasutades rahvusvahelise signaalkoodi lippe, prožektoreid, pürotehnilisi vahendeid, raadiot, valjuhääldit või ruuporit, või muul arusaadaval viisil, kui see on vajalik ohu ennetamiseks, väljaselgitamiseks või tõrjumiseks või korrarikkumise kõrvaldamiseks.</w:t>
      </w:r>
    </w:p>
    <w:p w14:paraId="18A6F2A9" w14:textId="77777777" w:rsidR="00E008E3" w:rsidRPr="00E920B1" w:rsidRDefault="00E008E3" w:rsidP="00E920B1">
      <w:pPr>
        <w:pStyle w:val="Vahedeta"/>
        <w:jc w:val="both"/>
        <w:rPr>
          <w:rFonts w:cs="Times New Roman"/>
          <w:szCs w:val="24"/>
        </w:rPr>
      </w:pPr>
    </w:p>
    <w:p w14:paraId="3EC50193" w14:textId="148E2324" w:rsidR="00E008E3" w:rsidRPr="00E920B1" w:rsidRDefault="00E008E3" w:rsidP="00E920B1">
      <w:pPr>
        <w:pStyle w:val="Vahedeta"/>
        <w:jc w:val="both"/>
        <w:rPr>
          <w:rFonts w:cs="Times New Roman"/>
          <w:szCs w:val="24"/>
        </w:rPr>
      </w:pPr>
      <w:r w:rsidRPr="00E920B1">
        <w:rPr>
          <w:rFonts w:cs="Times New Roman"/>
          <w:b/>
          <w:bCs/>
          <w:szCs w:val="24"/>
        </w:rPr>
        <w:t>§ 54</w:t>
      </w:r>
      <w:r w:rsidR="00AF5DF1" w:rsidRPr="00E920B1">
        <w:rPr>
          <w:rFonts w:cs="Times New Roman"/>
          <w:b/>
          <w:bCs/>
          <w:szCs w:val="24"/>
          <w:vertAlign w:val="superscript"/>
        </w:rPr>
        <w:t>7</w:t>
      </w:r>
      <w:r w:rsidRPr="00E920B1">
        <w:rPr>
          <w:rFonts w:cs="Times New Roman"/>
          <w:b/>
          <w:bCs/>
          <w:szCs w:val="24"/>
        </w:rPr>
        <w:t>. Erimeetme kohaldamine mehitamata süsteemi vastu julgeolekuala kaitse eesmärgil</w:t>
      </w:r>
    </w:p>
    <w:p w14:paraId="26DA4D61" w14:textId="77777777" w:rsidR="00E008E3" w:rsidRPr="00E920B1" w:rsidRDefault="00E008E3" w:rsidP="00E920B1">
      <w:pPr>
        <w:pStyle w:val="Vahedeta"/>
        <w:jc w:val="both"/>
        <w:rPr>
          <w:rFonts w:cs="Times New Roman"/>
          <w:szCs w:val="24"/>
        </w:rPr>
      </w:pPr>
    </w:p>
    <w:p w14:paraId="1FD74813" w14:textId="7D01A80C" w:rsidR="00E008E3" w:rsidRPr="00E920B1" w:rsidRDefault="00E008E3" w:rsidP="00E920B1">
      <w:pPr>
        <w:pStyle w:val="Vahedeta"/>
        <w:jc w:val="both"/>
        <w:rPr>
          <w:rFonts w:cs="Times New Roman"/>
          <w:szCs w:val="24"/>
        </w:rPr>
      </w:pPr>
      <w:r w:rsidRPr="00E920B1">
        <w:rPr>
          <w:rFonts w:cs="Times New Roman"/>
          <w:szCs w:val="24"/>
        </w:rPr>
        <w:t>(1) Kaitsevägi võib vahetu</w:t>
      </w:r>
      <w:r w:rsidR="00907E4F" w:rsidRPr="00E920B1">
        <w:rPr>
          <w:rFonts w:cs="Times New Roman"/>
          <w:szCs w:val="24"/>
        </w:rPr>
        <w:t xml:space="preserve"> ja olulise</w:t>
      </w:r>
      <w:r w:rsidRPr="00E920B1">
        <w:rPr>
          <w:rFonts w:cs="Times New Roman"/>
          <w:szCs w:val="24"/>
        </w:rPr>
        <w:t xml:space="preserve"> ohu tõrjumiseks sundida </w:t>
      </w:r>
      <w:r w:rsidR="00445F55" w:rsidRPr="00E920B1">
        <w:rPr>
          <w:rFonts w:cs="Times New Roman"/>
          <w:szCs w:val="24"/>
        </w:rPr>
        <w:t>Kaitseväe julgeolekualal, selle vahetus läheduses või Kaitseväe laeva ohutusalal</w:t>
      </w:r>
      <w:r w:rsidRPr="00E920B1">
        <w:rPr>
          <w:rFonts w:cs="Times New Roman"/>
          <w:szCs w:val="24"/>
        </w:rPr>
        <w:t xml:space="preserve"> mehitamata süsteeme peatuma.</w:t>
      </w:r>
    </w:p>
    <w:p w14:paraId="68622BC5" w14:textId="77777777" w:rsidR="00E008E3" w:rsidRPr="00E920B1" w:rsidRDefault="00E008E3" w:rsidP="00E920B1">
      <w:pPr>
        <w:pStyle w:val="Vahedeta"/>
        <w:jc w:val="both"/>
        <w:rPr>
          <w:rFonts w:cs="Times New Roman"/>
          <w:szCs w:val="24"/>
        </w:rPr>
      </w:pPr>
    </w:p>
    <w:p w14:paraId="193601DB" w14:textId="3C7F1FC2" w:rsidR="00E008E3" w:rsidRPr="00E920B1" w:rsidRDefault="00E008E3" w:rsidP="00E920B1">
      <w:pPr>
        <w:pStyle w:val="Vahedeta"/>
        <w:jc w:val="both"/>
        <w:rPr>
          <w:rFonts w:cs="Times New Roman"/>
          <w:szCs w:val="24"/>
        </w:rPr>
      </w:pPr>
      <w:r w:rsidRPr="00E920B1">
        <w:rPr>
          <w:rFonts w:cs="Times New Roman"/>
          <w:szCs w:val="24"/>
        </w:rPr>
        <w:t xml:space="preserve">(2) </w:t>
      </w:r>
      <w:r w:rsidR="00907E4F" w:rsidRPr="00E920B1">
        <w:rPr>
          <w:rFonts w:cs="Times New Roman"/>
          <w:szCs w:val="24"/>
        </w:rPr>
        <w:t>Kaitseväel</w:t>
      </w:r>
      <w:r w:rsidRPr="00E920B1">
        <w:rPr>
          <w:rFonts w:cs="Times New Roman"/>
          <w:szCs w:val="24"/>
        </w:rPr>
        <w:t xml:space="preserve"> on lubatud julgeolekuala kaitse eesmärgil mehitamata süsteemist tingitud vahetu ja olulise ohu tõrjumisel kasutada </w:t>
      </w:r>
      <w:r w:rsidR="00625FAF" w:rsidRPr="00E920B1">
        <w:rPr>
          <w:rFonts w:cs="Times New Roman"/>
          <w:szCs w:val="24"/>
        </w:rPr>
        <w:t xml:space="preserve">füüsilist jõudu, </w:t>
      </w:r>
      <w:r w:rsidRPr="00E920B1">
        <w:rPr>
          <w:rFonts w:cs="Times New Roman"/>
          <w:szCs w:val="24"/>
        </w:rPr>
        <w:t>tulirelva ja järgmisi erivahendeid:</w:t>
      </w:r>
    </w:p>
    <w:p w14:paraId="468D8445" w14:textId="152992F5" w:rsidR="00907E4F" w:rsidRPr="00E920B1" w:rsidRDefault="00E008E3" w:rsidP="00E920B1">
      <w:pPr>
        <w:pStyle w:val="Vahedeta"/>
        <w:jc w:val="both"/>
        <w:rPr>
          <w:rFonts w:cs="Times New Roman"/>
          <w:szCs w:val="24"/>
        </w:rPr>
      </w:pPr>
      <w:r w:rsidRPr="00E920B1">
        <w:rPr>
          <w:rFonts w:cs="Times New Roman"/>
          <w:szCs w:val="24"/>
        </w:rPr>
        <w:t xml:space="preserve">1) </w:t>
      </w:r>
      <w:r w:rsidR="00907E4F" w:rsidRPr="00E920B1">
        <w:rPr>
          <w:rFonts w:cs="Times New Roman"/>
          <w:szCs w:val="24"/>
        </w:rPr>
        <w:t>raadioside segajat;</w:t>
      </w:r>
    </w:p>
    <w:p w14:paraId="47F1E781" w14:textId="4398C859" w:rsidR="00E008E3" w:rsidRPr="00E920B1" w:rsidRDefault="00907E4F" w:rsidP="00E920B1">
      <w:pPr>
        <w:pStyle w:val="Vahedeta"/>
        <w:jc w:val="both"/>
        <w:rPr>
          <w:rFonts w:cs="Times New Roman"/>
          <w:szCs w:val="24"/>
        </w:rPr>
      </w:pPr>
      <w:r w:rsidRPr="00E920B1">
        <w:rPr>
          <w:rFonts w:cs="Times New Roman"/>
          <w:szCs w:val="24"/>
        </w:rPr>
        <w:t xml:space="preserve">2) </w:t>
      </w:r>
      <w:r w:rsidR="00E008E3" w:rsidRPr="00E920B1">
        <w:rPr>
          <w:rFonts w:cs="Times New Roman"/>
          <w:szCs w:val="24"/>
        </w:rPr>
        <w:t>laser- või muud seadet, millega on võimalik tõkestada mehitamata süsteemi edasist liikumist;</w:t>
      </w:r>
    </w:p>
    <w:p w14:paraId="264B1B81" w14:textId="45BDE013" w:rsidR="00E008E3" w:rsidRPr="00E920B1" w:rsidRDefault="00907E4F" w:rsidP="00E920B1">
      <w:pPr>
        <w:pStyle w:val="Vahedeta"/>
        <w:jc w:val="both"/>
        <w:rPr>
          <w:rFonts w:cs="Times New Roman"/>
          <w:szCs w:val="24"/>
        </w:rPr>
      </w:pPr>
      <w:r w:rsidRPr="00E920B1">
        <w:rPr>
          <w:rFonts w:cs="Times New Roman"/>
          <w:szCs w:val="24"/>
        </w:rPr>
        <w:t>3</w:t>
      </w:r>
      <w:r w:rsidR="00E008E3" w:rsidRPr="00E920B1">
        <w:rPr>
          <w:rFonts w:cs="Times New Roman"/>
          <w:szCs w:val="24"/>
        </w:rPr>
        <w:t>) võrku;</w:t>
      </w:r>
    </w:p>
    <w:p w14:paraId="2A6ADCF6" w14:textId="574ADF10" w:rsidR="00E008E3" w:rsidRPr="00E920B1" w:rsidRDefault="00907E4F" w:rsidP="00E920B1">
      <w:pPr>
        <w:pStyle w:val="Vahedeta"/>
        <w:jc w:val="both"/>
        <w:rPr>
          <w:rFonts w:cs="Times New Roman"/>
          <w:szCs w:val="24"/>
        </w:rPr>
      </w:pPr>
      <w:r w:rsidRPr="00E920B1">
        <w:rPr>
          <w:rFonts w:cs="Times New Roman"/>
          <w:szCs w:val="24"/>
        </w:rPr>
        <w:t>4</w:t>
      </w:r>
      <w:r w:rsidR="00E008E3" w:rsidRPr="00E920B1">
        <w:rPr>
          <w:rFonts w:cs="Times New Roman"/>
          <w:szCs w:val="24"/>
        </w:rPr>
        <w:t>) mehitamata süsteemi, mis on valmistatud või mida kasutatakse mehitamata süsteemi kokkupõrkeks, et tõkestada selle edasist liikumist;</w:t>
      </w:r>
    </w:p>
    <w:p w14:paraId="60AB8C94" w14:textId="24CBD32D" w:rsidR="00E008E3" w:rsidRPr="00E920B1" w:rsidRDefault="00907E4F" w:rsidP="00E920B1">
      <w:pPr>
        <w:pStyle w:val="Vahedeta"/>
        <w:jc w:val="both"/>
        <w:rPr>
          <w:rFonts w:cs="Times New Roman"/>
          <w:szCs w:val="24"/>
        </w:rPr>
      </w:pPr>
      <w:r w:rsidRPr="00E920B1">
        <w:rPr>
          <w:rFonts w:cs="Times New Roman"/>
          <w:szCs w:val="24"/>
        </w:rPr>
        <w:t>5</w:t>
      </w:r>
      <w:r w:rsidR="00E008E3" w:rsidRPr="00E920B1">
        <w:rPr>
          <w:rFonts w:cs="Times New Roman"/>
          <w:szCs w:val="24"/>
        </w:rPr>
        <w:t>) muud käesoleva lõike punktides 1‒3 sätestatud seadme või vahendiga sarnase toimega seadet või vahendit.</w:t>
      </w:r>
    </w:p>
    <w:p w14:paraId="303CE0FC" w14:textId="77777777" w:rsidR="00E008E3" w:rsidRPr="00E920B1" w:rsidRDefault="00E008E3" w:rsidP="00E920B1">
      <w:pPr>
        <w:pStyle w:val="Vahedeta"/>
        <w:jc w:val="both"/>
        <w:rPr>
          <w:rFonts w:cs="Times New Roman"/>
          <w:szCs w:val="24"/>
        </w:rPr>
      </w:pPr>
    </w:p>
    <w:p w14:paraId="18DE0EA6" w14:textId="6B923E7C" w:rsidR="00907E4F" w:rsidRPr="00E920B1" w:rsidRDefault="00E008E3" w:rsidP="00E920B1">
      <w:pPr>
        <w:pStyle w:val="Vahedeta"/>
        <w:jc w:val="both"/>
        <w:rPr>
          <w:rFonts w:cs="Times New Roman"/>
          <w:szCs w:val="24"/>
        </w:rPr>
      </w:pPr>
      <w:r w:rsidRPr="00E920B1">
        <w:rPr>
          <w:rFonts w:cs="Times New Roman"/>
          <w:szCs w:val="24"/>
        </w:rPr>
        <w:t xml:space="preserve">(3) </w:t>
      </w:r>
      <w:r w:rsidR="00907E4F" w:rsidRPr="00E920B1">
        <w:rPr>
          <w:rFonts w:cs="Times New Roman"/>
          <w:szCs w:val="24"/>
        </w:rPr>
        <w:t xml:space="preserve">Kaitsevägi </w:t>
      </w:r>
      <w:r w:rsidRPr="00E920B1">
        <w:rPr>
          <w:rFonts w:cs="Times New Roman"/>
          <w:szCs w:val="24"/>
        </w:rPr>
        <w:t xml:space="preserve">võib mehitamata süsteemi </w:t>
      </w:r>
      <w:r w:rsidR="00AF5DF1" w:rsidRPr="00E920B1">
        <w:rPr>
          <w:rFonts w:cs="Times New Roman"/>
          <w:szCs w:val="24"/>
        </w:rPr>
        <w:t>peat</w:t>
      </w:r>
      <w:r w:rsidR="007F5185" w:rsidRPr="00E920B1">
        <w:rPr>
          <w:rFonts w:cs="Times New Roman"/>
          <w:szCs w:val="24"/>
        </w:rPr>
        <w:t>uma</w:t>
      </w:r>
      <w:r w:rsidR="00AF5DF1" w:rsidRPr="00E920B1">
        <w:rPr>
          <w:rFonts w:cs="Times New Roman"/>
          <w:szCs w:val="24"/>
        </w:rPr>
        <w:t xml:space="preserve"> </w:t>
      </w:r>
      <w:r w:rsidRPr="00E920B1">
        <w:rPr>
          <w:rFonts w:cs="Times New Roman"/>
          <w:szCs w:val="24"/>
        </w:rPr>
        <w:t xml:space="preserve">sundimisel kasutada füüsilist jõudu, tulirelva ja </w:t>
      </w:r>
      <w:ins w:id="41" w:author="Katariina Kärsten - JUSTDIGI" w:date="2026-01-26T14:12:00Z" w16du:dateUtc="2026-01-26T12:12:00Z">
        <w:r w:rsidR="00835116">
          <w:rPr>
            <w:rFonts w:cs="Times New Roman"/>
            <w:szCs w:val="24"/>
          </w:rPr>
          <w:t xml:space="preserve">käesoleva paragrahvi </w:t>
        </w:r>
      </w:ins>
      <w:r w:rsidRPr="00E920B1">
        <w:rPr>
          <w:rFonts w:cs="Times New Roman"/>
          <w:szCs w:val="24"/>
        </w:rPr>
        <w:t>lõikes 2 nimetatud erivahendit nii kaua, kui se</w:t>
      </w:r>
      <w:ins w:id="42" w:author="Moonika Kuusk - JUSTDIGI" w:date="2026-01-14T10:51:00Z" w16du:dateUtc="2026-01-14T08:51:00Z">
        <w:r w:rsidR="00D6222B">
          <w:rPr>
            <w:rFonts w:cs="Times New Roman"/>
            <w:szCs w:val="24"/>
          </w:rPr>
          <w:t>e</w:t>
        </w:r>
      </w:ins>
      <w:del w:id="43" w:author="Moonika Kuusk - JUSTDIGI" w:date="2026-01-14T10:51:00Z" w16du:dateUtc="2026-01-14T08:51:00Z">
        <w:r w:rsidRPr="00E920B1" w:rsidDel="00D6222B">
          <w:rPr>
            <w:rFonts w:cs="Times New Roman"/>
            <w:szCs w:val="24"/>
          </w:rPr>
          <w:delText>da</w:delText>
        </w:r>
      </w:del>
      <w:r w:rsidRPr="00E920B1">
        <w:rPr>
          <w:rFonts w:cs="Times New Roman"/>
          <w:szCs w:val="24"/>
        </w:rPr>
        <w:t xml:space="preserve"> on eesmärgi saavutamiseks vältimatu</w:t>
      </w:r>
      <w:del w:id="44" w:author="Moonika Kuusk - JUSTDIGI" w:date="2026-01-14T10:51:00Z" w16du:dateUtc="2026-01-14T08:51:00Z">
        <w:r w:rsidRPr="00E920B1">
          <w:rPr>
            <w:rFonts w:cs="Times New Roman"/>
            <w:szCs w:val="24"/>
          </w:rPr>
          <w:delText>lt vaja</w:delText>
        </w:r>
      </w:del>
      <w:r w:rsidRPr="00E920B1">
        <w:rPr>
          <w:rFonts w:cs="Times New Roman"/>
          <w:szCs w:val="24"/>
        </w:rPr>
        <w:t>.</w:t>
      </w:r>
    </w:p>
    <w:p w14:paraId="1DC831C7" w14:textId="77777777" w:rsidR="00907E4F" w:rsidRPr="00E920B1" w:rsidRDefault="00907E4F" w:rsidP="00E920B1">
      <w:pPr>
        <w:pStyle w:val="Vahedeta"/>
        <w:jc w:val="both"/>
        <w:rPr>
          <w:rFonts w:cs="Times New Roman"/>
          <w:szCs w:val="24"/>
        </w:rPr>
      </w:pPr>
    </w:p>
    <w:p w14:paraId="198B7866" w14:textId="1EB8C471" w:rsidR="00E008E3" w:rsidRPr="00E920B1" w:rsidRDefault="00907E4F" w:rsidP="00E920B1">
      <w:pPr>
        <w:pStyle w:val="Vahedeta"/>
        <w:jc w:val="both"/>
        <w:rPr>
          <w:rFonts w:cs="Times New Roman"/>
          <w:szCs w:val="24"/>
        </w:rPr>
      </w:pPr>
      <w:r w:rsidRPr="00E920B1">
        <w:rPr>
          <w:rFonts w:cs="Times New Roman"/>
          <w:szCs w:val="24"/>
        </w:rPr>
        <w:t xml:space="preserve">(4) Raadioside piiramisel mehitamata süsteemi </w:t>
      </w:r>
      <w:r w:rsidR="00AF5DF1" w:rsidRPr="00E920B1">
        <w:rPr>
          <w:rFonts w:cs="Times New Roman"/>
          <w:szCs w:val="24"/>
        </w:rPr>
        <w:t xml:space="preserve">peatuma </w:t>
      </w:r>
      <w:r w:rsidRPr="00E920B1">
        <w:rPr>
          <w:rFonts w:cs="Times New Roman"/>
          <w:szCs w:val="24"/>
        </w:rPr>
        <w:t>sundimiseks tuleb arvesse võtta </w:t>
      </w:r>
      <w:r w:rsidR="00CC407B" w:rsidRPr="00E920B1">
        <w:rPr>
          <w:rFonts w:cs="Times New Roman"/>
          <w:szCs w:val="24"/>
        </w:rPr>
        <w:t>elektroonilise side seaduse § 115 lõike 2</w:t>
      </w:r>
      <w:r w:rsidRPr="00E920B1">
        <w:rPr>
          <w:rFonts w:cs="Times New Roman"/>
          <w:szCs w:val="24"/>
        </w:rPr>
        <w:t> alusel kehtestatud raadioside piiramise korda.</w:t>
      </w:r>
    </w:p>
    <w:p w14:paraId="06B520ED" w14:textId="77777777" w:rsidR="00952263" w:rsidRPr="00E920B1" w:rsidRDefault="00952263" w:rsidP="00E920B1">
      <w:pPr>
        <w:pStyle w:val="Vahedeta"/>
        <w:jc w:val="both"/>
        <w:rPr>
          <w:rFonts w:cs="Times New Roman"/>
          <w:szCs w:val="24"/>
        </w:rPr>
      </w:pPr>
    </w:p>
    <w:p w14:paraId="0924B8BD" w14:textId="3A9C7100" w:rsidR="001D7555" w:rsidRPr="00E920B1" w:rsidRDefault="776DF801" w:rsidP="00E920B1">
      <w:pPr>
        <w:pStyle w:val="Vahedeta"/>
        <w:jc w:val="both"/>
        <w:rPr>
          <w:rFonts w:cs="Times New Roman"/>
          <w:b/>
          <w:bCs/>
          <w:color w:val="000000" w:themeColor="text1"/>
          <w:szCs w:val="24"/>
        </w:rPr>
      </w:pPr>
      <w:r w:rsidRPr="00E920B1">
        <w:rPr>
          <w:rFonts w:cs="Times New Roman"/>
          <w:b/>
          <w:bCs/>
          <w:color w:val="202020"/>
          <w:szCs w:val="24"/>
        </w:rPr>
        <w:t xml:space="preserve">§ </w:t>
      </w:r>
      <w:r w:rsidR="0040499E" w:rsidRPr="00E920B1">
        <w:rPr>
          <w:rFonts w:cs="Times New Roman"/>
          <w:b/>
          <w:bCs/>
          <w:color w:val="202020"/>
          <w:szCs w:val="24"/>
        </w:rPr>
        <w:t>54</w:t>
      </w:r>
      <w:r w:rsidR="001D2B9A" w:rsidRPr="00E920B1">
        <w:rPr>
          <w:rFonts w:cs="Times New Roman"/>
          <w:b/>
          <w:bCs/>
          <w:color w:val="202020"/>
          <w:szCs w:val="24"/>
          <w:vertAlign w:val="superscript"/>
        </w:rPr>
        <w:t>8</w:t>
      </w:r>
      <w:r w:rsidRPr="00E920B1">
        <w:rPr>
          <w:rFonts w:cs="Times New Roman"/>
          <w:b/>
          <w:bCs/>
          <w:color w:val="202020"/>
          <w:szCs w:val="24"/>
        </w:rPr>
        <w:t xml:space="preserve">. </w:t>
      </w:r>
      <w:r w:rsidRPr="00E920B1">
        <w:rPr>
          <w:rFonts w:cs="Times New Roman"/>
          <w:b/>
          <w:bCs/>
          <w:color w:val="000000" w:themeColor="text1"/>
          <w:szCs w:val="24"/>
        </w:rPr>
        <w:t>Turvakontroll</w:t>
      </w:r>
    </w:p>
    <w:p w14:paraId="020324F8" w14:textId="77777777" w:rsidR="00625375" w:rsidRPr="00E920B1" w:rsidRDefault="00625375" w:rsidP="00E920B1">
      <w:pPr>
        <w:pStyle w:val="Vahedeta"/>
        <w:jc w:val="both"/>
        <w:rPr>
          <w:rFonts w:cs="Times New Roman"/>
          <w:szCs w:val="24"/>
        </w:rPr>
      </w:pPr>
    </w:p>
    <w:p w14:paraId="6DE30592" w14:textId="0CC745C2" w:rsidR="001D7555" w:rsidRPr="00E920B1" w:rsidRDefault="776DF801" w:rsidP="00E920B1">
      <w:pPr>
        <w:pStyle w:val="Vahedeta"/>
        <w:jc w:val="both"/>
        <w:rPr>
          <w:rFonts w:cs="Times New Roman"/>
          <w:color w:val="202020"/>
          <w:szCs w:val="24"/>
        </w:rPr>
      </w:pPr>
      <w:r w:rsidRPr="00E920B1">
        <w:rPr>
          <w:rFonts w:cs="Times New Roman"/>
          <w:color w:val="202020"/>
          <w:szCs w:val="24"/>
        </w:rPr>
        <w:t xml:space="preserve">(1) Kaitsevägi võib kontrollida isikut või tema riietust vaatlemise ja kompimise teel või tehnilise vahendi või sellekohase väljaõppe saanud teenistuskoera abil, </w:t>
      </w:r>
      <w:r w:rsidR="009D45F1">
        <w:rPr>
          <w:rFonts w:cs="Times New Roman"/>
          <w:color w:val="202020"/>
          <w:szCs w:val="24"/>
        </w:rPr>
        <w:t>et olla kindel</w:t>
      </w:r>
      <w:r w:rsidRPr="00E920B1">
        <w:rPr>
          <w:rFonts w:cs="Times New Roman"/>
          <w:color w:val="202020"/>
          <w:szCs w:val="24"/>
        </w:rPr>
        <w:t xml:space="preserve">, et isiku valduses ei ole </w:t>
      </w:r>
      <w:r w:rsidR="00A70ACD" w:rsidRPr="00E920B1">
        <w:rPr>
          <w:rFonts w:cs="Times New Roman"/>
          <w:color w:val="202020"/>
          <w:szCs w:val="24"/>
        </w:rPr>
        <w:t>as</w:t>
      </w:r>
      <w:r w:rsidR="00915B32" w:rsidRPr="00E920B1">
        <w:rPr>
          <w:rFonts w:cs="Times New Roman"/>
          <w:color w:val="202020"/>
          <w:szCs w:val="24"/>
        </w:rPr>
        <w:t>ju</w:t>
      </w:r>
      <w:r w:rsidR="00A70ACD" w:rsidRPr="00E920B1">
        <w:rPr>
          <w:rFonts w:cs="Times New Roman"/>
          <w:color w:val="202020"/>
          <w:szCs w:val="24"/>
        </w:rPr>
        <w:t xml:space="preserve"> </w:t>
      </w:r>
      <w:r w:rsidRPr="00E920B1">
        <w:rPr>
          <w:rFonts w:cs="Times New Roman"/>
          <w:color w:val="202020"/>
          <w:szCs w:val="24"/>
        </w:rPr>
        <w:t>või aineid, millega ta võib ohustada ennast, teisi isikuid või julgeolekuala või kahjustada Kaitseväe ülesannete täitmist, kui isik:</w:t>
      </w:r>
      <w:bookmarkStart w:id="45" w:name="para34b6lg1p1"/>
    </w:p>
    <w:bookmarkEnd w:id="45"/>
    <w:p w14:paraId="3959934C" w14:textId="30DD8927" w:rsidR="001D7555" w:rsidRPr="00E920B1" w:rsidRDefault="776DF801" w:rsidP="00E920B1">
      <w:pPr>
        <w:pStyle w:val="Vahedeta"/>
        <w:jc w:val="both"/>
        <w:rPr>
          <w:rFonts w:cs="Times New Roman"/>
          <w:color w:val="202020"/>
          <w:szCs w:val="24"/>
        </w:rPr>
      </w:pPr>
      <w:r w:rsidRPr="00E920B1">
        <w:rPr>
          <w:rFonts w:cs="Times New Roman"/>
          <w:color w:val="202020"/>
          <w:szCs w:val="24"/>
        </w:rPr>
        <w:t>1) siseneb julgeolekualale või lahkub sellelt;</w:t>
      </w:r>
      <w:bookmarkStart w:id="46" w:name="para34b6lg1p2"/>
    </w:p>
    <w:bookmarkEnd w:id="46"/>
    <w:p w14:paraId="3C749BC2" w14:textId="77777777" w:rsidR="001D7555" w:rsidRPr="00E920B1" w:rsidRDefault="776DF801" w:rsidP="00E920B1">
      <w:pPr>
        <w:pStyle w:val="Vahedeta"/>
        <w:jc w:val="both"/>
        <w:rPr>
          <w:rFonts w:cs="Times New Roman"/>
          <w:color w:val="202020"/>
          <w:szCs w:val="24"/>
        </w:rPr>
      </w:pPr>
      <w:r w:rsidRPr="00E920B1">
        <w:rPr>
          <w:rFonts w:cs="Times New Roman"/>
          <w:color w:val="202020"/>
          <w:szCs w:val="24"/>
        </w:rPr>
        <w:t>2) viibib julgeolekualal või selle vahetus läheduses, kui kontrollimine on vajalik julgeolekuala või teenistujaid ähvardava kõrgendatud ohu väljaselgitamiseks või vahetu kõrgendatud ohu tõrjumiseks;</w:t>
      </w:r>
      <w:bookmarkStart w:id="47" w:name="para34b6lg1p3"/>
    </w:p>
    <w:bookmarkEnd w:id="47"/>
    <w:p w14:paraId="60883073" w14:textId="344139F9" w:rsidR="001D7555" w:rsidRPr="00E920B1" w:rsidRDefault="001D7555" w:rsidP="00E920B1">
      <w:pPr>
        <w:pStyle w:val="Vahedeta"/>
        <w:jc w:val="both"/>
        <w:rPr>
          <w:rFonts w:cs="Times New Roman"/>
          <w:color w:val="202020"/>
          <w:szCs w:val="24"/>
        </w:rPr>
      </w:pPr>
      <w:r w:rsidRPr="00E920B1">
        <w:rPr>
          <w:rFonts w:cs="Times New Roman"/>
          <w:color w:val="202020"/>
          <w:szCs w:val="24"/>
        </w:rPr>
        <w:t>3) peetakse kinni käesoleva seaduse § 55</w:t>
      </w:r>
      <w:r w:rsidRPr="00E920B1">
        <w:rPr>
          <w:rFonts w:cs="Times New Roman"/>
          <w:color w:val="202020"/>
          <w:szCs w:val="24"/>
          <w:bdr w:val="none" w:sz="0" w:space="0" w:color="auto" w:frame="1"/>
          <w:vertAlign w:val="superscript"/>
        </w:rPr>
        <w:t xml:space="preserve"> </w:t>
      </w:r>
      <w:r w:rsidRPr="00E920B1">
        <w:rPr>
          <w:rFonts w:cs="Times New Roman"/>
          <w:color w:val="202020"/>
          <w:szCs w:val="24"/>
        </w:rPr>
        <w:t>alusel.</w:t>
      </w:r>
    </w:p>
    <w:p w14:paraId="4559D2A2" w14:textId="77777777" w:rsidR="00E92ED2" w:rsidRPr="00E920B1" w:rsidRDefault="00E92ED2" w:rsidP="00E920B1">
      <w:pPr>
        <w:pStyle w:val="Vahedeta"/>
        <w:jc w:val="both"/>
        <w:rPr>
          <w:rFonts w:cs="Times New Roman"/>
          <w:color w:val="202020"/>
          <w:szCs w:val="24"/>
        </w:rPr>
      </w:pPr>
    </w:p>
    <w:p w14:paraId="63B796D9" w14:textId="6B90E1A4" w:rsidR="001D7555" w:rsidRPr="00E920B1" w:rsidRDefault="776DF801" w:rsidP="00E920B1">
      <w:pPr>
        <w:pStyle w:val="Vahedeta"/>
        <w:jc w:val="both"/>
        <w:rPr>
          <w:rFonts w:cs="Times New Roman"/>
          <w:color w:val="202020"/>
          <w:szCs w:val="24"/>
        </w:rPr>
      </w:pPr>
      <w:r w:rsidRPr="00E920B1">
        <w:rPr>
          <w:rFonts w:cs="Times New Roman"/>
          <w:color w:val="202020"/>
          <w:szCs w:val="24"/>
        </w:rPr>
        <w:t>(2) Turvakontrollile kohaldatakse korrakaitseseaduse § 47 lõikes 2 sätestatut.</w:t>
      </w:r>
    </w:p>
    <w:p w14:paraId="302D37C1" w14:textId="5DE30DF0" w:rsidR="005437A4" w:rsidRPr="00E920B1" w:rsidRDefault="005437A4" w:rsidP="00E920B1">
      <w:pPr>
        <w:pStyle w:val="Vahedeta"/>
        <w:jc w:val="both"/>
        <w:rPr>
          <w:rFonts w:cs="Times New Roman"/>
          <w:color w:val="202020"/>
          <w:szCs w:val="24"/>
        </w:rPr>
      </w:pPr>
    </w:p>
    <w:p w14:paraId="6A9A9F61" w14:textId="57B4E301" w:rsidR="005437A4" w:rsidRPr="00E920B1" w:rsidRDefault="776DF801" w:rsidP="00E920B1">
      <w:pPr>
        <w:pStyle w:val="Vahedeta"/>
        <w:jc w:val="both"/>
        <w:rPr>
          <w:rFonts w:cs="Times New Roman"/>
          <w:b/>
          <w:bCs/>
          <w:color w:val="202020"/>
          <w:szCs w:val="24"/>
        </w:rPr>
      </w:pPr>
      <w:r w:rsidRPr="00E920B1">
        <w:rPr>
          <w:rFonts w:cs="Times New Roman"/>
          <w:b/>
          <w:bCs/>
          <w:color w:val="202020"/>
          <w:szCs w:val="24"/>
        </w:rPr>
        <w:t xml:space="preserve">§ </w:t>
      </w:r>
      <w:r w:rsidR="0040499E" w:rsidRPr="00E920B1">
        <w:rPr>
          <w:rFonts w:cs="Times New Roman"/>
          <w:b/>
          <w:bCs/>
          <w:color w:val="202020"/>
          <w:szCs w:val="24"/>
        </w:rPr>
        <w:t>54</w:t>
      </w:r>
      <w:r w:rsidR="001D2B9A" w:rsidRPr="00E920B1">
        <w:rPr>
          <w:rFonts w:cs="Times New Roman"/>
          <w:b/>
          <w:bCs/>
          <w:color w:val="202020"/>
          <w:szCs w:val="24"/>
          <w:vertAlign w:val="superscript"/>
        </w:rPr>
        <w:t>9</w:t>
      </w:r>
      <w:r w:rsidR="00B23FD2" w:rsidRPr="00E920B1">
        <w:rPr>
          <w:rFonts w:cs="Times New Roman"/>
          <w:b/>
          <w:bCs/>
          <w:color w:val="202020"/>
          <w:szCs w:val="24"/>
        </w:rPr>
        <w:t xml:space="preserve">. </w:t>
      </w:r>
      <w:r w:rsidRPr="00E920B1">
        <w:rPr>
          <w:rFonts w:cs="Times New Roman"/>
          <w:b/>
          <w:bCs/>
          <w:color w:val="202020"/>
          <w:szCs w:val="24"/>
        </w:rPr>
        <w:t>Isiku läbivaatus</w:t>
      </w:r>
    </w:p>
    <w:p w14:paraId="340C0346" w14:textId="05488FE4" w:rsidR="005437A4" w:rsidRPr="00E920B1" w:rsidRDefault="005437A4" w:rsidP="00E920B1">
      <w:pPr>
        <w:pStyle w:val="Vahedeta"/>
        <w:jc w:val="both"/>
        <w:rPr>
          <w:rFonts w:cs="Times New Roman"/>
          <w:color w:val="202020"/>
          <w:szCs w:val="24"/>
        </w:rPr>
      </w:pPr>
    </w:p>
    <w:p w14:paraId="3A6C8645" w14:textId="5E84F7FF" w:rsidR="00502046" w:rsidRPr="00E920B1" w:rsidRDefault="776DF801" w:rsidP="00E920B1">
      <w:pPr>
        <w:pStyle w:val="Vahedeta"/>
        <w:jc w:val="both"/>
        <w:rPr>
          <w:rFonts w:cs="Times New Roman"/>
          <w:color w:val="202020"/>
          <w:szCs w:val="24"/>
        </w:rPr>
      </w:pPr>
      <w:r w:rsidRPr="00E920B1">
        <w:rPr>
          <w:rFonts w:cs="Times New Roman"/>
          <w:color w:val="202020"/>
          <w:szCs w:val="24"/>
        </w:rPr>
        <w:t>(1) Kaitsevägi võib läbi vaadata kinnipeetud isiku, sealhulgas isiku keha, riided, riietes oleva või kehal kantava asja, kui:</w:t>
      </w:r>
    </w:p>
    <w:p w14:paraId="7067CB6C" w14:textId="5C56D15E" w:rsidR="00502046" w:rsidRPr="00E920B1" w:rsidRDefault="776DF801" w:rsidP="00E920B1">
      <w:pPr>
        <w:pStyle w:val="Vahedeta"/>
        <w:jc w:val="both"/>
        <w:rPr>
          <w:rFonts w:cs="Times New Roman"/>
          <w:color w:val="202020"/>
          <w:szCs w:val="24"/>
        </w:rPr>
      </w:pPr>
      <w:r w:rsidRPr="00E920B1">
        <w:rPr>
          <w:rFonts w:cs="Times New Roman"/>
          <w:color w:val="202020"/>
          <w:szCs w:val="24"/>
        </w:rPr>
        <w:t>1) see on vajalik julgeolekuala või teenistujaid ähvardava kõrgendatud ohu väljaselgitamiseks või vahetu kõrgendatud ohu tõrjumiseks ning isik viibib julgeolekualal või selle vahetus läheduses</w:t>
      </w:r>
      <w:r w:rsidR="00D61EE2" w:rsidRPr="00E920B1">
        <w:rPr>
          <w:rFonts w:cs="Times New Roman"/>
          <w:color w:val="202020"/>
          <w:szCs w:val="24"/>
        </w:rPr>
        <w:t>;</w:t>
      </w:r>
    </w:p>
    <w:p w14:paraId="58F3DD94" w14:textId="52C57AA7" w:rsidR="00502046" w:rsidRDefault="776DF801" w:rsidP="00E920B1">
      <w:pPr>
        <w:pStyle w:val="Vahedeta"/>
        <w:jc w:val="both"/>
        <w:rPr>
          <w:rFonts w:cs="Times New Roman"/>
          <w:color w:val="202020"/>
          <w:szCs w:val="24"/>
        </w:rPr>
      </w:pPr>
      <w:r w:rsidRPr="00E920B1">
        <w:rPr>
          <w:rFonts w:cs="Times New Roman"/>
          <w:color w:val="202020"/>
          <w:szCs w:val="24"/>
        </w:rPr>
        <w:t>2) on alust arvata, et isik kannab endaga kaasas asja või ainet, mille võib võtta seaduse alusel hoiule, hõivata või konfiskeerida.</w:t>
      </w:r>
    </w:p>
    <w:p w14:paraId="3E9344F2" w14:textId="77777777" w:rsidR="00C52EDD" w:rsidRPr="00E920B1" w:rsidRDefault="00C52EDD" w:rsidP="00E920B1">
      <w:pPr>
        <w:pStyle w:val="Vahedeta"/>
        <w:jc w:val="both"/>
        <w:rPr>
          <w:rFonts w:cs="Times New Roman"/>
          <w:color w:val="202020"/>
          <w:szCs w:val="24"/>
        </w:rPr>
      </w:pPr>
    </w:p>
    <w:p w14:paraId="6202B9F2" w14:textId="06CCB9A5" w:rsidR="00502046" w:rsidRDefault="776DF801" w:rsidP="00E920B1">
      <w:pPr>
        <w:pStyle w:val="Vahedeta"/>
        <w:jc w:val="both"/>
        <w:rPr>
          <w:rFonts w:cs="Times New Roman"/>
          <w:color w:val="202020"/>
          <w:szCs w:val="24"/>
        </w:rPr>
      </w:pPr>
      <w:r w:rsidRPr="00E920B1">
        <w:rPr>
          <w:rFonts w:cs="Times New Roman"/>
          <w:color w:val="202020"/>
          <w:szCs w:val="24"/>
        </w:rPr>
        <w:t xml:space="preserve">(2) Isiku </w:t>
      </w:r>
      <w:ins w:id="48" w:author="Moonika Kuusk - JUSTDIGI" w:date="2026-01-14T10:53:00Z" w16du:dateUtc="2026-01-14T08:53:00Z">
        <w:r w:rsidR="00FD4B8C">
          <w:rPr>
            <w:rFonts w:cs="Times New Roman"/>
            <w:color w:val="202020"/>
            <w:szCs w:val="24"/>
          </w:rPr>
          <w:t xml:space="preserve">vaatab </w:t>
        </w:r>
      </w:ins>
      <w:r w:rsidRPr="00E920B1">
        <w:rPr>
          <w:rFonts w:cs="Times New Roman"/>
          <w:color w:val="202020"/>
          <w:szCs w:val="24"/>
        </w:rPr>
        <w:t>läbi</w:t>
      </w:r>
      <w:del w:id="49" w:author="Moonika Kuusk - JUSTDIGI" w:date="2026-01-14T10:54:00Z" w16du:dateUtc="2026-01-14T08:54:00Z">
        <w:r w:rsidRPr="00E920B1">
          <w:rPr>
            <w:rFonts w:cs="Times New Roman"/>
            <w:color w:val="202020"/>
            <w:szCs w:val="24"/>
          </w:rPr>
          <w:delText>vaatuse teeb</w:delText>
        </w:r>
      </w:del>
      <w:r w:rsidRPr="00E920B1">
        <w:rPr>
          <w:rFonts w:cs="Times New Roman"/>
          <w:color w:val="202020"/>
          <w:szCs w:val="24"/>
        </w:rPr>
        <w:t xml:space="preserve"> </w:t>
      </w:r>
      <w:r w:rsidR="00F40F3A" w:rsidRPr="00E920B1">
        <w:rPr>
          <w:rFonts w:cs="Times New Roman"/>
          <w:color w:val="202020"/>
          <w:szCs w:val="24"/>
        </w:rPr>
        <w:t>K</w:t>
      </w:r>
      <w:r w:rsidRPr="00E920B1">
        <w:rPr>
          <w:rFonts w:cs="Times New Roman"/>
          <w:color w:val="202020"/>
          <w:szCs w:val="24"/>
        </w:rPr>
        <w:t xml:space="preserve">aitseväe </w:t>
      </w:r>
      <w:r w:rsidR="00F86D9A" w:rsidRPr="00E920B1">
        <w:rPr>
          <w:rFonts w:cs="Times New Roman"/>
          <w:color w:val="202020"/>
          <w:szCs w:val="24"/>
        </w:rPr>
        <w:t>teenistuja</w:t>
      </w:r>
      <w:r w:rsidRPr="00E920B1">
        <w:rPr>
          <w:rFonts w:cs="Times New Roman"/>
          <w:color w:val="202020"/>
          <w:szCs w:val="24"/>
        </w:rPr>
        <w:t>, kes on isikuga samast soost</w:t>
      </w:r>
      <w:r w:rsidR="00E43131" w:rsidRPr="00E920B1">
        <w:rPr>
          <w:rFonts w:cs="Times New Roman"/>
          <w:color w:val="202020"/>
          <w:szCs w:val="24"/>
        </w:rPr>
        <w:t>.</w:t>
      </w:r>
      <w:r w:rsidR="00F9500C">
        <w:rPr>
          <w:rFonts w:cs="Times New Roman"/>
          <w:color w:val="202020"/>
          <w:szCs w:val="24"/>
        </w:rPr>
        <w:t xml:space="preserve"> </w:t>
      </w:r>
      <w:r w:rsidR="00E43131" w:rsidRPr="00E920B1">
        <w:rPr>
          <w:rFonts w:cs="Times New Roman"/>
          <w:color w:val="202020"/>
          <w:szCs w:val="24"/>
        </w:rPr>
        <w:t>K</w:t>
      </w:r>
      <w:r w:rsidRPr="00E920B1">
        <w:rPr>
          <w:rFonts w:cs="Times New Roman"/>
          <w:color w:val="202020"/>
          <w:szCs w:val="24"/>
        </w:rPr>
        <w:t xml:space="preserve">ui see on vajalik vahetu ohu tõrjumiseks, võib isiku läbi vaadata Kaitseväe </w:t>
      </w:r>
      <w:r w:rsidR="00F86D9A" w:rsidRPr="00E920B1">
        <w:rPr>
          <w:rFonts w:cs="Times New Roman"/>
          <w:color w:val="202020"/>
          <w:szCs w:val="24"/>
        </w:rPr>
        <w:t>teenistuja</w:t>
      </w:r>
      <w:r w:rsidRPr="00E920B1">
        <w:rPr>
          <w:rFonts w:cs="Times New Roman"/>
          <w:color w:val="202020"/>
          <w:szCs w:val="24"/>
        </w:rPr>
        <w:t>, kes ei ole isikuga samast soost.</w:t>
      </w:r>
    </w:p>
    <w:p w14:paraId="5B889D47" w14:textId="77777777" w:rsidR="00C52EDD" w:rsidRPr="00E920B1" w:rsidRDefault="00C52EDD" w:rsidP="00E920B1">
      <w:pPr>
        <w:pStyle w:val="Vahedeta"/>
        <w:jc w:val="both"/>
        <w:rPr>
          <w:rFonts w:cs="Times New Roman"/>
          <w:color w:val="202020"/>
          <w:szCs w:val="24"/>
        </w:rPr>
      </w:pPr>
    </w:p>
    <w:p w14:paraId="1DA45E98" w14:textId="77777777" w:rsidR="00502046" w:rsidRDefault="776DF801" w:rsidP="00E920B1">
      <w:pPr>
        <w:pStyle w:val="Vahedeta"/>
        <w:jc w:val="both"/>
        <w:rPr>
          <w:rFonts w:cs="Times New Roman"/>
          <w:color w:val="202020"/>
          <w:szCs w:val="24"/>
        </w:rPr>
      </w:pPr>
      <w:r w:rsidRPr="00E920B1">
        <w:rPr>
          <w:rFonts w:cs="Times New Roman"/>
          <w:color w:val="202020"/>
          <w:szCs w:val="24"/>
        </w:rPr>
        <w:t>(3) Isiku läbivaatusel on õigus kasutada vahetut sundi nii kaua, kui see on eesmärgi saavutamiseks vältimatu.</w:t>
      </w:r>
    </w:p>
    <w:p w14:paraId="4E6A4F60" w14:textId="77777777" w:rsidR="00C52EDD" w:rsidRPr="00E920B1" w:rsidRDefault="00C52EDD" w:rsidP="00E920B1">
      <w:pPr>
        <w:pStyle w:val="Vahedeta"/>
        <w:jc w:val="both"/>
        <w:rPr>
          <w:rFonts w:cs="Times New Roman"/>
          <w:color w:val="202020"/>
          <w:szCs w:val="24"/>
        </w:rPr>
      </w:pPr>
    </w:p>
    <w:p w14:paraId="09A0C315" w14:textId="68A44A95" w:rsidR="001D7555" w:rsidRPr="00E920B1" w:rsidRDefault="776DF801" w:rsidP="00E920B1">
      <w:pPr>
        <w:pStyle w:val="Vahedeta"/>
        <w:jc w:val="both"/>
        <w:rPr>
          <w:rFonts w:cs="Times New Roman"/>
          <w:b/>
          <w:bCs/>
          <w:color w:val="000000" w:themeColor="text1"/>
          <w:szCs w:val="24"/>
        </w:rPr>
      </w:pPr>
      <w:r w:rsidRPr="00E920B1">
        <w:rPr>
          <w:rFonts w:cs="Times New Roman"/>
          <w:b/>
          <w:bCs/>
          <w:color w:val="202020"/>
          <w:szCs w:val="24"/>
        </w:rPr>
        <w:t xml:space="preserve">§ </w:t>
      </w:r>
      <w:r w:rsidR="0040499E" w:rsidRPr="00E920B1">
        <w:rPr>
          <w:rFonts w:cs="Times New Roman"/>
          <w:b/>
          <w:bCs/>
          <w:color w:val="202020"/>
          <w:szCs w:val="24"/>
        </w:rPr>
        <w:t>54</w:t>
      </w:r>
      <w:r w:rsidR="001D2B9A" w:rsidRPr="00E920B1">
        <w:rPr>
          <w:rFonts w:cs="Times New Roman"/>
          <w:b/>
          <w:bCs/>
          <w:color w:val="202020"/>
          <w:szCs w:val="24"/>
          <w:vertAlign w:val="superscript"/>
        </w:rPr>
        <w:t>10</w:t>
      </w:r>
      <w:r w:rsidRPr="00E920B1">
        <w:rPr>
          <w:rFonts w:cs="Times New Roman"/>
          <w:b/>
          <w:bCs/>
          <w:color w:val="202020"/>
          <w:szCs w:val="24"/>
        </w:rPr>
        <w:t xml:space="preserve">. </w:t>
      </w:r>
      <w:r w:rsidRPr="00E920B1">
        <w:rPr>
          <w:rFonts w:cs="Times New Roman"/>
          <w:b/>
          <w:bCs/>
          <w:color w:val="000000" w:themeColor="text1"/>
          <w:szCs w:val="24"/>
        </w:rPr>
        <w:t>Vallasasja läbivaatus</w:t>
      </w:r>
    </w:p>
    <w:p w14:paraId="4AE3705E" w14:textId="77777777" w:rsidR="00625375" w:rsidRPr="00E920B1" w:rsidRDefault="00625375" w:rsidP="00E920B1">
      <w:pPr>
        <w:pStyle w:val="Vahedeta"/>
        <w:jc w:val="both"/>
        <w:rPr>
          <w:rFonts w:cs="Times New Roman"/>
          <w:szCs w:val="24"/>
        </w:rPr>
      </w:pPr>
    </w:p>
    <w:p w14:paraId="73C7E099" w14:textId="766ECE5A" w:rsidR="00C21C5E" w:rsidRPr="00E920B1" w:rsidRDefault="776DF801" w:rsidP="00E920B1">
      <w:pPr>
        <w:pStyle w:val="Vahedeta"/>
        <w:jc w:val="both"/>
        <w:rPr>
          <w:rFonts w:cs="Times New Roman"/>
          <w:color w:val="202020"/>
          <w:szCs w:val="24"/>
        </w:rPr>
      </w:pPr>
      <w:r w:rsidRPr="00E920B1">
        <w:rPr>
          <w:rFonts w:cs="Times New Roman"/>
          <w:color w:val="202020"/>
          <w:szCs w:val="24"/>
        </w:rPr>
        <w:t>(1) Kaitsevägi võib valdaja nõusolekuta kontrollida meeleliselt või tehnilise vahendi või teenistuskoera abil vallasasja, sealhulgas avada uksi ja kõrvaldada muid takistusi, kui:</w:t>
      </w:r>
    </w:p>
    <w:p w14:paraId="1304F7E0" w14:textId="77777777" w:rsidR="00C21C5E" w:rsidRPr="00E920B1" w:rsidRDefault="776DF801" w:rsidP="00E920B1">
      <w:pPr>
        <w:pStyle w:val="Vahedeta"/>
        <w:jc w:val="both"/>
        <w:rPr>
          <w:rFonts w:cs="Times New Roman"/>
          <w:color w:val="202020"/>
          <w:szCs w:val="24"/>
        </w:rPr>
      </w:pPr>
      <w:r w:rsidRPr="00E920B1">
        <w:rPr>
          <w:rFonts w:cs="Times New Roman"/>
          <w:color w:val="202020"/>
          <w:szCs w:val="24"/>
        </w:rPr>
        <w:t>1) seda kannab kaasas isik, kes siseneb julgeolekualale või lahkub sellelt;</w:t>
      </w:r>
    </w:p>
    <w:p w14:paraId="69B45584" w14:textId="6236EF0D" w:rsidR="00C21C5E" w:rsidRPr="00E920B1" w:rsidRDefault="001D7555" w:rsidP="00E920B1">
      <w:pPr>
        <w:pStyle w:val="Vahedeta"/>
        <w:jc w:val="both"/>
        <w:rPr>
          <w:rFonts w:cs="Times New Roman"/>
          <w:color w:val="202020"/>
          <w:szCs w:val="24"/>
        </w:rPr>
      </w:pPr>
      <w:r w:rsidRPr="00E920B1">
        <w:rPr>
          <w:rFonts w:cs="Times New Roman"/>
          <w:color w:val="202020"/>
          <w:szCs w:val="24"/>
        </w:rPr>
        <w:t>2) seda kannab kaasas isik, kelle suhtes võib käesoleva seaduse § 54</w:t>
      </w:r>
      <w:r w:rsidR="00842CBF" w:rsidRPr="00E920B1">
        <w:rPr>
          <w:rFonts w:cs="Times New Roman"/>
          <w:color w:val="202020"/>
          <w:szCs w:val="24"/>
          <w:bdr w:val="none" w:sz="0" w:space="0" w:color="auto" w:frame="1"/>
          <w:vertAlign w:val="superscript"/>
        </w:rPr>
        <w:t>8</w:t>
      </w:r>
      <w:r w:rsidRPr="00E920B1">
        <w:rPr>
          <w:rFonts w:cs="Times New Roman"/>
          <w:color w:val="202020"/>
          <w:szCs w:val="24"/>
        </w:rPr>
        <w:t> alusel teostada turvakontrolli;</w:t>
      </w:r>
    </w:p>
    <w:p w14:paraId="28F05653" w14:textId="4BE6FD60" w:rsidR="001D7555" w:rsidRPr="00E920B1" w:rsidRDefault="001D7555" w:rsidP="00E920B1">
      <w:pPr>
        <w:pStyle w:val="Vahedeta"/>
        <w:jc w:val="both"/>
        <w:rPr>
          <w:rFonts w:cs="Times New Roman"/>
          <w:color w:val="202020"/>
          <w:szCs w:val="24"/>
        </w:rPr>
      </w:pPr>
      <w:r w:rsidRPr="00E920B1">
        <w:rPr>
          <w:rFonts w:cs="Times New Roman"/>
          <w:color w:val="202020"/>
          <w:szCs w:val="24"/>
        </w:rPr>
        <w:t>3)</w:t>
      </w:r>
      <w:r w:rsidRPr="00E920B1">
        <w:rPr>
          <w:rStyle w:val="tyhik"/>
          <w:rFonts w:cs="Times New Roman"/>
          <w:color w:val="202020"/>
          <w:szCs w:val="24"/>
          <w:bdr w:val="none" w:sz="0" w:space="0" w:color="auto" w:frame="1"/>
        </w:rPr>
        <w:t xml:space="preserve"> </w:t>
      </w:r>
      <w:r w:rsidRPr="00E920B1">
        <w:rPr>
          <w:rFonts w:cs="Times New Roman"/>
          <w:color w:val="202020"/>
          <w:szCs w:val="24"/>
        </w:rPr>
        <w:t>see on vajalik julgeolekuala või teenistujaid ähvardava kõrgendatud ohu väljaselgitamiseks või vahetu kõrgendatud ohu tõrjumiseks ning isik viibib julgeolekualal või selle vahetus läheduses.</w:t>
      </w:r>
    </w:p>
    <w:p w14:paraId="05F0836C" w14:textId="77777777" w:rsidR="00E92ED2" w:rsidRPr="00E920B1" w:rsidRDefault="00E92ED2" w:rsidP="00E920B1">
      <w:pPr>
        <w:pStyle w:val="Vahedeta"/>
        <w:jc w:val="both"/>
        <w:rPr>
          <w:rFonts w:cs="Times New Roman"/>
          <w:color w:val="202020"/>
          <w:szCs w:val="24"/>
        </w:rPr>
      </w:pPr>
    </w:p>
    <w:p w14:paraId="272C75B6" w14:textId="77777777" w:rsidR="001D7555" w:rsidRPr="00E920B1" w:rsidRDefault="001D7555" w:rsidP="00E920B1">
      <w:pPr>
        <w:pStyle w:val="Vahedeta"/>
        <w:jc w:val="both"/>
        <w:rPr>
          <w:rFonts w:cs="Times New Roman"/>
          <w:color w:val="202020"/>
          <w:szCs w:val="24"/>
        </w:rPr>
      </w:pPr>
      <w:r w:rsidRPr="00E920B1">
        <w:rPr>
          <w:rFonts w:cs="Times New Roman"/>
          <w:color w:val="202020"/>
          <w:szCs w:val="24"/>
        </w:rPr>
        <w:t>(2) Vallasasja läbivaatusele kohaldatakse korrakaitseseaduse § 49 lõigetes 2–4, 5</w:t>
      </w:r>
      <w:r w:rsidRPr="00E920B1">
        <w:rPr>
          <w:rFonts w:cs="Times New Roman"/>
          <w:color w:val="202020"/>
          <w:szCs w:val="24"/>
          <w:bdr w:val="none" w:sz="0" w:space="0" w:color="auto" w:frame="1"/>
          <w:vertAlign w:val="superscript"/>
        </w:rPr>
        <w:t>1</w:t>
      </w:r>
      <w:r w:rsidRPr="00E920B1">
        <w:rPr>
          <w:rFonts w:cs="Times New Roman"/>
          <w:color w:val="202020"/>
          <w:szCs w:val="24"/>
        </w:rPr>
        <w:t> ja 6 sätestatut.</w:t>
      </w:r>
    </w:p>
    <w:p w14:paraId="6FAC8C80" w14:textId="77777777" w:rsidR="001D7555" w:rsidRPr="00E920B1" w:rsidRDefault="001D7555" w:rsidP="00E920B1">
      <w:pPr>
        <w:pStyle w:val="Vahedeta"/>
        <w:jc w:val="both"/>
        <w:rPr>
          <w:rFonts w:cs="Times New Roman"/>
          <w:color w:val="202020"/>
          <w:szCs w:val="24"/>
        </w:rPr>
      </w:pPr>
    </w:p>
    <w:p w14:paraId="4996EBFB" w14:textId="4FD92274" w:rsidR="001D7555" w:rsidRPr="00E920B1" w:rsidRDefault="776DF801" w:rsidP="00E920B1">
      <w:pPr>
        <w:pStyle w:val="Vahedeta"/>
        <w:jc w:val="both"/>
        <w:rPr>
          <w:rFonts w:cs="Times New Roman"/>
          <w:b/>
          <w:bCs/>
          <w:color w:val="000000" w:themeColor="text1"/>
          <w:szCs w:val="24"/>
        </w:rPr>
      </w:pPr>
      <w:r w:rsidRPr="00E920B1">
        <w:rPr>
          <w:rFonts w:cs="Times New Roman"/>
          <w:b/>
          <w:bCs/>
          <w:color w:val="202020"/>
          <w:szCs w:val="24"/>
        </w:rPr>
        <w:t xml:space="preserve">§ </w:t>
      </w:r>
      <w:r w:rsidR="009A45E5" w:rsidRPr="00E920B1">
        <w:rPr>
          <w:rFonts w:cs="Times New Roman"/>
          <w:b/>
          <w:bCs/>
          <w:color w:val="202020"/>
          <w:szCs w:val="24"/>
        </w:rPr>
        <w:t>54</w:t>
      </w:r>
      <w:r w:rsidR="009A45E5" w:rsidRPr="00E920B1">
        <w:rPr>
          <w:rFonts w:cs="Times New Roman"/>
          <w:b/>
          <w:bCs/>
          <w:color w:val="202020"/>
          <w:szCs w:val="24"/>
          <w:vertAlign w:val="superscript"/>
        </w:rPr>
        <w:t>11</w:t>
      </w:r>
      <w:r w:rsidRPr="00E920B1">
        <w:rPr>
          <w:rFonts w:cs="Times New Roman"/>
          <w:b/>
          <w:bCs/>
          <w:color w:val="202020"/>
          <w:szCs w:val="24"/>
        </w:rPr>
        <w:t>.</w:t>
      </w:r>
      <w:r w:rsidRPr="00E920B1">
        <w:rPr>
          <w:rFonts w:cs="Times New Roman"/>
          <w:b/>
          <w:bCs/>
          <w:color w:val="202020"/>
          <w:szCs w:val="24"/>
          <w:vertAlign w:val="superscript"/>
        </w:rPr>
        <w:t xml:space="preserve"> </w:t>
      </w:r>
      <w:r w:rsidRPr="00E920B1">
        <w:rPr>
          <w:rFonts w:cs="Times New Roman"/>
          <w:b/>
          <w:bCs/>
          <w:color w:val="000000" w:themeColor="text1"/>
          <w:szCs w:val="24"/>
        </w:rPr>
        <w:t xml:space="preserve">Vallasasja </w:t>
      </w:r>
      <w:proofErr w:type="spellStart"/>
      <w:r w:rsidRPr="00E920B1">
        <w:rPr>
          <w:rFonts w:cs="Times New Roman"/>
          <w:b/>
          <w:bCs/>
          <w:color w:val="000000" w:themeColor="text1"/>
          <w:szCs w:val="24"/>
        </w:rPr>
        <w:t>hoiulevõtmine</w:t>
      </w:r>
      <w:proofErr w:type="spellEnd"/>
    </w:p>
    <w:p w14:paraId="6BBE6BAB" w14:textId="77777777" w:rsidR="00625375" w:rsidRPr="00E920B1" w:rsidRDefault="00625375" w:rsidP="00E920B1">
      <w:pPr>
        <w:pStyle w:val="Vahedeta"/>
        <w:jc w:val="both"/>
        <w:rPr>
          <w:rFonts w:cs="Times New Roman"/>
          <w:szCs w:val="24"/>
        </w:rPr>
      </w:pPr>
    </w:p>
    <w:p w14:paraId="3DE7E229" w14:textId="6F391E07" w:rsidR="001D7555" w:rsidRPr="00E920B1" w:rsidRDefault="00B2454F" w:rsidP="00E920B1">
      <w:pPr>
        <w:pStyle w:val="Vahedeta"/>
        <w:jc w:val="both"/>
        <w:rPr>
          <w:rFonts w:cs="Times New Roman"/>
          <w:color w:val="202020"/>
          <w:szCs w:val="24"/>
        </w:rPr>
      </w:pPr>
      <w:r w:rsidRPr="00E920B1">
        <w:rPr>
          <w:rFonts w:cs="Times New Roman"/>
          <w:color w:val="202020"/>
          <w:szCs w:val="24"/>
        </w:rPr>
        <w:t xml:space="preserve">(1) </w:t>
      </w:r>
      <w:r w:rsidR="776DF801" w:rsidRPr="00E920B1">
        <w:rPr>
          <w:rFonts w:cs="Times New Roman"/>
          <w:color w:val="202020"/>
          <w:szCs w:val="24"/>
        </w:rPr>
        <w:t>Kaitsevägi võib võtta vallasasja hoiule:</w:t>
      </w:r>
      <w:bookmarkStart w:id="50" w:name="para34b8lg1p1"/>
    </w:p>
    <w:bookmarkEnd w:id="50"/>
    <w:p w14:paraId="03DC20E8" w14:textId="22667169" w:rsidR="001D7555" w:rsidRPr="00E920B1" w:rsidRDefault="776DF801" w:rsidP="00E920B1">
      <w:pPr>
        <w:pStyle w:val="Vahedeta"/>
        <w:jc w:val="both"/>
        <w:rPr>
          <w:rFonts w:cs="Times New Roman"/>
          <w:color w:val="202020"/>
          <w:szCs w:val="24"/>
        </w:rPr>
      </w:pPr>
      <w:r w:rsidRPr="00E920B1">
        <w:rPr>
          <w:rFonts w:cs="Times New Roman"/>
          <w:color w:val="202020"/>
          <w:szCs w:val="24"/>
        </w:rPr>
        <w:t>1) julgeolekuala või teenistujaid ähvardava vahetu ohu tõrjumiseks või nende vastu suunatud ründe lõpetamiseks;</w:t>
      </w:r>
    </w:p>
    <w:p w14:paraId="26D8A459" w14:textId="79A55F8C" w:rsidR="00F9500C" w:rsidRDefault="776DF801" w:rsidP="00E920B1">
      <w:pPr>
        <w:pStyle w:val="Vahedeta"/>
        <w:jc w:val="both"/>
        <w:rPr>
          <w:rFonts w:cs="Times New Roman"/>
          <w:color w:val="202020"/>
          <w:szCs w:val="24"/>
        </w:rPr>
      </w:pPr>
      <w:r w:rsidRPr="00E920B1">
        <w:rPr>
          <w:rFonts w:cs="Times New Roman"/>
          <w:color w:val="202020"/>
          <w:szCs w:val="24"/>
        </w:rPr>
        <w:t>2) kui asja</w:t>
      </w:r>
      <w:r w:rsidR="009A45E5" w:rsidRPr="00E920B1">
        <w:rPr>
          <w:rFonts w:cs="Times New Roman"/>
          <w:color w:val="202020"/>
          <w:szCs w:val="24"/>
        </w:rPr>
        <w:t xml:space="preserve"> või ainet</w:t>
      </w:r>
      <w:r w:rsidRPr="00E920B1">
        <w:rPr>
          <w:rFonts w:cs="Times New Roman"/>
          <w:color w:val="202020"/>
          <w:szCs w:val="24"/>
        </w:rPr>
        <w:t xml:space="preserve"> valdab isik, kes on käesoleva seaduse § 55 alusel kinni peetud, ning on oht, et isik kasutab asja </w:t>
      </w:r>
      <w:r w:rsidR="009A45E5" w:rsidRPr="00E920B1">
        <w:rPr>
          <w:rFonts w:cs="Times New Roman"/>
          <w:color w:val="202020"/>
          <w:szCs w:val="24"/>
        </w:rPr>
        <w:t xml:space="preserve">või ainet </w:t>
      </w:r>
      <w:r w:rsidRPr="00E920B1">
        <w:rPr>
          <w:rFonts w:cs="Times New Roman"/>
          <w:color w:val="202020"/>
          <w:szCs w:val="24"/>
        </w:rPr>
        <w:t>enda või teise isiku tapmiseks või vigastamiseks või võõra asja kahjustamiseks või põgenemiseks;</w:t>
      </w:r>
    </w:p>
    <w:p w14:paraId="1AF4268D" w14:textId="23BA4B4C" w:rsidR="00104069" w:rsidRPr="00E920B1" w:rsidRDefault="001D7555" w:rsidP="00E920B1">
      <w:pPr>
        <w:pStyle w:val="Vahedeta"/>
        <w:jc w:val="both"/>
        <w:rPr>
          <w:rFonts w:cs="Times New Roman"/>
          <w:color w:val="202020"/>
          <w:szCs w:val="24"/>
        </w:rPr>
      </w:pPr>
      <w:r w:rsidRPr="00E920B1">
        <w:rPr>
          <w:rFonts w:cs="Times New Roman"/>
          <w:color w:val="202020"/>
          <w:szCs w:val="24"/>
        </w:rPr>
        <w:t>3) kui käesoleva seaduse § 54</w:t>
      </w:r>
      <w:r w:rsidR="00842CBF" w:rsidRPr="00E920B1">
        <w:rPr>
          <w:rFonts w:cs="Times New Roman"/>
          <w:color w:val="202020"/>
          <w:szCs w:val="24"/>
          <w:bdr w:val="none" w:sz="0" w:space="0" w:color="auto" w:frame="1"/>
          <w:vertAlign w:val="superscript"/>
        </w:rPr>
        <w:t>8</w:t>
      </w:r>
      <w:r w:rsidRPr="00E920B1">
        <w:rPr>
          <w:rFonts w:cs="Times New Roman"/>
          <w:color w:val="202020"/>
          <w:szCs w:val="24"/>
          <w:bdr w:val="none" w:sz="0" w:space="0" w:color="auto" w:frame="1"/>
          <w:vertAlign w:val="superscript"/>
        </w:rPr>
        <w:t xml:space="preserve"> </w:t>
      </w:r>
      <w:r w:rsidRPr="00E920B1">
        <w:rPr>
          <w:rFonts w:cs="Times New Roman"/>
          <w:color w:val="202020"/>
          <w:szCs w:val="24"/>
        </w:rPr>
        <w:t>alusel teostatud turvakontrolli käigus on tuvastatud asi</w:t>
      </w:r>
      <w:r w:rsidR="00BF76F2" w:rsidRPr="00E920B1">
        <w:rPr>
          <w:rFonts w:cs="Times New Roman"/>
          <w:color w:val="202020"/>
          <w:szCs w:val="24"/>
        </w:rPr>
        <w:t xml:space="preserve"> või aine</w:t>
      </w:r>
      <w:r w:rsidRPr="00E920B1">
        <w:rPr>
          <w:rFonts w:cs="Times New Roman"/>
          <w:color w:val="202020"/>
          <w:szCs w:val="24"/>
        </w:rPr>
        <w:t>, mis ei ole seadusega keelatud, kuid võib ohustada isikut ennast või teist isikut või kahjustada Kaitseväe ülesannete täitmist;</w:t>
      </w:r>
    </w:p>
    <w:p w14:paraId="51FB2293" w14:textId="5A579D50" w:rsidR="00104069" w:rsidRPr="00E920B1" w:rsidRDefault="001D7555" w:rsidP="00E920B1">
      <w:pPr>
        <w:pStyle w:val="Vahedeta"/>
        <w:jc w:val="both"/>
        <w:rPr>
          <w:rFonts w:cs="Times New Roman"/>
          <w:color w:val="202020"/>
          <w:szCs w:val="24"/>
        </w:rPr>
      </w:pPr>
      <w:r w:rsidRPr="00E920B1">
        <w:rPr>
          <w:rFonts w:cs="Times New Roman"/>
          <w:color w:val="202020"/>
          <w:szCs w:val="24"/>
        </w:rPr>
        <w:t xml:space="preserve">4) kui vallasasja on lubatud käesoleva seaduse § </w:t>
      </w:r>
      <w:r w:rsidR="009A45E5" w:rsidRPr="00E920B1">
        <w:rPr>
          <w:rFonts w:cs="Times New Roman"/>
          <w:color w:val="202020"/>
          <w:szCs w:val="24"/>
        </w:rPr>
        <w:t>54</w:t>
      </w:r>
      <w:r w:rsidR="009A45E5" w:rsidRPr="00E920B1">
        <w:rPr>
          <w:rFonts w:cs="Times New Roman"/>
          <w:color w:val="202020"/>
          <w:szCs w:val="24"/>
          <w:bdr w:val="none" w:sz="0" w:space="0" w:color="auto" w:frame="1"/>
          <w:vertAlign w:val="superscript"/>
        </w:rPr>
        <w:t>10</w:t>
      </w:r>
      <w:r w:rsidR="009A45E5" w:rsidRPr="00E920B1">
        <w:rPr>
          <w:rFonts w:cs="Times New Roman"/>
          <w:color w:val="202020"/>
          <w:szCs w:val="24"/>
        </w:rPr>
        <w:t xml:space="preserve"> </w:t>
      </w:r>
      <w:r w:rsidRPr="00E920B1">
        <w:rPr>
          <w:rFonts w:cs="Times New Roman"/>
          <w:color w:val="202020"/>
          <w:szCs w:val="24"/>
        </w:rPr>
        <w:t xml:space="preserve">alusel läbi vaadata ning </w:t>
      </w:r>
      <w:proofErr w:type="spellStart"/>
      <w:r w:rsidRPr="00E920B1">
        <w:rPr>
          <w:rFonts w:cs="Times New Roman"/>
          <w:color w:val="202020"/>
          <w:szCs w:val="24"/>
        </w:rPr>
        <w:t>hoiulevõtmine</w:t>
      </w:r>
      <w:proofErr w:type="spellEnd"/>
      <w:r w:rsidRPr="00E920B1">
        <w:rPr>
          <w:rFonts w:cs="Times New Roman"/>
          <w:color w:val="202020"/>
          <w:szCs w:val="24"/>
        </w:rPr>
        <w:t xml:space="preserve"> on vajalik, et võtta vallasasja kohta proov</w:t>
      </w:r>
      <w:del w:id="51" w:author="Moonika Kuusk - JUSTDIGI" w:date="2026-01-14T10:56:00Z" w16du:dateUtc="2026-01-14T08:56:00Z">
        <w:r w:rsidRPr="00E920B1">
          <w:rPr>
            <w:rFonts w:cs="Times New Roman"/>
            <w:color w:val="202020"/>
            <w:szCs w:val="24"/>
          </w:rPr>
          <w:delText>i</w:delText>
        </w:r>
      </w:del>
      <w:r w:rsidRPr="00E920B1">
        <w:rPr>
          <w:rFonts w:cs="Times New Roman"/>
          <w:color w:val="202020"/>
          <w:szCs w:val="24"/>
        </w:rPr>
        <w:t>, samuti te</w:t>
      </w:r>
      <w:ins w:id="52" w:author="Moonika Kuusk - JUSTDIGI" w:date="2026-01-14T10:57:00Z" w16du:dateUtc="2026-01-14T08:57:00Z">
        <w:r w:rsidR="003D40F2">
          <w:rPr>
            <w:rFonts w:cs="Times New Roman"/>
            <w:color w:val="202020"/>
            <w:szCs w:val="24"/>
          </w:rPr>
          <w:t>h</w:t>
        </w:r>
      </w:ins>
      <w:del w:id="53" w:author="Moonika Kuusk - JUSTDIGI" w:date="2026-01-14T10:57:00Z" w16du:dateUtc="2026-01-14T08:57:00Z">
        <w:r w:rsidRPr="00E920B1" w:rsidDel="003D40F2">
          <w:rPr>
            <w:rFonts w:cs="Times New Roman"/>
            <w:color w:val="202020"/>
            <w:szCs w:val="24"/>
          </w:rPr>
          <w:delText>ostad</w:delText>
        </w:r>
      </w:del>
      <w:r w:rsidRPr="00E920B1">
        <w:rPr>
          <w:rFonts w:cs="Times New Roman"/>
          <w:color w:val="202020"/>
          <w:szCs w:val="24"/>
        </w:rPr>
        <w:t xml:space="preserve">a vallasasja mõõtmisi või </w:t>
      </w:r>
      <w:del w:id="54" w:author="Moonika Kuusk - JUSTDIGI" w:date="2026-01-14T10:57:00Z" w16du:dateUtc="2026-01-14T08:57:00Z">
        <w:r w:rsidRPr="00E920B1">
          <w:rPr>
            <w:rFonts w:cs="Times New Roman"/>
            <w:color w:val="202020"/>
            <w:szCs w:val="24"/>
          </w:rPr>
          <w:delText xml:space="preserve">teha </w:delText>
        </w:r>
      </w:del>
      <w:r w:rsidRPr="00E920B1">
        <w:rPr>
          <w:rFonts w:cs="Times New Roman"/>
          <w:color w:val="202020"/>
          <w:szCs w:val="24"/>
        </w:rPr>
        <w:t>ekspertiisi.</w:t>
      </w:r>
    </w:p>
    <w:p w14:paraId="5445F773" w14:textId="77777777" w:rsidR="00104069" w:rsidRPr="00E920B1" w:rsidRDefault="00104069" w:rsidP="00E920B1">
      <w:pPr>
        <w:pStyle w:val="Vahedeta"/>
        <w:jc w:val="both"/>
        <w:rPr>
          <w:rFonts w:cs="Times New Roman"/>
          <w:color w:val="202020"/>
          <w:szCs w:val="24"/>
        </w:rPr>
      </w:pPr>
    </w:p>
    <w:p w14:paraId="23D62A82" w14:textId="4986D27E" w:rsidR="00104069" w:rsidRPr="00E920B1" w:rsidRDefault="776DF801" w:rsidP="00E920B1">
      <w:pPr>
        <w:pStyle w:val="Vahedeta"/>
        <w:jc w:val="both"/>
        <w:rPr>
          <w:rFonts w:cs="Times New Roman"/>
          <w:color w:val="202020"/>
          <w:szCs w:val="24"/>
        </w:rPr>
      </w:pPr>
      <w:r w:rsidRPr="00E920B1">
        <w:rPr>
          <w:rFonts w:cs="Times New Roman"/>
          <w:color w:val="202020"/>
          <w:szCs w:val="24"/>
        </w:rPr>
        <w:t xml:space="preserve">(2) Vallasasja </w:t>
      </w:r>
      <w:proofErr w:type="spellStart"/>
      <w:r w:rsidRPr="00E920B1">
        <w:rPr>
          <w:rFonts w:cs="Times New Roman"/>
          <w:color w:val="202020"/>
          <w:szCs w:val="24"/>
        </w:rPr>
        <w:t>hoiulevõtmisele</w:t>
      </w:r>
      <w:proofErr w:type="spellEnd"/>
      <w:r w:rsidRPr="00E920B1">
        <w:rPr>
          <w:rFonts w:cs="Times New Roman"/>
          <w:color w:val="202020"/>
          <w:szCs w:val="24"/>
        </w:rPr>
        <w:t xml:space="preserve"> kohaldatakse korrakaitseseaduse § 52 lõigetes </w:t>
      </w:r>
      <w:r w:rsidR="00830273" w:rsidRPr="00E920B1">
        <w:rPr>
          <w:rFonts w:cs="Times New Roman"/>
          <w:color w:val="202020"/>
          <w:szCs w:val="24"/>
        </w:rPr>
        <w:t>3</w:t>
      </w:r>
      <w:r w:rsidR="007952D7" w:rsidRPr="00E920B1">
        <w:rPr>
          <w:rFonts w:cs="Times New Roman"/>
          <w:color w:val="202020"/>
          <w:szCs w:val="24"/>
        </w:rPr>
        <w:t xml:space="preserve"> ja </w:t>
      </w:r>
      <w:r w:rsidRPr="00E920B1">
        <w:rPr>
          <w:rFonts w:cs="Times New Roman"/>
          <w:color w:val="202020"/>
          <w:szCs w:val="24"/>
        </w:rPr>
        <w:t>4 sätestatut.</w:t>
      </w:r>
    </w:p>
    <w:p w14:paraId="16440CDF" w14:textId="77777777" w:rsidR="00104069" w:rsidRPr="00E920B1" w:rsidRDefault="00104069" w:rsidP="00E920B1">
      <w:pPr>
        <w:pStyle w:val="Vahedeta"/>
        <w:jc w:val="both"/>
        <w:rPr>
          <w:rFonts w:cs="Times New Roman"/>
          <w:color w:val="202020"/>
          <w:szCs w:val="24"/>
        </w:rPr>
      </w:pPr>
    </w:p>
    <w:p w14:paraId="5DE74E8B" w14:textId="6E96478E" w:rsidR="009A45E5" w:rsidRPr="00E920B1" w:rsidRDefault="009A45E5" w:rsidP="00E920B1">
      <w:pPr>
        <w:pStyle w:val="Vahedeta"/>
        <w:jc w:val="both"/>
        <w:rPr>
          <w:rFonts w:cs="Times New Roman"/>
          <w:color w:val="202020"/>
          <w:szCs w:val="24"/>
        </w:rPr>
      </w:pPr>
      <w:r w:rsidRPr="00E920B1">
        <w:rPr>
          <w:rFonts w:cs="Times New Roman"/>
          <w:color w:val="202020"/>
          <w:szCs w:val="24"/>
        </w:rPr>
        <w:t>(3) Kui isik antakse üle Politsei- ja Piirivalveametile või muule pädevale korrakaitseorganile, antakse üldjuhul koos kinnipeetud isikuga üle ka isiku või tema asja läbivaatusel hoiule võetud asi või aine. Isiku vabastamisel tagastatakse talle asi või aine viivitamata, välja arvatud juhul, kui asja või aine omamiseks on vajalik luba, mis isikul puudub.</w:t>
      </w:r>
    </w:p>
    <w:p w14:paraId="265BB842" w14:textId="77777777" w:rsidR="00E92ED2" w:rsidRPr="00E920B1" w:rsidRDefault="00E92ED2" w:rsidP="00E920B1">
      <w:pPr>
        <w:pStyle w:val="Vahedeta"/>
        <w:jc w:val="both"/>
        <w:rPr>
          <w:rFonts w:cs="Times New Roman"/>
          <w:color w:val="202020"/>
          <w:szCs w:val="24"/>
        </w:rPr>
      </w:pPr>
    </w:p>
    <w:p w14:paraId="6025A35A" w14:textId="7AC9B2F8" w:rsidR="00F9500C" w:rsidRDefault="001D7555" w:rsidP="00E920B1">
      <w:pPr>
        <w:pStyle w:val="Vahedeta"/>
        <w:jc w:val="both"/>
        <w:rPr>
          <w:rFonts w:cs="Times New Roman"/>
          <w:b/>
          <w:bCs/>
          <w:color w:val="202020"/>
          <w:szCs w:val="24"/>
        </w:rPr>
      </w:pPr>
      <w:r w:rsidRPr="00E920B1">
        <w:rPr>
          <w:rFonts w:cs="Times New Roman"/>
          <w:b/>
          <w:bCs/>
          <w:color w:val="202020"/>
          <w:szCs w:val="24"/>
        </w:rPr>
        <w:t xml:space="preserve">§ </w:t>
      </w:r>
      <w:bookmarkStart w:id="55" w:name="_Hlk214278856"/>
      <w:r w:rsidR="00BF6693" w:rsidRPr="00E920B1">
        <w:rPr>
          <w:rFonts w:cs="Times New Roman"/>
          <w:b/>
          <w:bCs/>
          <w:color w:val="202020"/>
          <w:szCs w:val="24"/>
        </w:rPr>
        <w:t>54</w:t>
      </w:r>
      <w:r w:rsidR="00BF6693" w:rsidRPr="00E920B1">
        <w:rPr>
          <w:rFonts w:cs="Times New Roman"/>
          <w:b/>
          <w:bCs/>
          <w:color w:val="202020"/>
          <w:szCs w:val="24"/>
          <w:vertAlign w:val="superscript"/>
        </w:rPr>
        <w:t>12</w:t>
      </w:r>
      <w:bookmarkEnd w:id="55"/>
      <w:r w:rsidRPr="00E920B1">
        <w:rPr>
          <w:rFonts w:cs="Times New Roman"/>
          <w:b/>
          <w:bCs/>
          <w:color w:val="202020"/>
          <w:szCs w:val="24"/>
        </w:rPr>
        <w:t xml:space="preserve">. </w:t>
      </w:r>
      <w:r w:rsidRPr="00E920B1" w:rsidDel="00CE3FD3">
        <w:rPr>
          <w:rFonts w:cs="Times New Roman"/>
          <w:b/>
          <w:bCs/>
          <w:color w:val="202020"/>
          <w:szCs w:val="24"/>
        </w:rPr>
        <w:t xml:space="preserve">Isikuandmete töötlemine </w:t>
      </w:r>
      <w:r w:rsidR="006708F8" w:rsidRPr="00E920B1">
        <w:rPr>
          <w:rFonts w:cs="Times New Roman"/>
          <w:b/>
          <w:bCs/>
          <w:color w:val="202020"/>
          <w:szCs w:val="24"/>
        </w:rPr>
        <w:t>pilti ja heli edastava või salvestava jälgimisseadmestiku ning liikuvkaamera kasutamisega</w:t>
      </w:r>
    </w:p>
    <w:p w14:paraId="4DC5D689" w14:textId="05DA31F2" w:rsidR="00E92ED2" w:rsidRPr="00E920B1" w:rsidRDefault="00E92ED2" w:rsidP="00E920B1">
      <w:pPr>
        <w:pStyle w:val="Vahedeta"/>
        <w:jc w:val="both"/>
        <w:rPr>
          <w:rFonts w:cs="Times New Roman"/>
          <w:b/>
          <w:bCs/>
          <w:color w:val="202020"/>
          <w:szCs w:val="24"/>
        </w:rPr>
      </w:pPr>
    </w:p>
    <w:p w14:paraId="16020655" w14:textId="7F96B066" w:rsidR="00104069" w:rsidRPr="00E920B1" w:rsidRDefault="006708F8" w:rsidP="00E920B1">
      <w:pPr>
        <w:pStyle w:val="Vahedeta"/>
        <w:jc w:val="both"/>
        <w:rPr>
          <w:rFonts w:cs="Times New Roman"/>
          <w:color w:val="202020"/>
          <w:szCs w:val="24"/>
        </w:rPr>
      </w:pPr>
      <w:r w:rsidRPr="00E920B1">
        <w:rPr>
          <w:rFonts w:cs="Times New Roman"/>
          <w:color w:val="202020"/>
          <w:szCs w:val="24"/>
        </w:rPr>
        <w:t xml:space="preserve">(1) </w:t>
      </w:r>
      <w:r w:rsidR="001D7555" w:rsidRPr="00E920B1">
        <w:rPr>
          <w:rFonts w:cs="Times New Roman"/>
          <w:color w:val="202020"/>
          <w:szCs w:val="24"/>
        </w:rPr>
        <w:t>Kaitsevägi võib julgeolekualal ja selle vahetus läheduses toimuva jälgimiseks kasutada pilti</w:t>
      </w:r>
      <w:r w:rsidR="001D5E2F" w:rsidRPr="00E920B1">
        <w:rPr>
          <w:rFonts w:cs="Times New Roman"/>
          <w:color w:val="202020"/>
          <w:szCs w:val="24"/>
        </w:rPr>
        <w:t xml:space="preserve"> </w:t>
      </w:r>
      <w:r w:rsidR="001D7555" w:rsidRPr="00E920B1">
        <w:rPr>
          <w:rFonts w:cs="Times New Roman"/>
          <w:color w:val="202020"/>
          <w:szCs w:val="24"/>
        </w:rPr>
        <w:t>edastavat või salvestavat jälgimisseadmestikku</w:t>
      </w:r>
      <w:r w:rsidR="001D5E2F" w:rsidRPr="00E920B1">
        <w:rPr>
          <w:rFonts w:cs="Times New Roman"/>
          <w:color w:val="202020"/>
          <w:szCs w:val="24"/>
        </w:rPr>
        <w:t xml:space="preserve"> ning</w:t>
      </w:r>
      <w:r w:rsidR="00943276" w:rsidRPr="00E920B1">
        <w:rPr>
          <w:rFonts w:cs="Times New Roman"/>
          <w:color w:val="202020"/>
          <w:szCs w:val="24"/>
        </w:rPr>
        <w:t xml:space="preserve"> pilti ja heli salvestavat</w:t>
      </w:r>
      <w:r w:rsidR="001D5E2F" w:rsidRPr="00E920B1">
        <w:rPr>
          <w:rFonts w:cs="Times New Roman"/>
          <w:color w:val="202020"/>
          <w:szCs w:val="24"/>
        </w:rPr>
        <w:t xml:space="preserve"> liikuvkaamerat</w:t>
      </w:r>
      <w:r w:rsidR="00F02F6E" w:rsidRPr="00E920B1">
        <w:rPr>
          <w:rFonts w:cs="Times New Roman"/>
          <w:color w:val="202020"/>
          <w:szCs w:val="24"/>
        </w:rPr>
        <w:t xml:space="preserve"> </w:t>
      </w:r>
      <w:r w:rsidR="00FB644B" w:rsidRPr="00E920B1">
        <w:rPr>
          <w:rFonts w:cs="Times New Roman"/>
          <w:color w:val="202020"/>
          <w:szCs w:val="24"/>
        </w:rPr>
        <w:t xml:space="preserve">teabe salvestamiseks </w:t>
      </w:r>
      <w:r w:rsidR="00F02F6E" w:rsidRPr="00E920B1">
        <w:rPr>
          <w:rFonts w:cs="Times New Roman"/>
          <w:color w:val="202020"/>
          <w:szCs w:val="24"/>
        </w:rPr>
        <w:t xml:space="preserve">(edaspidi koos </w:t>
      </w:r>
      <w:r w:rsidR="00F02F6E" w:rsidRPr="00E920B1">
        <w:rPr>
          <w:rFonts w:cs="Times New Roman"/>
          <w:i/>
          <w:iCs/>
          <w:color w:val="202020"/>
          <w:szCs w:val="24"/>
        </w:rPr>
        <w:t>salvestis</w:t>
      </w:r>
      <w:r w:rsidR="00F02F6E" w:rsidRPr="00E920B1">
        <w:rPr>
          <w:rFonts w:cs="Times New Roman"/>
          <w:color w:val="202020"/>
          <w:szCs w:val="24"/>
        </w:rPr>
        <w:t>)</w:t>
      </w:r>
      <w:r w:rsidR="001D7555" w:rsidRPr="00E920B1">
        <w:rPr>
          <w:rFonts w:cs="Times New Roman"/>
          <w:color w:val="202020"/>
          <w:szCs w:val="24"/>
        </w:rPr>
        <w:t>, kui see on vajalik julgeolekuala või teenistujaid ähvardava ohu ennetamiseks, väljaselgitamiseks või tõrjumiseks või nende vastu suunatud ründe lõpetamiseks.</w:t>
      </w:r>
    </w:p>
    <w:p w14:paraId="6372DB92" w14:textId="77777777" w:rsidR="00104069" w:rsidRPr="00E920B1" w:rsidRDefault="00104069" w:rsidP="00E920B1">
      <w:pPr>
        <w:pStyle w:val="Vahedeta"/>
        <w:jc w:val="both"/>
        <w:rPr>
          <w:rFonts w:cs="Times New Roman"/>
          <w:color w:val="202020"/>
          <w:szCs w:val="24"/>
        </w:rPr>
      </w:pPr>
    </w:p>
    <w:p w14:paraId="597B6C27" w14:textId="26E3D738" w:rsidR="00104069" w:rsidRPr="00E920B1" w:rsidRDefault="001D5E2F"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w:t>
      </w:r>
      <w:r w:rsidR="006708F8" w:rsidRPr="00E920B1">
        <w:rPr>
          <w:rFonts w:eastAsia="Aptos" w:cs="Times New Roman"/>
          <w:szCs w:val="24"/>
          <w14:ligatures w14:val="standardContextual"/>
        </w:rPr>
        <w:t>2</w:t>
      </w:r>
      <w:r w:rsidRPr="00E920B1">
        <w:rPr>
          <w:rFonts w:eastAsia="Aptos" w:cs="Times New Roman"/>
          <w:szCs w:val="24"/>
          <w14:ligatures w14:val="standardContextual"/>
        </w:rPr>
        <w:t xml:space="preserve">) Käesoleva </w:t>
      </w:r>
      <w:r w:rsidR="006708F8" w:rsidRPr="00E920B1">
        <w:rPr>
          <w:rFonts w:eastAsia="Aptos" w:cs="Times New Roman"/>
          <w:szCs w:val="24"/>
          <w14:ligatures w14:val="standardContextual"/>
        </w:rPr>
        <w:t>paragrahvi lõikes 1</w:t>
      </w:r>
      <w:r w:rsidRPr="00E920B1">
        <w:rPr>
          <w:rFonts w:eastAsia="Aptos" w:cs="Times New Roman"/>
          <w:szCs w:val="24"/>
          <w14:ligatures w14:val="standardContextual"/>
        </w:rPr>
        <w:t xml:space="preserve"> nimetatud </w:t>
      </w:r>
      <w:bookmarkStart w:id="56" w:name="_Hlk214279228"/>
      <w:r w:rsidRPr="00E920B1">
        <w:rPr>
          <w:rFonts w:eastAsia="Aptos" w:cs="Times New Roman"/>
          <w:szCs w:val="24"/>
          <w14:ligatures w14:val="standardContextual"/>
        </w:rPr>
        <w:t>salvestis</w:t>
      </w:r>
      <w:bookmarkEnd w:id="56"/>
      <w:r w:rsidR="00F02F6E" w:rsidRPr="00E920B1">
        <w:rPr>
          <w:rFonts w:eastAsia="Aptos" w:cs="Times New Roman"/>
          <w:szCs w:val="24"/>
          <w14:ligatures w14:val="standardContextual"/>
        </w:rPr>
        <w:t xml:space="preserve"> </w:t>
      </w:r>
      <w:r w:rsidRPr="00E920B1">
        <w:rPr>
          <w:rFonts w:eastAsia="Aptos" w:cs="Times New Roman"/>
          <w:szCs w:val="24"/>
          <w14:ligatures w14:val="standardContextual"/>
        </w:rPr>
        <w:t xml:space="preserve">on vahend, </w:t>
      </w:r>
      <w:r w:rsidR="006708F8" w:rsidRPr="00E920B1">
        <w:rPr>
          <w:rFonts w:eastAsia="Aptos" w:cs="Times New Roman"/>
          <w:szCs w:val="24"/>
          <w14:ligatures w14:val="standardContextual"/>
        </w:rPr>
        <w:t xml:space="preserve">mille </w:t>
      </w:r>
      <w:r w:rsidR="00CE3FD3" w:rsidRPr="00E920B1">
        <w:rPr>
          <w:rFonts w:eastAsia="Aptos" w:cs="Times New Roman"/>
          <w:szCs w:val="24"/>
          <w14:ligatures w14:val="standardContextual"/>
        </w:rPr>
        <w:t xml:space="preserve">abil </w:t>
      </w:r>
      <w:r w:rsidRPr="00E920B1">
        <w:rPr>
          <w:rFonts w:eastAsia="Aptos" w:cs="Times New Roman"/>
          <w:szCs w:val="24"/>
          <w14:ligatures w14:val="standardContextual"/>
        </w:rPr>
        <w:t>tuvasta</w:t>
      </w:r>
      <w:r w:rsidR="003563E1">
        <w:rPr>
          <w:rFonts w:eastAsia="Aptos" w:cs="Times New Roman"/>
          <w:szCs w:val="24"/>
          <w14:ligatures w14:val="standardContextual"/>
        </w:rPr>
        <w:t>takse</w:t>
      </w:r>
      <w:r w:rsidR="007F3281" w:rsidRPr="00E920B1">
        <w:rPr>
          <w:rFonts w:eastAsia="Aptos" w:cs="Times New Roman"/>
          <w:szCs w:val="24"/>
          <w14:ligatures w14:val="standardContextual"/>
        </w:rPr>
        <w:t xml:space="preserve"> j</w:t>
      </w:r>
      <w:r w:rsidRPr="00E920B1">
        <w:rPr>
          <w:rFonts w:eastAsia="Aptos" w:cs="Times New Roman"/>
          <w:szCs w:val="24"/>
          <w14:ligatures w14:val="standardContextual"/>
        </w:rPr>
        <w:t xml:space="preserve">ulgeolekualal, selle vahetus läheduses või Kaitseväe laeva ohutusalal isiku, objekti, sõiduki, maastikusõiduki, lennuvahendi või veesõiduki tegevust või asetust, mis võib põhjustada ohtu julgeolekualale ja millega töödeldakse </w:t>
      </w:r>
      <w:r w:rsidR="00CE3FD3" w:rsidRPr="00E920B1">
        <w:rPr>
          <w:rFonts w:eastAsia="Aptos" w:cs="Times New Roman"/>
          <w:szCs w:val="24"/>
          <w14:ligatures w14:val="standardContextual"/>
        </w:rPr>
        <w:t>foto-, video- või helisalvestist, mis või</w:t>
      </w:r>
      <w:r w:rsidR="00B16C71" w:rsidRPr="00E920B1">
        <w:rPr>
          <w:rFonts w:eastAsia="Aptos" w:cs="Times New Roman"/>
          <w:szCs w:val="24"/>
          <w14:ligatures w14:val="standardContextual"/>
        </w:rPr>
        <w:t>b</w:t>
      </w:r>
      <w:r w:rsidR="00CE3FD3" w:rsidRPr="00E920B1">
        <w:rPr>
          <w:rFonts w:eastAsia="Aptos" w:cs="Times New Roman"/>
          <w:szCs w:val="24"/>
          <w14:ligatures w14:val="standardContextual"/>
        </w:rPr>
        <w:t xml:space="preserve"> sisaldada </w:t>
      </w:r>
      <w:r w:rsidRPr="00E920B1">
        <w:rPr>
          <w:rFonts w:eastAsia="Aptos" w:cs="Times New Roman"/>
          <w:szCs w:val="24"/>
          <w14:ligatures w14:val="standardContextual"/>
        </w:rPr>
        <w:t>isikuandmeid</w:t>
      </w:r>
      <w:r w:rsidR="00CE3FD3" w:rsidRPr="00E920B1">
        <w:rPr>
          <w:rFonts w:eastAsia="Aptos" w:cs="Times New Roman"/>
          <w:szCs w:val="24"/>
          <w14:ligatures w14:val="standardContextual"/>
        </w:rPr>
        <w:t>.</w:t>
      </w:r>
    </w:p>
    <w:p w14:paraId="439265A4" w14:textId="77777777" w:rsidR="00104069" w:rsidRPr="00E920B1" w:rsidRDefault="00104069" w:rsidP="00E920B1">
      <w:pPr>
        <w:pStyle w:val="Vahedeta"/>
        <w:jc w:val="both"/>
        <w:rPr>
          <w:rFonts w:eastAsia="Aptos" w:cs="Times New Roman"/>
          <w:szCs w:val="24"/>
          <w14:ligatures w14:val="standardContextual"/>
        </w:rPr>
      </w:pPr>
    </w:p>
    <w:p w14:paraId="4BC5ED02" w14:textId="0DC45464" w:rsidR="00104069" w:rsidRPr="00E920B1" w:rsidRDefault="001D6617"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(3) Salvestist säilitatakse kuni 90 päeva alates salvestise tegemisest, välja arvatud juhul, kui seaduses on sätestatud teisiti.</w:t>
      </w:r>
    </w:p>
    <w:p w14:paraId="2252F848" w14:textId="77777777" w:rsidR="00104069" w:rsidRPr="00E920B1" w:rsidRDefault="00104069" w:rsidP="00E920B1">
      <w:pPr>
        <w:pStyle w:val="Vahedeta"/>
        <w:jc w:val="both"/>
        <w:rPr>
          <w:rFonts w:eastAsia="Aptos" w:cs="Times New Roman"/>
          <w:szCs w:val="24"/>
          <w14:ligatures w14:val="standardContextual"/>
        </w:rPr>
      </w:pPr>
    </w:p>
    <w:p w14:paraId="054E6FD9" w14:textId="77777777" w:rsidR="00104069" w:rsidRPr="00E920B1" w:rsidRDefault="001D6617"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 xml:space="preserve">(4) </w:t>
      </w:r>
      <w:r w:rsidR="000056B7" w:rsidRPr="00E920B1">
        <w:rPr>
          <w:rFonts w:eastAsia="Aptos" w:cs="Times New Roman"/>
          <w:szCs w:val="24"/>
          <w14:ligatures w14:val="standardContextual"/>
        </w:rPr>
        <w:t>Kaitsevägi võib julgeolekuala kaitse eesmärgil tehtud salvestisest teha väljavõtteid ja neid edasi töödelda käesolevas seaduses või muus seaduses sätestatud ülesande täitmiseks</w:t>
      </w:r>
      <w:r w:rsidRPr="00E920B1">
        <w:rPr>
          <w:rFonts w:eastAsia="Aptos" w:cs="Times New Roman"/>
          <w:szCs w:val="24"/>
          <w14:ligatures w14:val="standardContextual"/>
        </w:rPr>
        <w:t xml:space="preserve"> või täitmise tagamiseks.</w:t>
      </w:r>
    </w:p>
    <w:p w14:paraId="0657C549" w14:textId="77777777" w:rsidR="00104069" w:rsidRPr="00E920B1" w:rsidRDefault="00104069" w:rsidP="00E920B1">
      <w:pPr>
        <w:pStyle w:val="Vahedeta"/>
        <w:jc w:val="both"/>
        <w:rPr>
          <w:rFonts w:eastAsia="Aptos" w:cs="Times New Roman"/>
          <w:szCs w:val="24"/>
          <w14:ligatures w14:val="standardContextual"/>
        </w:rPr>
      </w:pPr>
    </w:p>
    <w:p w14:paraId="49E23B99" w14:textId="77777777" w:rsidR="00104069" w:rsidRPr="00E920B1" w:rsidRDefault="001D6617"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(5) Käesoleva paragrahvi lõikes 4 sätestatud salvestise väljavõtte edasisel töötlemisel säilitatakse salvestist nii kaua, kui see on käesolevas või muus seaduses sätestatud ülesande täitmiseks või täitmise tagamiseks vajalik.</w:t>
      </w:r>
    </w:p>
    <w:p w14:paraId="10737816" w14:textId="77777777" w:rsidR="00104069" w:rsidRPr="00E920B1" w:rsidRDefault="00104069" w:rsidP="00E920B1">
      <w:pPr>
        <w:pStyle w:val="Vahedeta"/>
        <w:jc w:val="both"/>
        <w:rPr>
          <w:rFonts w:eastAsia="Aptos" w:cs="Times New Roman"/>
          <w:szCs w:val="24"/>
          <w14:ligatures w14:val="standardContextual"/>
        </w:rPr>
      </w:pPr>
    </w:p>
    <w:p w14:paraId="64044CAB" w14:textId="77777777" w:rsidR="00104069" w:rsidRPr="00E920B1" w:rsidRDefault="001D5E2F"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w:t>
      </w:r>
      <w:r w:rsidR="001D6617" w:rsidRPr="00E920B1">
        <w:rPr>
          <w:rFonts w:eastAsia="Aptos" w:cs="Times New Roman"/>
          <w:szCs w:val="24"/>
          <w14:ligatures w14:val="standardContextual"/>
        </w:rPr>
        <w:t>6</w:t>
      </w:r>
      <w:r w:rsidRPr="00E920B1">
        <w:rPr>
          <w:rFonts w:eastAsia="Aptos" w:cs="Times New Roman"/>
          <w:szCs w:val="24"/>
          <w14:ligatures w14:val="standardContextual"/>
        </w:rPr>
        <w:t>) Kaitsevägi teavitab jälgimisseadmestiku kasutamisest julgeolekuala välispiirile paigaldatud tea</w:t>
      </w:r>
      <w:r w:rsidR="006708F8" w:rsidRPr="00E920B1">
        <w:rPr>
          <w:rFonts w:eastAsia="Aptos" w:cs="Times New Roman"/>
          <w:szCs w:val="24"/>
          <w14:ligatures w14:val="standardContextual"/>
        </w:rPr>
        <w:t>b</w:t>
      </w:r>
      <w:r w:rsidRPr="00E920B1">
        <w:rPr>
          <w:rFonts w:eastAsia="Aptos" w:cs="Times New Roman"/>
          <w:szCs w:val="24"/>
          <w14:ligatures w14:val="standardContextual"/>
        </w:rPr>
        <w:t>etahvlil, kui teavitamine ei sea ohtu julgeolekuala kaitse eesmärki või Kaitseväe ülesande täitmist.</w:t>
      </w:r>
    </w:p>
    <w:p w14:paraId="0D8EE9E1" w14:textId="77777777" w:rsidR="00104069" w:rsidRPr="00E920B1" w:rsidRDefault="00104069" w:rsidP="00E920B1">
      <w:pPr>
        <w:pStyle w:val="Vahedeta"/>
        <w:jc w:val="both"/>
        <w:rPr>
          <w:rFonts w:eastAsia="Aptos" w:cs="Times New Roman"/>
          <w:szCs w:val="24"/>
          <w14:ligatures w14:val="standardContextual"/>
        </w:rPr>
      </w:pPr>
    </w:p>
    <w:p w14:paraId="6BE3DB81" w14:textId="044CB380" w:rsidR="001D5E2F" w:rsidRPr="00E920B1" w:rsidRDefault="001D5E2F"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w:t>
      </w:r>
      <w:r w:rsidR="001D6617" w:rsidRPr="00E920B1">
        <w:rPr>
          <w:rFonts w:eastAsia="Aptos" w:cs="Times New Roman"/>
          <w:szCs w:val="24"/>
          <w14:ligatures w14:val="standardContextual"/>
        </w:rPr>
        <w:t>7</w:t>
      </w:r>
      <w:r w:rsidRPr="00E920B1">
        <w:rPr>
          <w:rFonts w:eastAsia="Aptos" w:cs="Times New Roman"/>
          <w:szCs w:val="24"/>
          <w14:ligatures w14:val="standardContextual"/>
        </w:rPr>
        <w:t>) Kaitsevägi võib julgeolekuala kaitse eesmärgil isikuandmete töötlemisel piirata andmesubjekti õigusi, sealhulgas õigust:</w:t>
      </w:r>
    </w:p>
    <w:p w14:paraId="1F68E5B7" w14:textId="77777777" w:rsidR="001D5E2F" w:rsidRPr="00E920B1" w:rsidRDefault="001D5E2F"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1) saada teada tema isikuandmete töötlemise tehnilistest ja korralduslikest kaitsemeetmetest;</w:t>
      </w:r>
    </w:p>
    <w:p w14:paraId="16416F15" w14:textId="77777777" w:rsidR="001D5E2F" w:rsidRPr="00E920B1" w:rsidRDefault="001D5E2F"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2) tutvuda kogutud ja töödeldavate isikuandmetega;</w:t>
      </w:r>
    </w:p>
    <w:p w14:paraId="674F24AF" w14:textId="77777777" w:rsidR="001D5E2F" w:rsidRPr="00E920B1" w:rsidRDefault="001D5E2F"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3) nõuda tema isikuandmete töötlemise piiramist;</w:t>
      </w:r>
    </w:p>
    <w:p w14:paraId="623F4648" w14:textId="77777777" w:rsidR="001D5E2F" w:rsidRPr="00E920B1" w:rsidRDefault="001D5E2F"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4) nõuda tema isikuandmete ülekandmist;</w:t>
      </w:r>
    </w:p>
    <w:p w14:paraId="307829E6" w14:textId="77777777" w:rsidR="001D5E2F" w:rsidRPr="00E920B1" w:rsidRDefault="001D5E2F" w:rsidP="00E920B1">
      <w:pPr>
        <w:pStyle w:val="Vahedeta"/>
        <w:jc w:val="both"/>
        <w:rPr>
          <w:rFonts w:eastAsia="Aptos" w:cs="Times New Roman"/>
          <w:szCs w:val="24"/>
          <w14:ligatures w14:val="standardContextual"/>
        </w:rPr>
      </w:pPr>
      <w:r w:rsidRPr="00E920B1">
        <w:rPr>
          <w:rFonts w:eastAsia="Aptos" w:cs="Times New Roman"/>
          <w:szCs w:val="24"/>
          <w14:ligatures w14:val="standardContextual"/>
        </w:rPr>
        <w:t>5) esitada vastuväiteid tema isikuandmete töötlemise kohta;</w:t>
      </w:r>
    </w:p>
    <w:p w14:paraId="5FB10E44" w14:textId="77777777" w:rsidR="00104069" w:rsidRPr="00E920B1" w:rsidRDefault="001D5E2F" w:rsidP="00E920B1">
      <w:pPr>
        <w:pStyle w:val="Vahedeta"/>
        <w:jc w:val="both"/>
        <w:rPr>
          <w:rFonts w:cs="Times New Roman"/>
          <w:color w:val="202020"/>
          <w:szCs w:val="24"/>
        </w:rPr>
      </w:pPr>
      <w:r w:rsidRPr="00E920B1">
        <w:rPr>
          <w:rFonts w:eastAsia="Aptos" w:cs="Times New Roman"/>
          <w:szCs w:val="24"/>
          <w14:ligatures w14:val="standardContextual"/>
        </w:rPr>
        <w:t>6) saada teada isikuandmetega seotud rikkumisest.</w:t>
      </w:r>
      <w:bookmarkStart w:id="57" w:name="_Hlk214452571"/>
    </w:p>
    <w:p w14:paraId="1A081DE3" w14:textId="77777777" w:rsidR="00104069" w:rsidRPr="00E920B1" w:rsidRDefault="00104069" w:rsidP="00E920B1">
      <w:pPr>
        <w:pStyle w:val="Vahedeta"/>
        <w:jc w:val="both"/>
        <w:rPr>
          <w:rFonts w:cs="Times New Roman"/>
          <w:color w:val="202020"/>
          <w:szCs w:val="24"/>
        </w:rPr>
      </w:pPr>
    </w:p>
    <w:p w14:paraId="01CF4C54" w14:textId="572E4EEE" w:rsidR="00ED2352" w:rsidRPr="00E920B1" w:rsidRDefault="00F02F6E" w:rsidP="00E920B1">
      <w:pPr>
        <w:pStyle w:val="Vahedeta"/>
        <w:jc w:val="both"/>
        <w:rPr>
          <w:rFonts w:eastAsia="Times New Roman" w:cs="Times New Roman"/>
          <w:b/>
          <w:bCs/>
          <w:kern w:val="2"/>
          <w:szCs w:val="24"/>
        </w:rPr>
      </w:pPr>
      <w:r w:rsidRPr="00E920B1">
        <w:rPr>
          <w:rFonts w:eastAsia="Times New Roman" w:cs="Times New Roman"/>
          <w:b/>
          <w:bCs/>
          <w:kern w:val="2"/>
          <w:szCs w:val="24"/>
        </w:rPr>
        <w:t>§ 54</w:t>
      </w:r>
      <w:r w:rsidRPr="00E920B1">
        <w:rPr>
          <w:rFonts w:eastAsia="Times New Roman" w:cs="Times New Roman"/>
          <w:b/>
          <w:bCs/>
          <w:kern w:val="2"/>
          <w:szCs w:val="24"/>
          <w:vertAlign w:val="superscript"/>
        </w:rPr>
        <w:t>1</w:t>
      </w:r>
      <w:r w:rsidR="006708F8" w:rsidRPr="00E920B1">
        <w:rPr>
          <w:rFonts w:eastAsia="Times New Roman" w:cs="Times New Roman"/>
          <w:b/>
          <w:bCs/>
          <w:kern w:val="2"/>
          <w:szCs w:val="24"/>
          <w:vertAlign w:val="superscript"/>
        </w:rPr>
        <w:t>3</w:t>
      </w:r>
      <w:r w:rsidRPr="00E920B1">
        <w:rPr>
          <w:rFonts w:eastAsia="Times New Roman" w:cs="Times New Roman"/>
          <w:b/>
          <w:bCs/>
          <w:kern w:val="2"/>
          <w:szCs w:val="24"/>
        </w:rPr>
        <w:t xml:space="preserve">. </w:t>
      </w:r>
      <w:bookmarkStart w:id="58" w:name="_Hlk214284940"/>
      <w:r w:rsidRPr="00E920B1">
        <w:rPr>
          <w:rFonts w:eastAsia="Times New Roman" w:cs="Times New Roman"/>
          <w:b/>
          <w:bCs/>
          <w:kern w:val="2"/>
          <w:szCs w:val="24"/>
        </w:rPr>
        <w:t>Isikuandmete töötlemine erimeetmete rakendamise käigus</w:t>
      </w:r>
    </w:p>
    <w:p w14:paraId="3E2139DF" w14:textId="77777777" w:rsidR="00ED2352" w:rsidRPr="00E920B1" w:rsidRDefault="00ED2352" w:rsidP="00E920B1">
      <w:pPr>
        <w:pStyle w:val="Vahedeta"/>
        <w:jc w:val="both"/>
        <w:rPr>
          <w:rFonts w:eastAsia="Times New Roman" w:cs="Times New Roman"/>
          <w:b/>
          <w:bCs/>
          <w:kern w:val="2"/>
          <w:szCs w:val="24"/>
        </w:rPr>
      </w:pPr>
    </w:p>
    <w:p w14:paraId="5C3CA0AD" w14:textId="3ADBB2CE" w:rsidR="004E7B95" w:rsidRPr="00E920B1" w:rsidRDefault="004E7B95" w:rsidP="00E920B1">
      <w:pPr>
        <w:pStyle w:val="Vahedeta"/>
        <w:jc w:val="both"/>
        <w:rPr>
          <w:rFonts w:eastAsia="Times New Roman" w:cs="Times New Roman"/>
          <w:kern w:val="2"/>
          <w:szCs w:val="24"/>
        </w:rPr>
      </w:pPr>
      <w:r w:rsidRPr="00E920B1">
        <w:rPr>
          <w:rFonts w:eastAsia="Times New Roman" w:cs="Times New Roman"/>
          <w:kern w:val="2"/>
          <w:szCs w:val="24"/>
        </w:rPr>
        <w:t>(1) Käesoleva seaduse §-des 54</w:t>
      </w:r>
      <w:r w:rsidRPr="00E920B1">
        <w:rPr>
          <w:rFonts w:eastAsia="Times New Roman" w:cs="Times New Roman"/>
          <w:kern w:val="2"/>
          <w:szCs w:val="24"/>
          <w:vertAlign w:val="superscript"/>
        </w:rPr>
        <w:t>3</w:t>
      </w:r>
      <w:r w:rsidRPr="00E920B1">
        <w:rPr>
          <w:rFonts w:eastAsia="Times New Roman" w:cs="Times New Roman"/>
          <w:kern w:val="2"/>
          <w:szCs w:val="24"/>
        </w:rPr>
        <w:t>, 54</w:t>
      </w:r>
      <w:r w:rsidRPr="00E920B1">
        <w:rPr>
          <w:rFonts w:eastAsia="Times New Roman" w:cs="Times New Roman"/>
          <w:kern w:val="2"/>
          <w:szCs w:val="24"/>
          <w:vertAlign w:val="superscript"/>
        </w:rPr>
        <w:t>4</w:t>
      </w:r>
      <w:r w:rsidRPr="00E920B1">
        <w:rPr>
          <w:rFonts w:eastAsia="Times New Roman" w:cs="Times New Roman"/>
          <w:kern w:val="2"/>
          <w:szCs w:val="24"/>
        </w:rPr>
        <w:t xml:space="preserve"> ja 54</w:t>
      </w:r>
      <w:r w:rsidR="00B94DEE">
        <w:rPr>
          <w:rFonts w:eastAsia="Times New Roman" w:cs="Times New Roman"/>
          <w:kern w:val="2"/>
          <w:szCs w:val="24"/>
          <w:vertAlign w:val="superscript"/>
        </w:rPr>
        <w:t>9</w:t>
      </w:r>
      <w:r w:rsidRPr="00E920B1">
        <w:rPr>
          <w:rFonts w:eastAsia="Times New Roman" w:cs="Times New Roman"/>
          <w:kern w:val="2"/>
          <w:szCs w:val="24"/>
        </w:rPr>
        <w:t xml:space="preserve"> erimeetmete rakendamisel töödeldakse isikuandmeid erimeetme rakendamise protokollis või Kaitseväes kehtivas isikuandmete töötlemise dokumentatsioonis julgeolekuala kaitse eesmärgi täitmisel, et ennetada, välja selgitada, tõrjuda julgeolekuala või teenistujaid ähvardavat ohtu või lõpetada nende vastu suunatud rünne.</w:t>
      </w:r>
    </w:p>
    <w:p w14:paraId="1CECF2E7" w14:textId="77777777" w:rsidR="004E7B95" w:rsidRPr="00E920B1" w:rsidRDefault="004E7B95" w:rsidP="00E920B1">
      <w:pPr>
        <w:pStyle w:val="Vahedeta"/>
        <w:jc w:val="both"/>
        <w:rPr>
          <w:rFonts w:eastAsia="Times New Roman" w:cs="Times New Roman"/>
          <w:kern w:val="2"/>
          <w:szCs w:val="24"/>
        </w:rPr>
      </w:pPr>
    </w:p>
    <w:p w14:paraId="492F4A87" w14:textId="77777777" w:rsidR="004E7B95" w:rsidRPr="00E920B1" w:rsidRDefault="004E7B95" w:rsidP="00E920B1">
      <w:pPr>
        <w:pStyle w:val="Vahedeta"/>
        <w:jc w:val="both"/>
        <w:rPr>
          <w:rFonts w:eastAsia="Times New Roman" w:cs="Times New Roman"/>
          <w:kern w:val="2"/>
          <w:szCs w:val="24"/>
        </w:rPr>
      </w:pPr>
      <w:r w:rsidRPr="00E920B1">
        <w:rPr>
          <w:rFonts w:eastAsia="Times New Roman" w:cs="Times New Roman"/>
          <w:kern w:val="2"/>
          <w:szCs w:val="24"/>
        </w:rPr>
        <w:t>(2) Erimeetme rakendamise protokollis või Kaitseväes kehtivas isikuandmete töötlemise dokumentatsioonis töödeldakse julgeolekualal või selle vahetus läheduses viibiva isiku nime ja isikukoodi või sünniaega ja kohta.</w:t>
      </w:r>
    </w:p>
    <w:p w14:paraId="364B093E" w14:textId="77777777" w:rsidR="004E7B95" w:rsidRPr="00E920B1" w:rsidRDefault="004E7B95" w:rsidP="00E920B1">
      <w:pPr>
        <w:pStyle w:val="Vahedeta"/>
        <w:jc w:val="both"/>
        <w:rPr>
          <w:rFonts w:eastAsia="Times New Roman" w:cs="Times New Roman"/>
          <w:kern w:val="2"/>
          <w:szCs w:val="24"/>
        </w:rPr>
      </w:pPr>
    </w:p>
    <w:p w14:paraId="1EF8964E" w14:textId="7E4CCCC5" w:rsidR="00F9500C" w:rsidRDefault="004E7B95" w:rsidP="00E920B1">
      <w:pPr>
        <w:pStyle w:val="Vahedeta"/>
        <w:jc w:val="both"/>
        <w:rPr>
          <w:rFonts w:eastAsia="Times New Roman" w:cs="Times New Roman"/>
          <w:kern w:val="2"/>
          <w:szCs w:val="24"/>
        </w:rPr>
      </w:pPr>
      <w:r w:rsidRPr="00E920B1">
        <w:rPr>
          <w:rFonts w:eastAsia="Times New Roman" w:cs="Times New Roman"/>
          <w:kern w:val="2"/>
          <w:szCs w:val="24"/>
        </w:rPr>
        <w:t>(3) Meetme protokolli andmeid või Kaitseväes kehtivat isikuandmete töötlemise dokumentatsiooni säilitatakse vastavalt dokumentide säilitamise üldisele korrale Kaitseväes.</w:t>
      </w:r>
    </w:p>
    <w:p w14:paraId="74F69587" w14:textId="77777777" w:rsidR="004E7B95" w:rsidRPr="00E920B1" w:rsidRDefault="004E7B95" w:rsidP="00E920B1">
      <w:pPr>
        <w:pStyle w:val="Vahedeta"/>
        <w:jc w:val="both"/>
        <w:rPr>
          <w:rFonts w:eastAsia="Times New Roman" w:cs="Times New Roman"/>
          <w:kern w:val="2"/>
          <w:szCs w:val="24"/>
        </w:rPr>
      </w:pPr>
    </w:p>
    <w:p w14:paraId="2F2457EA" w14:textId="35C0639E" w:rsidR="00D5695D" w:rsidRPr="00E920B1" w:rsidRDefault="004E7B95" w:rsidP="00E920B1">
      <w:pPr>
        <w:pStyle w:val="Vahedeta"/>
        <w:jc w:val="both"/>
        <w:rPr>
          <w:rFonts w:eastAsia="Times New Roman" w:cs="Times New Roman"/>
          <w:kern w:val="2"/>
          <w:szCs w:val="24"/>
        </w:rPr>
      </w:pPr>
      <w:r w:rsidRPr="00E920B1">
        <w:rPr>
          <w:rFonts w:eastAsia="Times New Roman" w:cs="Times New Roman"/>
          <w:kern w:val="2"/>
          <w:szCs w:val="24"/>
        </w:rPr>
        <w:t>(4) Käesoleva seaduse §-</w:t>
      </w:r>
      <w:r w:rsidR="00D80577">
        <w:rPr>
          <w:rFonts w:eastAsia="Times New Roman" w:cs="Times New Roman"/>
          <w:kern w:val="2"/>
          <w:szCs w:val="24"/>
        </w:rPr>
        <w:t>de</w:t>
      </w:r>
      <w:r w:rsidRPr="00E920B1">
        <w:rPr>
          <w:rFonts w:eastAsia="Times New Roman" w:cs="Times New Roman"/>
          <w:kern w:val="2"/>
          <w:szCs w:val="24"/>
        </w:rPr>
        <w:t>s 54</w:t>
      </w:r>
      <w:r w:rsidRPr="00E920B1">
        <w:rPr>
          <w:rFonts w:eastAsia="Times New Roman" w:cs="Times New Roman"/>
          <w:kern w:val="2"/>
          <w:szCs w:val="24"/>
          <w:vertAlign w:val="superscript"/>
        </w:rPr>
        <w:t>3</w:t>
      </w:r>
      <w:r w:rsidRPr="00E920B1">
        <w:rPr>
          <w:rFonts w:eastAsia="Times New Roman" w:cs="Times New Roman"/>
          <w:kern w:val="2"/>
          <w:szCs w:val="24"/>
        </w:rPr>
        <w:t>, 54</w:t>
      </w:r>
      <w:r w:rsidRPr="00E920B1">
        <w:rPr>
          <w:rFonts w:eastAsia="Times New Roman" w:cs="Times New Roman"/>
          <w:kern w:val="2"/>
          <w:szCs w:val="24"/>
          <w:vertAlign w:val="superscript"/>
        </w:rPr>
        <w:t>4</w:t>
      </w:r>
      <w:r w:rsidRPr="00E920B1">
        <w:rPr>
          <w:rFonts w:eastAsia="Times New Roman" w:cs="Times New Roman"/>
          <w:kern w:val="2"/>
          <w:szCs w:val="24"/>
        </w:rPr>
        <w:t xml:space="preserve"> ja 54</w:t>
      </w:r>
      <w:r w:rsidR="00B94DEE">
        <w:rPr>
          <w:rFonts w:eastAsia="Times New Roman" w:cs="Times New Roman"/>
          <w:kern w:val="2"/>
          <w:szCs w:val="24"/>
          <w:vertAlign w:val="superscript"/>
        </w:rPr>
        <w:t>9</w:t>
      </w:r>
      <w:r w:rsidRPr="00E920B1">
        <w:rPr>
          <w:rFonts w:eastAsia="Times New Roman" w:cs="Times New Roman"/>
          <w:kern w:val="2"/>
          <w:szCs w:val="24"/>
        </w:rPr>
        <w:t xml:space="preserve"> erimeetme rakendamisel töödeldakse isikuandmeid erimeetme rakendamise protokollis isiku suhtes erimeetme rakendamisel vaid julgeolekuala vahetus läheduses. Muul juhul §-s 54</w:t>
      </w:r>
      <w:r w:rsidR="00B94DEE">
        <w:rPr>
          <w:rFonts w:eastAsia="Times New Roman" w:cs="Times New Roman"/>
          <w:kern w:val="2"/>
          <w:szCs w:val="24"/>
          <w:vertAlign w:val="superscript"/>
        </w:rPr>
        <w:t>9</w:t>
      </w:r>
      <w:r w:rsidRPr="00E920B1">
        <w:rPr>
          <w:rFonts w:eastAsia="Times New Roman" w:cs="Times New Roman"/>
          <w:kern w:val="2"/>
          <w:szCs w:val="24"/>
        </w:rPr>
        <w:t xml:space="preserve"> erimeetme rakendamisel isikuandmete töötlemisel dokumenteeritakse erimeetme rakendamine muul Kaitseväes kehtival viisil</w:t>
      </w:r>
      <w:r w:rsidR="00D80577">
        <w:rPr>
          <w:rFonts w:eastAsia="Times New Roman" w:cs="Times New Roman"/>
          <w:kern w:val="2"/>
          <w:szCs w:val="24"/>
        </w:rPr>
        <w:t>,</w:t>
      </w:r>
      <w:r w:rsidRPr="00E920B1">
        <w:rPr>
          <w:rFonts w:eastAsia="Times New Roman" w:cs="Times New Roman"/>
          <w:kern w:val="2"/>
          <w:szCs w:val="24"/>
        </w:rPr>
        <w:t xml:space="preserve"> välja arvatud juhul</w:t>
      </w:r>
      <w:r w:rsidR="00D80577">
        <w:rPr>
          <w:rFonts w:eastAsia="Times New Roman" w:cs="Times New Roman"/>
          <w:kern w:val="2"/>
          <w:szCs w:val="24"/>
        </w:rPr>
        <w:t>,</w:t>
      </w:r>
      <w:r w:rsidRPr="00E920B1">
        <w:rPr>
          <w:rFonts w:eastAsia="Times New Roman" w:cs="Times New Roman"/>
          <w:kern w:val="2"/>
          <w:szCs w:val="24"/>
        </w:rPr>
        <w:t xml:space="preserve"> kui isik nõuab erimeetme rakendamise protokolli vormistamist või protokolli vormistamine on muul seaduses sätestatud põhjusel vajalik.</w:t>
      </w:r>
      <w:r w:rsidR="0042062F" w:rsidRPr="00E920B1">
        <w:rPr>
          <w:rFonts w:eastAsia="Times New Roman" w:cs="Times New Roman"/>
          <w:kern w:val="2"/>
          <w:szCs w:val="24"/>
        </w:rPr>
        <w:t>“;</w:t>
      </w:r>
    </w:p>
    <w:bookmarkEnd w:id="57"/>
    <w:bookmarkEnd w:id="58"/>
    <w:p w14:paraId="35CC8C1E" w14:textId="7AACF949" w:rsidR="00FB2B3F" w:rsidRPr="00E920B1" w:rsidRDefault="00FB2B3F" w:rsidP="00E920B1">
      <w:pPr>
        <w:pStyle w:val="Vahedeta"/>
        <w:jc w:val="both"/>
        <w:rPr>
          <w:rFonts w:cs="Times New Roman"/>
          <w:szCs w:val="24"/>
        </w:rPr>
      </w:pPr>
    </w:p>
    <w:p w14:paraId="7A27EB13" w14:textId="6C4F9593" w:rsidR="00652EA8" w:rsidRPr="00E920B1" w:rsidRDefault="00AC361B" w:rsidP="00E920B1">
      <w:pPr>
        <w:pStyle w:val="Vahedeta"/>
        <w:jc w:val="both"/>
        <w:rPr>
          <w:rFonts w:cs="Times New Roman"/>
          <w:szCs w:val="24"/>
        </w:rPr>
      </w:pPr>
      <w:r w:rsidRPr="00E920B1">
        <w:rPr>
          <w:rFonts w:cs="Times New Roman"/>
          <w:b/>
          <w:szCs w:val="24"/>
        </w:rPr>
        <w:t>1</w:t>
      </w:r>
      <w:r w:rsidR="00AE63E8" w:rsidRPr="00E920B1">
        <w:rPr>
          <w:rFonts w:cs="Times New Roman"/>
          <w:b/>
          <w:szCs w:val="24"/>
        </w:rPr>
        <w:t>6</w:t>
      </w:r>
      <w:r w:rsidR="00D11A59" w:rsidRPr="00E920B1">
        <w:rPr>
          <w:rFonts w:cs="Times New Roman"/>
          <w:b/>
          <w:szCs w:val="24"/>
        </w:rPr>
        <w:t xml:space="preserve">) </w:t>
      </w:r>
      <w:r w:rsidR="000B13B0" w:rsidRPr="00E920B1">
        <w:rPr>
          <w:rFonts w:cs="Times New Roman"/>
          <w:szCs w:val="24"/>
        </w:rPr>
        <w:t>paragrahv</w:t>
      </w:r>
      <w:r w:rsidR="00D11A59" w:rsidRPr="00E920B1">
        <w:rPr>
          <w:rFonts w:cs="Times New Roman"/>
          <w:szCs w:val="24"/>
        </w:rPr>
        <w:t>i 55 lõi</w:t>
      </w:r>
      <w:r w:rsidR="00F40F3A" w:rsidRPr="00E920B1">
        <w:rPr>
          <w:rFonts w:cs="Times New Roman"/>
          <w:szCs w:val="24"/>
        </w:rPr>
        <w:t>ge</w:t>
      </w:r>
      <w:r w:rsidR="00D11A59" w:rsidRPr="00E920B1">
        <w:rPr>
          <w:rFonts w:cs="Times New Roman"/>
          <w:szCs w:val="24"/>
        </w:rPr>
        <w:t xml:space="preserve"> 1 muudetakse </w:t>
      </w:r>
      <w:r w:rsidR="00652EA8" w:rsidRPr="00E920B1">
        <w:rPr>
          <w:rFonts w:cs="Times New Roman"/>
          <w:szCs w:val="24"/>
        </w:rPr>
        <w:t>ja sõnastatakse järgmiselt:</w:t>
      </w:r>
    </w:p>
    <w:p w14:paraId="5EF5591D" w14:textId="77777777" w:rsidR="00652EA8" w:rsidRPr="00E920B1" w:rsidRDefault="00652EA8" w:rsidP="00E920B1">
      <w:pPr>
        <w:pStyle w:val="Vahedeta"/>
        <w:jc w:val="both"/>
        <w:rPr>
          <w:rFonts w:cs="Times New Roman"/>
          <w:szCs w:val="24"/>
        </w:rPr>
      </w:pPr>
    </w:p>
    <w:p w14:paraId="182B3199" w14:textId="6D25C42E" w:rsidR="00D11A59" w:rsidRPr="00E920B1" w:rsidRDefault="00D11A59" w:rsidP="00E920B1">
      <w:pPr>
        <w:pStyle w:val="Vahedeta"/>
        <w:jc w:val="both"/>
        <w:rPr>
          <w:rFonts w:cs="Times New Roman"/>
          <w:szCs w:val="24"/>
        </w:rPr>
      </w:pPr>
      <w:r w:rsidRPr="00E920B1">
        <w:rPr>
          <w:rFonts w:cs="Times New Roman"/>
          <w:szCs w:val="24"/>
        </w:rPr>
        <w:t>„(1) Kaitsevä</w:t>
      </w:r>
      <w:r w:rsidR="00DE302A" w:rsidRPr="00E920B1">
        <w:rPr>
          <w:rFonts w:cs="Times New Roman"/>
          <w:szCs w:val="24"/>
        </w:rPr>
        <w:t>gi</w:t>
      </w:r>
      <w:r w:rsidRPr="00E920B1">
        <w:rPr>
          <w:rFonts w:cs="Times New Roman"/>
          <w:szCs w:val="24"/>
        </w:rPr>
        <w:t xml:space="preserve"> võib kinni pidada julgeolekualal või selle vahetus läheduses</w:t>
      </w:r>
      <w:r w:rsidR="00BF76F2" w:rsidRPr="00E920B1">
        <w:rPr>
          <w:rFonts w:cs="Times New Roman"/>
          <w:szCs w:val="24"/>
        </w:rPr>
        <w:t xml:space="preserve"> või Kaitseväe laeva ohutusalas</w:t>
      </w:r>
      <w:r w:rsidRPr="00E920B1">
        <w:rPr>
          <w:rFonts w:cs="Times New Roman"/>
          <w:szCs w:val="24"/>
        </w:rPr>
        <w:t xml:space="preserve"> viibiva isiku</w:t>
      </w:r>
      <w:r w:rsidR="008D3542">
        <w:rPr>
          <w:rFonts w:cs="Times New Roman"/>
          <w:szCs w:val="24"/>
        </w:rPr>
        <w:t xml:space="preserve"> </w:t>
      </w:r>
      <w:commentRangeStart w:id="59"/>
      <w:r w:rsidR="008D3542">
        <w:rPr>
          <w:rFonts w:cs="Times New Roman"/>
          <w:szCs w:val="24"/>
        </w:rPr>
        <w:t>–</w:t>
      </w:r>
      <w:r w:rsidRPr="00E920B1">
        <w:rPr>
          <w:rFonts w:cs="Times New Roman"/>
          <w:szCs w:val="24"/>
        </w:rPr>
        <w:t xml:space="preserve"> sulgedes ta ruumi või sõidukisse või piirates muul viisil olulisel määral tema füüsilist vabadust</w:t>
      </w:r>
      <w:r w:rsidR="008D3542">
        <w:rPr>
          <w:rFonts w:cs="Times New Roman"/>
          <w:szCs w:val="24"/>
        </w:rPr>
        <w:t xml:space="preserve"> –,</w:t>
      </w:r>
      <w:r w:rsidRPr="00E920B1">
        <w:rPr>
          <w:rFonts w:cs="Times New Roman"/>
          <w:szCs w:val="24"/>
        </w:rPr>
        <w:t xml:space="preserve"> </w:t>
      </w:r>
      <w:commentRangeEnd w:id="59"/>
      <w:r w:rsidR="00127833">
        <w:rPr>
          <w:rStyle w:val="Kommentaariviide"/>
          <w:rFonts w:asciiTheme="minorHAnsi" w:hAnsiTheme="minorHAnsi"/>
        </w:rPr>
        <w:commentReference w:id="59"/>
      </w:r>
      <w:r w:rsidRPr="00E920B1">
        <w:rPr>
          <w:rFonts w:cs="Times New Roman"/>
          <w:szCs w:val="24"/>
        </w:rPr>
        <w:t>kelle kohta on põhjendatult alust arvata, et ta:</w:t>
      </w:r>
    </w:p>
    <w:p w14:paraId="4C1A8822" w14:textId="1FF0E2D8" w:rsidR="00D11A59" w:rsidRPr="00E920B1" w:rsidRDefault="00D11A59" w:rsidP="00E920B1">
      <w:pPr>
        <w:pStyle w:val="Vahedeta"/>
        <w:jc w:val="both"/>
        <w:rPr>
          <w:rFonts w:cs="Times New Roman"/>
          <w:szCs w:val="24"/>
        </w:rPr>
      </w:pPr>
      <w:r w:rsidRPr="00E920B1">
        <w:rPr>
          <w:rFonts w:cs="Times New Roman"/>
          <w:szCs w:val="24"/>
        </w:rPr>
        <w:t>1) tungib või on tunginud julgeolekualale või viibib seal asjakohase loa või muu seadusliku aluseta;</w:t>
      </w:r>
    </w:p>
    <w:p w14:paraId="1BAB18A6" w14:textId="3443AA46" w:rsidR="00F9500C" w:rsidRDefault="00D11A59" w:rsidP="00E920B1">
      <w:pPr>
        <w:pStyle w:val="Vahedeta"/>
        <w:jc w:val="both"/>
        <w:rPr>
          <w:rFonts w:cs="Times New Roman"/>
          <w:szCs w:val="24"/>
        </w:rPr>
      </w:pPr>
      <w:r w:rsidRPr="00E920B1">
        <w:rPr>
          <w:rFonts w:cs="Times New Roman"/>
          <w:szCs w:val="24"/>
        </w:rPr>
        <w:t>2) on toime pannud süüteo julgeolekuala</w:t>
      </w:r>
      <w:r w:rsidR="00BF6693" w:rsidRPr="00E920B1">
        <w:rPr>
          <w:rFonts w:cs="Times New Roman"/>
          <w:szCs w:val="24"/>
        </w:rPr>
        <w:t>l</w:t>
      </w:r>
      <w:r w:rsidRPr="00E920B1">
        <w:rPr>
          <w:rFonts w:cs="Times New Roman"/>
          <w:szCs w:val="24"/>
        </w:rPr>
        <w:t>;</w:t>
      </w:r>
    </w:p>
    <w:p w14:paraId="69BEFB9A" w14:textId="6DA536F9" w:rsidR="00D11A59" w:rsidRPr="00E920B1" w:rsidRDefault="00D11A59" w:rsidP="00E920B1">
      <w:pPr>
        <w:pStyle w:val="Vahedeta"/>
        <w:jc w:val="both"/>
        <w:rPr>
          <w:rFonts w:cs="Times New Roman"/>
          <w:szCs w:val="24"/>
        </w:rPr>
      </w:pPr>
      <w:r w:rsidRPr="00E920B1">
        <w:rPr>
          <w:rFonts w:cs="Times New Roman"/>
          <w:szCs w:val="24"/>
        </w:rPr>
        <w:t>3) ohustab julgeolekuala, teenistujaid või julgeolekualal viibivaid teisi isikuid või ennast.</w:t>
      </w:r>
      <w:r w:rsidR="00F40F3A" w:rsidRPr="00E920B1">
        <w:rPr>
          <w:rFonts w:cs="Times New Roman"/>
          <w:szCs w:val="24"/>
        </w:rPr>
        <w:t>“;</w:t>
      </w:r>
    </w:p>
    <w:p w14:paraId="7EAA81E5" w14:textId="77777777" w:rsidR="007C4649" w:rsidRPr="00E920B1" w:rsidRDefault="007C4649" w:rsidP="00E920B1">
      <w:pPr>
        <w:pStyle w:val="Vahedeta"/>
        <w:jc w:val="both"/>
        <w:rPr>
          <w:rFonts w:cs="Times New Roman"/>
          <w:szCs w:val="24"/>
        </w:rPr>
      </w:pPr>
    </w:p>
    <w:p w14:paraId="3E8A9B7F" w14:textId="442A1247" w:rsidR="00652EA8" w:rsidRPr="00E920B1" w:rsidRDefault="00AC361B" w:rsidP="00E920B1">
      <w:pPr>
        <w:pStyle w:val="Vahedeta"/>
        <w:jc w:val="both"/>
        <w:rPr>
          <w:rFonts w:cs="Times New Roman"/>
          <w:szCs w:val="24"/>
        </w:rPr>
      </w:pPr>
      <w:r w:rsidRPr="00E920B1">
        <w:rPr>
          <w:rFonts w:cs="Times New Roman"/>
          <w:b/>
          <w:szCs w:val="24"/>
        </w:rPr>
        <w:t>1</w:t>
      </w:r>
      <w:r w:rsidR="00AE63E8" w:rsidRPr="00E920B1">
        <w:rPr>
          <w:rFonts w:cs="Times New Roman"/>
          <w:b/>
          <w:szCs w:val="24"/>
        </w:rPr>
        <w:t>7</w:t>
      </w:r>
      <w:r w:rsidR="00652EA8" w:rsidRPr="00E920B1">
        <w:rPr>
          <w:rFonts w:cs="Times New Roman"/>
          <w:szCs w:val="24"/>
        </w:rPr>
        <w:t>) paragrahvi 55 täiendatakse lõikega 1</w:t>
      </w:r>
      <w:r w:rsidR="00652EA8" w:rsidRPr="00E920B1">
        <w:rPr>
          <w:rFonts w:cs="Times New Roman"/>
          <w:szCs w:val="24"/>
          <w:vertAlign w:val="superscript"/>
        </w:rPr>
        <w:t>1</w:t>
      </w:r>
      <w:r w:rsidR="00652EA8" w:rsidRPr="00E920B1">
        <w:rPr>
          <w:rFonts w:cs="Times New Roman"/>
          <w:szCs w:val="24"/>
        </w:rPr>
        <w:t xml:space="preserve"> järgmises sõnastuses:</w:t>
      </w:r>
    </w:p>
    <w:p w14:paraId="00748D48" w14:textId="77777777" w:rsidR="00652EA8" w:rsidRPr="00E920B1" w:rsidRDefault="00652EA8" w:rsidP="00E920B1">
      <w:pPr>
        <w:pStyle w:val="Vahedeta"/>
        <w:jc w:val="both"/>
        <w:rPr>
          <w:rFonts w:cs="Times New Roman"/>
          <w:szCs w:val="24"/>
        </w:rPr>
      </w:pPr>
    </w:p>
    <w:p w14:paraId="3C1BBBB0" w14:textId="120236EA" w:rsidR="00652EA8" w:rsidRPr="00E920B1" w:rsidRDefault="00652EA8" w:rsidP="00E920B1">
      <w:pPr>
        <w:pStyle w:val="Vahedeta"/>
        <w:jc w:val="both"/>
        <w:rPr>
          <w:rFonts w:cs="Times New Roman"/>
          <w:szCs w:val="24"/>
        </w:rPr>
      </w:pPr>
      <w:r w:rsidRPr="00E920B1">
        <w:rPr>
          <w:rFonts w:cs="Times New Roman"/>
          <w:szCs w:val="24"/>
        </w:rPr>
        <w:t>„(1</w:t>
      </w:r>
      <w:r w:rsidRPr="00E920B1">
        <w:rPr>
          <w:rFonts w:cs="Times New Roman"/>
          <w:szCs w:val="24"/>
          <w:vertAlign w:val="superscript"/>
        </w:rPr>
        <w:t>1</w:t>
      </w:r>
      <w:r w:rsidRPr="00E920B1">
        <w:rPr>
          <w:rFonts w:cs="Times New Roman"/>
          <w:szCs w:val="24"/>
        </w:rPr>
        <w:t>) Kinnipeetud isikut teavitatakse kinnipidamise põhjusest.“;</w:t>
      </w:r>
    </w:p>
    <w:p w14:paraId="7056040F" w14:textId="4E450659" w:rsidR="00DC1A36" w:rsidRPr="00E920B1" w:rsidRDefault="00DC1A36" w:rsidP="00E920B1">
      <w:pPr>
        <w:pStyle w:val="Vahedeta"/>
        <w:jc w:val="both"/>
        <w:rPr>
          <w:rFonts w:cs="Times New Roman"/>
          <w:szCs w:val="24"/>
        </w:rPr>
      </w:pPr>
    </w:p>
    <w:p w14:paraId="49116092" w14:textId="1D0BFA99" w:rsidR="00F40F3A" w:rsidRPr="00E920B1" w:rsidRDefault="00AC361B" w:rsidP="00E920B1">
      <w:pPr>
        <w:pStyle w:val="Vahedeta"/>
        <w:jc w:val="both"/>
        <w:rPr>
          <w:rFonts w:cs="Times New Roman"/>
          <w:szCs w:val="24"/>
        </w:rPr>
      </w:pPr>
      <w:r w:rsidRPr="00E920B1">
        <w:rPr>
          <w:rFonts w:cs="Times New Roman"/>
          <w:b/>
          <w:szCs w:val="24"/>
        </w:rPr>
        <w:t>1</w:t>
      </w:r>
      <w:r w:rsidR="00AE63E8" w:rsidRPr="00E920B1">
        <w:rPr>
          <w:rFonts w:cs="Times New Roman"/>
          <w:b/>
          <w:szCs w:val="24"/>
        </w:rPr>
        <w:t>8</w:t>
      </w:r>
      <w:r w:rsidR="00F40F3A" w:rsidRPr="00E920B1">
        <w:rPr>
          <w:rFonts w:cs="Times New Roman"/>
          <w:b/>
          <w:szCs w:val="24"/>
        </w:rPr>
        <w:t>)</w:t>
      </w:r>
      <w:r w:rsidR="00F40F3A" w:rsidRPr="00E920B1">
        <w:rPr>
          <w:rFonts w:cs="Times New Roman"/>
          <w:szCs w:val="24"/>
        </w:rPr>
        <w:t xml:space="preserve"> paragrahvi 55 lõige 2 muudetakse ja sõnastatakse järgmiselt:</w:t>
      </w:r>
    </w:p>
    <w:p w14:paraId="28E50D90" w14:textId="78E51E81" w:rsidR="00F40F3A" w:rsidRPr="00E920B1" w:rsidRDefault="00F40F3A" w:rsidP="00E920B1">
      <w:pPr>
        <w:pStyle w:val="Vahedeta"/>
        <w:jc w:val="both"/>
        <w:rPr>
          <w:rFonts w:cs="Times New Roman"/>
          <w:szCs w:val="24"/>
        </w:rPr>
      </w:pPr>
    </w:p>
    <w:p w14:paraId="121A80FB" w14:textId="4DCB7A0C" w:rsidR="007E55E0" w:rsidRPr="00E920B1" w:rsidRDefault="00F40F3A" w:rsidP="00E920B1">
      <w:pPr>
        <w:pStyle w:val="Vahedeta"/>
        <w:jc w:val="both"/>
        <w:rPr>
          <w:rFonts w:cs="Times New Roman"/>
          <w:szCs w:val="24"/>
        </w:rPr>
      </w:pPr>
      <w:r w:rsidRPr="00E920B1">
        <w:rPr>
          <w:rFonts w:cs="Times New Roman"/>
          <w:szCs w:val="24"/>
        </w:rPr>
        <w:t>„(2) Käesoleva paragrahvi lõike 1 punktis 1 sätestatud alusel kinni peetud isik, keda ei ole põhjust kahtlustada süüteo toimepanemises, tuleb viivitamata juhatada julgeolekualalt välja ja vabastada.“;</w:t>
      </w:r>
    </w:p>
    <w:p w14:paraId="7F3BE10C" w14:textId="1CD945CB" w:rsidR="00F40F3A" w:rsidRPr="00E920B1" w:rsidRDefault="00F40F3A" w:rsidP="00E920B1">
      <w:pPr>
        <w:pStyle w:val="Vahedeta"/>
        <w:jc w:val="both"/>
        <w:rPr>
          <w:rFonts w:cs="Times New Roman"/>
          <w:szCs w:val="24"/>
        </w:rPr>
      </w:pPr>
    </w:p>
    <w:p w14:paraId="3FA29F9D" w14:textId="6F997A06" w:rsidR="00DC1A36" w:rsidRPr="00E920B1" w:rsidRDefault="00AC361B" w:rsidP="00E920B1">
      <w:pPr>
        <w:pStyle w:val="Vahedeta"/>
        <w:jc w:val="both"/>
        <w:rPr>
          <w:rFonts w:cs="Times New Roman"/>
          <w:szCs w:val="24"/>
        </w:rPr>
      </w:pPr>
      <w:r w:rsidRPr="00E920B1">
        <w:rPr>
          <w:rFonts w:cs="Times New Roman"/>
          <w:b/>
          <w:bCs/>
          <w:szCs w:val="24"/>
        </w:rPr>
        <w:t>1</w:t>
      </w:r>
      <w:r w:rsidR="00AE63E8" w:rsidRPr="00E920B1">
        <w:rPr>
          <w:rFonts w:cs="Times New Roman"/>
          <w:b/>
          <w:bCs/>
          <w:szCs w:val="24"/>
        </w:rPr>
        <w:t>9</w:t>
      </w:r>
      <w:r w:rsidR="776DF801" w:rsidRPr="00E920B1">
        <w:rPr>
          <w:rFonts w:cs="Times New Roman"/>
          <w:b/>
          <w:bCs/>
          <w:szCs w:val="24"/>
        </w:rPr>
        <w:t xml:space="preserve">) </w:t>
      </w:r>
      <w:r w:rsidR="776DF801" w:rsidRPr="00E920B1">
        <w:rPr>
          <w:rFonts w:cs="Times New Roman"/>
          <w:szCs w:val="24"/>
        </w:rPr>
        <w:t>paragrahv</w:t>
      </w:r>
      <w:r w:rsidR="776DF801" w:rsidRPr="00E920B1">
        <w:rPr>
          <w:rFonts w:cs="Times New Roman"/>
          <w:b/>
          <w:bCs/>
          <w:szCs w:val="24"/>
        </w:rPr>
        <w:t xml:space="preserve"> </w:t>
      </w:r>
      <w:r w:rsidR="776DF801" w:rsidRPr="00E920B1">
        <w:rPr>
          <w:rFonts w:cs="Times New Roman"/>
          <w:szCs w:val="24"/>
        </w:rPr>
        <w:t>56 tunnistatakse kehtetuks.</w:t>
      </w:r>
    </w:p>
    <w:p w14:paraId="721EE763" w14:textId="05B793DC" w:rsidR="776DF801" w:rsidRPr="00E920B1" w:rsidRDefault="776DF801" w:rsidP="00E920B1">
      <w:pPr>
        <w:pStyle w:val="Vahedeta"/>
        <w:jc w:val="both"/>
        <w:rPr>
          <w:rFonts w:cs="Times New Roman"/>
          <w:szCs w:val="24"/>
        </w:rPr>
      </w:pPr>
    </w:p>
    <w:p w14:paraId="4F049650" w14:textId="6EBB506C" w:rsidR="776DF801" w:rsidRPr="00E920B1" w:rsidRDefault="776DF801" w:rsidP="00E920B1">
      <w:pPr>
        <w:pStyle w:val="Vahedeta"/>
        <w:jc w:val="both"/>
        <w:rPr>
          <w:rFonts w:cs="Times New Roman"/>
          <w:szCs w:val="24"/>
        </w:rPr>
      </w:pPr>
      <w:r w:rsidRPr="00E920B1">
        <w:rPr>
          <w:rFonts w:cs="Times New Roman"/>
          <w:b/>
          <w:bCs/>
          <w:szCs w:val="24"/>
        </w:rPr>
        <w:t>§ 2. Elektroonilise side seaduse muutmine</w:t>
      </w:r>
    </w:p>
    <w:p w14:paraId="584DDDCF" w14:textId="4CC787B7" w:rsidR="776DF801" w:rsidRPr="00E920B1" w:rsidRDefault="776DF801" w:rsidP="00E920B1">
      <w:pPr>
        <w:pStyle w:val="Vahedeta"/>
        <w:jc w:val="both"/>
        <w:rPr>
          <w:rFonts w:cs="Times New Roman"/>
          <w:b/>
          <w:bCs/>
          <w:szCs w:val="24"/>
        </w:rPr>
      </w:pPr>
    </w:p>
    <w:p w14:paraId="7BE08563" w14:textId="3D7759BB" w:rsidR="776DF801" w:rsidRPr="00E920B1" w:rsidRDefault="776DF801" w:rsidP="00E920B1">
      <w:pPr>
        <w:pStyle w:val="Vahedeta"/>
        <w:jc w:val="both"/>
        <w:rPr>
          <w:rFonts w:cs="Times New Roman"/>
          <w:szCs w:val="24"/>
        </w:rPr>
      </w:pPr>
      <w:r w:rsidRPr="00E920B1">
        <w:rPr>
          <w:rFonts w:cs="Times New Roman"/>
          <w:szCs w:val="24"/>
        </w:rPr>
        <w:t xml:space="preserve">Elektroonilise side seaduse § 115 lõike 1 punktist 1 jäetakse välja sõna </w:t>
      </w:r>
      <w:r w:rsidR="005D78EA">
        <w:rPr>
          <w:rFonts w:cs="Times New Roman"/>
          <w:szCs w:val="24"/>
        </w:rPr>
        <w:t>„</w:t>
      </w:r>
      <w:r w:rsidRPr="00E920B1">
        <w:rPr>
          <w:rFonts w:cs="Times New Roman"/>
          <w:szCs w:val="24"/>
        </w:rPr>
        <w:t>tähistatud</w:t>
      </w:r>
      <w:r w:rsidR="005D78EA">
        <w:rPr>
          <w:rFonts w:cs="Times New Roman"/>
          <w:szCs w:val="24"/>
        </w:rPr>
        <w:t>“</w:t>
      </w:r>
      <w:r w:rsidRPr="00E920B1">
        <w:rPr>
          <w:rFonts w:cs="Times New Roman"/>
          <w:szCs w:val="24"/>
        </w:rPr>
        <w:t>.</w:t>
      </w:r>
    </w:p>
    <w:p w14:paraId="777B00FC" w14:textId="77777777" w:rsidR="006A5C16" w:rsidRPr="00E920B1" w:rsidRDefault="006A5C16" w:rsidP="00E920B1">
      <w:pPr>
        <w:pStyle w:val="Vahedeta"/>
        <w:jc w:val="both"/>
        <w:rPr>
          <w:rFonts w:cs="Times New Roman"/>
          <w:szCs w:val="24"/>
        </w:rPr>
      </w:pPr>
    </w:p>
    <w:p w14:paraId="2788BDF7" w14:textId="4D26F08F" w:rsidR="006A5C16" w:rsidRPr="00E920B1" w:rsidRDefault="006A5C16" w:rsidP="00E920B1">
      <w:pPr>
        <w:pStyle w:val="Vahedeta"/>
        <w:jc w:val="both"/>
        <w:rPr>
          <w:rFonts w:cs="Times New Roman"/>
          <w:b/>
          <w:bCs/>
          <w:szCs w:val="24"/>
        </w:rPr>
      </w:pPr>
      <w:r w:rsidRPr="00E920B1">
        <w:rPr>
          <w:rFonts w:cs="Times New Roman"/>
          <w:b/>
          <w:bCs/>
          <w:szCs w:val="24"/>
        </w:rPr>
        <w:t>§ 3. Julgeolekuasutuste seadus</w:t>
      </w:r>
    </w:p>
    <w:p w14:paraId="05315271" w14:textId="77777777" w:rsidR="006A5C16" w:rsidRPr="00E920B1" w:rsidRDefault="006A5C16" w:rsidP="00E920B1">
      <w:pPr>
        <w:pStyle w:val="Vahedeta"/>
        <w:jc w:val="both"/>
        <w:rPr>
          <w:rFonts w:cs="Times New Roman"/>
          <w:szCs w:val="24"/>
        </w:rPr>
      </w:pPr>
    </w:p>
    <w:p w14:paraId="3B441998" w14:textId="1C067CB5" w:rsidR="006A5C16" w:rsidRPr="00E920B1" w:rsidRDefault="006A5C16" w:rsidP="00E920B1">
      <w:pPr>
        <w:pStyle w:val="Vahedeta"/>
        <w:jc w:val="both"/>
        <w:rPr>
          <w:rFonts w:cs="Times New Roman"/>
          <w:szCs w:val="24"/>
        </w:rPr>
      </w:pPr>
      <w:r w:rsidRPr="00E920B1">
        <w:rPr>
          <w:rFonts w:cs="Times New Roman"/>
          <w:szCs w:val="24"/>
        </w:rPr>
        <w:t>Julgeolekuasutuste seaduses tehakse järgmised muudatused:</w:t>
      </w:r>
    </w:p>
    <w:p w14:paraId="2B7DB522" w14:textId="77777777" w:rsidR="00DC7215" w:rsidRPr="00E920B1" w:rsidRDefault="00DC7215" w:rsidP="00E920B1">
      <w:pPr>
        <w:pStyle w:val="Vahedeta"/>
        <w:jc w:val="both"/>
        <w:rPr>
          <w:rFonts w:eastAsia="Times New Roman" w:cs="Times New Roman"/>
          <w:b/>
          <w:bCs/>
          <w:szCs w:val="24"/>
          <w:lang w:eastAsia="et-EE"/>
        </w:rPr>
      </w:pPr>
    </w:p>
    <w:p w14:paraId="49F96A27" w14:textId="7D7000AA" w:rsidR="00DC7215" w:rsidRPr="00E920B1" w:rsidRDefault="00DC7215" w:rsidP="00E920B1">
      <w:pPr>
        <w:pStyle w:val="Vahedeta"/>
        <w:jc w:val="both"/>
        <w:rPr>
          <w:rFonts w:cs="Times New Roman"/>
          <w:szCs w:val="24"/>
        </w:rPr>
      </w:pPr>
      <w:r w:rsidRPr="00E920B1">
        <w:rPr>
          <w:rFonts w:cs="Times New Roman"/>
          <w:b/>
          <w:bCs/>
          <w:szCs w:val="24"/>
        </w:rPr>
        <w:t>1)</w:t>
      </w:r>
      <w:r w:rsidRPr="00E920B1">
        <w:rPr>
          <w:rFonts w:cs="Times New Roman"/>
          <w:szCs w:val="24"/>
        </w:rPr>
        <w:t xml:space="preserve"> paragrahvi 34</w:t>
      </w:r>
      <w:r w:rsidRPr="00E920B1">
        <w:rPr>
          <w:rFonts w:cs="Times New Roman"/>
          <w:szCs w:val="24"/>
          <w:vertAlign w:val="superscript"/>
        </w:rPr>
        <w:t>1</w:t>
      </w:r>
      <w:r w:rsidRPr="00E920B1">
        <w:rPr>
          <w:rFonts w:cs="Times New Roman"/>
          <w:szCs w:val="24"/>
        </w:rPr>
        <w:t xml:space="preserve"> lõigetes 1–3 asendatakse tekstiosa „34</w:t>
      </w:r>
      <w:r w:rsidRPr="00E920B1">
        <w:rPr>
          <w:rFonts w:cs="Times New Roman"/>
          <w:szCs w:val="24"/>
          <w:vertAlign w:val="superscript"/>
        </w:rPr>
        <w:t>8</w:t>
      </w:r>
      <w:r w:rsidRPr="00E920B1">
        <w:rPr>
          <w:rFonts w:cs="Times New Roman"/>
          <w:szCs w:val="24"/>
        </w:rPr>
        <w:t>“ tekstiosaga „34</w:t>
      </w:r>
      <w:r w:rsidRPr="00E920B1">
        <w:rPr>
          <w:rFonts w:cs="Times New Roman"/>
          <w:szCs w:val="24"/>
          <w:vertAlign w:val="superscript"/>
        </w:rPr>
        <w:t>9</w:t>
      </w:r>
      <w:r w:rsidRPr="00E920B1">
        <w:rPr>
          <w:rFonts w:cs="Times New Roman"/>
          <w:szCs w:val="24"/>
        </w:rPr>
        <w:t>“;</w:t>
      </w:r>
    </w:p>
    <w:p w14:paraId="006A48EB" w14:textId="77777777" w:rsidR="00DC7215" w:rsidRPr="00E920B1" w:rsidRDefault="00DC7215" w:rsidP="00E920B1">
      <w:pPr>
        <w:pStyle w:val="Vahedeta"/>
        <w:jc w:val="both"/>
        <w:rPr>
          <w:rFonts w:eastAsia="Times New Roman" w:cs="Times New Roman"/>
          <w:b/>
          <w:bCs/>
          <w:szCs w:val="24"/>
          <w:lang w:eastAsia="et-EE"/>
        </w:rPr>
      </w:pPr>
    </w:p>
    <w:p w14:paraId="087BFE52" w14:textId="77777777" w:rsidR="00DC7215" w:rsidRPr="00E920B1" w:rsidRDefault="00DC7215" w:rsidP="00E920B1">
      <w:pPr>
        <w:pStyle w:val="Vahedeta"/>
        <w:jc w:val="both"/>
        <w:rPr>
          <w:rFonts w:eastAsia="Times New Roman" w:cs="Times New Roman"/>
          <w:szCs w:val="24"/>
          <w:lang w:eastAsia="et-EE"/>
        </w:rPr>
      </w:pPr>
      <w:r w:rsidRPr="00E920B1">
        <w:rPr>
          <w:rFonts w:eastAsia="Times New Roman" w:cs="Times New Roman"/>
          <w:b/>
          <w:bCs/>
          <w:szCs w:val="24"/>
          <w:lang w:eastAsia="et-EE"/>
        </w:rPr>
        <w:t>2) </w:t>
      </w:r>
      <w:r w:rsidRPr="00E920B1">
        <w:rPr>
          <w:rFonts w:eastAsia="Times New Roman" w:cs="Times New Roman"/>
          <w:szCs w:val="24"/>
          <w:lang w:eastAsia="et-EE"/>
        </w:rPr>
        <w:t>paragrahvi 34</w:t>
      </w:r>
      <w:r w:rsidRPr="00E920B1">
        <w:rPr>
          <w:rFonts w:eastAsia="Times New Roman" w:cs="Times New Roman"/>
          <w:szCs w:val="24"/>
          <w:vertAlign w:val="superscript"/>
          <w:lang w:eastAsia="et-EE"/>
        </w:rPr>
        <w:t>6</w:t>
      </w:r>
      <w:r w:rsidRPr="00E920B1">
        <w:rPr>
          <w:rFonts w:eastAsia="Times New Roman" w:cs="Times New Roman"/>
          <w:szCs w:val="24"/>
          <w:lang w:eastAsia="et-EE"/>
        </w:rPr>
        <w:t xml:space="preserve"> pealkiri muudetakse ja sõnastatakse järgmiselt:</w:t>
      </w:r>
    </w:p>
    <w:p w14:paraId="17D843F1" w14:textId="77777777" w:rsidR="00DC7215" w:rsidRPr="00E920B1" w:rsidRDefault="00DC7215" w:rsidP="00E920B1">
      <w:pPr>
        <w:pStyle w:val="Vahedeta"/>
        <w:jc w:val="both"/>
        <w:rPr>
          <w:rFonts w:eastAsia="Times New Roman" w:cs="Times New Roman"/>
          <w:bCs/>
          <w:szCs w:val="24"/>
          <w:lang w:eastAsia="et-EE"/>
        </w:rPr>
      </w:pPr>
    </w:p>
    <w:p w14:paraId="5EB343B6" w14:textId="77777777" w:rsidR="00DC7215" w:rsidRPr="00E920B1" w:rsidRDefault="00DC7215" w:rsidP="00E920B1">
      <w:pPr>
        <w:pStyle w:val="Vahedeta"/>
        <w:jc w:val="both"/>
        <w:rPr>
          <w:rFonts w:eastAsia="Times New Roman" w:cs="Times New Roman"/>
          <w:szCs w:val="24"/>
          <w:lang w:eastAsia="et-EE"/>
        </w:rPr>
      </w:pPr>
      <w:r w:rsidRPr="00E920B1">
        <w:rPr>
          <w:rFonts w:eastAsia="Times New Roman" w:cs="Times New Roman"/>
          <w:szCs w:val="24"/>
          <w:lang w:eastAsia="et-EE"/>
        </w:rPr>
        <w:t>„</w:t>
      </w:r>
      <w:r w:rsidRPr="00E920B1">
        <w:rPr>
          <w:rFonts w:eastAsia="Times New Roman" w:cs="Times New Roman"/>
          <w:b/>
          <w:bCs/>
          <w:szCs w:val="24"/>
          <w:lang w:eastAsia="et-EE"/>
        </w:rPr>
        <w:t>§ 34</w:t>
      </w:r>
      <w:r w:rsidRPr="00E920B1">
        <w:rPr>
          <w:rFonts w:eastAsia="Times New Roman" w:cs="Times New Roman"/>
          <w:b/>
          <w:bCs/>
          <w:szCs w:val="24"/>
          <w:vertAlign w:val="superscript"/>
          <w:lang w:eastAsia="et-EE"/>
        </w:rPr>
        <w:t>6</w:t>
      </w:r>
      <w:r w:rsidRPr="00E920B1">
        <w:rPr>
          <w:rFonts w:eastAsia="Times New Roman" w:cs="Times New Roman"/>
          <w:b/>
          <w:bCs/>
          <w:szCs w:val="24"/>
          <w:lang w:eastAsia="et-EE"/>
        </w:rPr>
        <w:t>. Turvakontroll ja isiku läbivaatus</w:t>
      </w:r>
      <w:r w:rsidRPr="00E920B1">
        <w:rPr>
          <w:rFonts w:eastAsia="Times New Roman" w:cs="Times New Roman"/>
          <w:szCs w:val="24"/>
          <w:lang w:eastAsia="et-EE"/>
        </w:rPr>
        <w:t>“;</w:t>
      </w:r>
    </w:p>
    <w:p w14:paraId="105D9AE6" w14:textId="77777777" w:rsidR="00DC7215" w:rsidRPr="00E920B1" w:rsidRDefault="00DC7215" w:rsidP="00E920B1">
      <w:pPr>
        <w:pStyle w:val="Vahedeta"/>
        <w:jc w:val="both"/>
        <w:rPr>
          <w:rFonts w:eastAsia="Times New Roman" w:cs="Times New Roman"/>
          <w:b/>
          <w:bCs/>
          <w:szCs w:val="24"/>
          <w:lang w:eastAsia="et-EE"/>
        </w:rPr>
      </w:pPr>
    </w:p>
    <w:p w14:paraId="1FE6FBEF" w14:textId="3143C808" w:rsidR="00DC7215" w:rsidRPr="00E920B1" w:rsidRDefault="00DC7215" w:rsidP="00E920B1">
      <w:pPr>
        <w:pStyle w:val="Vahedeta"/>
        <w:jc w:val="both"/>
        <w:rPr>
          <w:rFonts w:eastAsia="Times New Roman" w:cs="Times New Roman"/>
          <w:szCs w:val="24"/>
          <w:lang w:eastAsia="et-EE"/>
        </w:rPr>
      </w:pPr>
      <w:r w:rsidRPr="00E920B1">
        <w:rPr>
          <w:rFonts w:eastAsia="Times New Roman" w:cs="Times New Roman"/>
          <w:b/>
          <w:bCs/>
          <w:szCs w:val="24"/>
          <w:lang w:eastAsia="et-EE"/>
        </w:rPr>
        <w:t>3) </w:t>
      </w:r>
      <w:r w:rsidRPr="00E920B1">
        <w:rPr>
          <w:rFonts w:eastAsia="Times New Roman" w:cs="Times New Roman"/>
          <w:szCs w:val="24"/>
          <w:lang w:eastAsia="et-EE"/>
        </w:rPr>
        <w:t>paragrahvi </w:t>
      </w:r>
      <w:bookmarkStart w:id="60" w:name="_Hlk166079375"/>
      <w:r w:rsidRPr="00E920B1">
        <w:rPr>
          <w:rFonts w:eastAsia="Times New Roman" w:cs="Times New Roman"/>
          <w:szCs w:val="24"/>
          <w:lang w:eastAsia="et-EE"/>
        </w:rPr>
        <w:t>34</w:t>
      </w:r>
      <w:r w:rsidRPr="00E920B1">
        <w:rPr>
          <w:rFonts w:eastAsia="Times New Roman" w:cs="Times New Roman"/>
          <w:szCs w:val="24"/>
          <w:vertAlign w:val="superscript"/>
          <w:lang w:eastAsia="et-EE"/>
        </w:rPr>
        <w:t>6</w:t>
      </w:r>
      <w:r w:rsidRPr="00E920B1">
        <w:rPr>
          <w:rFonts w:eastAsia="Times New Roman" w:cs="Times New Roman"/>
          <w:szCs w:val="24"/>
          <w:lang w:eastAsia="et-EE"/>
        </w:rPr>
        <w:t xml:space="preserve"> </w:t>
      </w:r>
      <w:bookmarkEnd w:id="60"/>
      <w:r w:rsidRPr="00E920B1">
        <w:rPr>
          <w:rFonts w:eastAsia="Times New Roman" w:cs="Times New Roman"/>
          <w:szCs w:val="24"/>
          <w:lang w:eastAsia="et-EE"/>
        </w:rPr>
        <w:t>täiendatakse lõigetega 1</w:t>
      </w:r>
      <w:r w:rsidRPr="00E920B1">
        <w:rPr>
          <w:rFonts w:eastAsia="Times New Roman" w:cs="Times New Roman"/>
          <w:szCs w:val="24"/>
          <w:vertAlign w:val="superscript"/>
          <w:lang w:eastAsia="et-EE"/>
        </w:rPr>
        <w:t>1</w:t>
      </w:r>
      <w:r w:rsidRPr="00E920B1">
        <w:rPr>
          <w:rFonts w:eastAsia="Times New Roman" w:cs="Times New Roman"/>
          <w:szCs w:val="24"/>
          <w:lang w:eastAsia="et-EE"/>
        </w:rPr>
        <w:t xml:space="preserve"> ja 1</w:t>
      </w:r>
      <w:r w:rsidRPr="00E920B1">
        <w:rPr>
          <w:rFonts w:eastAsia="Times New Roman" w:cs="Times New Roman"/>
          <w:szCs w:val="24"/>
          <w:vertAlign w:val="superscript"/>
          <w:lang w:eastAsia="et-EE"/>
        </w:rPr>
        <w:t>2</w:t>
      </w:r>
      <w:r w:rsidRPr="00E920B1">
        <w:rPr>
          <w:rFonts w:eastAsia="Times New Roman" w:cs="Times New Roman"/>
          <w:szCs w:val="24"/>
          <w:lang w:eastAsia="et-EE"/>
        </w:rPr>
        <w:t xml:space="preserve"> järgmises sõnastuses:</w:t>
      </w:r>
    </w:p>
    <w:p w14:paraId="7B5BCEB8" w14:textId="77777777" w:rsidR="00DC7215" w:rsidRPr="00E920B1" w:rsidRDefault="00DC7215" w:rsidP="00E920B1">
      <w:pPr>
        <w:pStyle w:val="Vahedeta"/>
        <w:jc w:val="both"/>
        <w:rPr>
          <w:rFonts w:eastAsia="Times New Roman" w:cs="Times New Roman"/>
          <w:bCs/>
          <w:szCs w:val="24"/>
          <w:lang w:eastAsia="et-EE"/>
        </w:rPr>
      </w:pPr>
    </w:p>
    <w:p w14:paraId="0DDD65EF" w14:textId="4E90583C" w:rsidR="00F9500C" w:rsidRDefault="00DC7215" w:rsidP="00E920B1">
      <w:pPr>
        <w:pStyle w:val="Vahedeta"/>
        <w:jc w:val="both"/>
        <w:rPr>
          <w:rFonts w:eastAsia="Calibri" w:cs="Times New Roman"/>
          <w:szCs w:val="24"/>
        </w:rPr>
      </w:pPr>
      <w:r w:rsidRPr="00E920B1">
        <w:rPr>
          <w:rFonts w:eastAsia="Times New Roman" w:cs="Times New Roman"/>
          <w:szCs w:val="24"/>
          <w:lang w:eastAsia="et-EE"/>
        </w:rPr>
        <w:t>„(1</w:t>
      </w:r>
      <w:r w:rsidRPr="00E920B1">
        <w:rPr>
          <w:rFonts w:eastAsia="Times New Roman" w:cs="Times New Roman"/>
          <w:szCs w:val="24"/>
          <w:vertAlign w:val="superscript"/>
          <w:lang w:eastAsia="et-EE"/>
        </w:rPr>
        <w:t>1</w:t>
      </w:r>
      <w:r w:rsidRPr="00E920B1">
        <w:rPr>
          <w:rFonts w:eastAsia="Times New Roman" w:cs="Times New Roman"/>
          <w:szCs w:val="24"/>
          <w:lang w:eastAsia="et-EE"/>
        </w:rPr>
        <w:t>) Julgeolekuasutus võib</w:t>
      </w:r>
      <w:r w:rsidRPr="00E920B1">
        <w:rPr>
          <w:rFonts w:eastAsia="Calibri" w:cs="Times New Roman"/>
          <w:szCs w:val="24"/>
        </w:rPr>
        <w:t xml:space="preserve"> läbi vaadata isiku, sealhulgas riided, riietes oleva või kehal kantava asja, kui:</w:t>
      </w:r>
    </w:p>
    <w:p w14:paraId="54529150" w14:textId="77777777" w:rsidR="00DC7215" w:rsidRPr="00E920B1" w:rsidRDefault="00DC7215" w:rsidP="00E920B1">
      <w:pPr>
        <w:pStyle w:val="Vahedeta"/>
        <w:jc w:val="both"/>
        <w:rPr>
          <w:rFonts w:eastAsia="Calibri" w:cs="Times New Roman"/>
          <w:szCs w:val="24"/>
        </w:rPr>
      </w:pPr>
      <w:r w:rsidRPr="00E920B1">
        <w:rPr>
          <w:rFonts w:eastAsia="Times New Roman" w:cs="Times New Roman"/>
          <w:szCs w:val="24"/>
          <w:lang w:eastAsia="et-EE"/>
        </w:rPr>
        <w:t xml:space="preserve">1) isik siseneb julgeolekuasutuse territooriumile või lahkub sellelt ja </w:t>
      </w:r>
      <w:r w:rsidRPr="00E920B1">
        <w:rPr>
          <w:rFonts w:eastAsia="Calibri" w:cs="Times New Roman"/>
          <w:szCs w:val="24"/>
        </w:rPr>
        <w:t>on alust arvata, et isik kannab endaga kaasas asja või ainet, millega ta võib ohustada ennast, teisi isikuid või julgeolekuasutuse valdust või kahjustada julgeolekuasutuse ülesannete täitmist;</w:t>
      </w:r>
    </w:p>
    <w:p w14:paraId="7E9D8E50" w14:textId="77777777" w:rsidR="00DC7215" w:rsidRPr="00E920B1" w:rsidRDefault="00DC7215" w:rsidP="00E920B1">
      <w:pPr>
        <w:pStyle w:val="Vahedeta"/>
        <w:jc w:val="both"/>
        <w:rPr>
          <w:rFonts w:eastAsia="Times New Roman" w:cs="Times New Roman"/>
          <w:szCs w:val="24"/>
          <w:lang w:eastAsia="et-EE"/>
        </w:rPr>
      </w:pPr>
      <w:r w:rsidRPr="00E920B1">
        <w:rPr>
          <w:rFonts w:eastAsia="Times New Roman" w:cs="Times New Roman"/>
          <w:szCs w:val="24"/>
          <w:lang w:eastAsia="et-EE"/>
        </w:rPr>
        <w:t>2) isik viibib julgeolekuasutuse territooriumil või selle vahetus läheduses, kui kontrollimine on vajalik julgeolekuasutuse valdust või teenistujaid ähvardava kõrgendatud ohu väljaselgitamiseks või vahetu kõrgendatud ohu tõrjumiseks;</w:t>
      </w:r>
    </w:p>
    <w:p w14:paraId="7D69949C" w14:textId="77777777" w:rsidR="00DC7215" w:rsidRPr="00E920B1" w:rsidRDefault="00DC7215" w:rsidP="00E920B1">
      <w:pPr>
        <w:pStyle w:val="Vahedeta"/>
        <w:jc w:val="both"/>
        <w:rPr>
          <w:rFonts w:eastAsia="Calibri" w:cs="Times New Roman"/>
          <w:szCs w:val="24"/>
        </w:rPr>
      </w:pPr>
      <w:r w:rsidRPr="00E920B1">
        <w:rPr>
          <w:rFonts w:eastAsia="Calibri" w:cs="Times New Roman"/>
          <w:szCs w:val="24"/>
        </w:rPr>
        <w:t>3) see on vältimatult vajalik isikusamasuse tuvastamiseks.</w:t>
      </w:r>
    </w:p>
    <w:p w14:paraId="5677271F" w14:textId="77777777" w:rsidR="00DC7215" w:rsidRPr="00E920B1" w:rsidRDefault="00DC7215" w:rsidP="00E920B1">
      <w:pPr>
        <w:pStyle w:val="Vahedeta"/>
        <w:jc w:val="both"/>
        <w:rPr>
          <w:rFonts w:eastAsia="Calibri" w:cs="Times New Roman"/>
          <w:szCs w:val="24"/>
        </w:rPr>
      </w:pPr>
    </w:p>
    <w:p w14:paraId="3424B33E" w14:textId="77777777" w:rsidR="00DC7215" w:rsidRPr="00E920B1" w:rsidRDefault="00DC7215" w:rsidP="00E920B1">
      <w:pPr>
        <w:pStyle w:val="Vahedeta"/>
        <w:jc w:val="both"/>
        <w:rPr>
          <w:rFonts w:eastAsia="Calibri" w:cs="Times New Roman"/>
          <w:szCs w:val="24"/>
        </w:rPr>
      </w:pPr>
      <w:r w:rsidRPr="00E920B1">
        <w:rPr>
          <w:rFonts w:eastAsia="Calibri" w:cs="Times New Roman"/>
          <w:szCs w:val="24"/>
        </w:rPr>
        <w:t>(1</w:t>
      </w:r>
      <w:r w:rsidRPr="00E920B1">
        <w:rPr>
          <w:rFonts w:eastAsia="Calibri" w:cs="Times New Roman"/>
          <w:szCs w:val="24"/>
          <w:vertAlign w:val="superscript"/>
        </w:rPr>
        <w:t>2</w:t>
      </w:r>
      <w:r w:rsidRPr="00E920B1">
        <w:rPr>
          <w:rFonts w:eastAsia="Calibri" w:cs="Times New Roman"/>
          <w:szCs w:val="24"/>
        </w:rPr>
        <w:t>) Käesoleva paragrahvi lõikes 1</w:t>
      </w:r>
      <w:r w:rsidRPr="00E920B1">
        <w:rPr>
          <w:rFonts w:eastAsia="Calibri" w:cs="Times New Roman"/>
          <w:szCs w:val="24"/>
          <w:vertAlign w:val="superscript"/>
        </w:rPr>
        <w:t>1</w:t>
      </w:r>
      <w:r w:rsidRPr="00E920B1">
        <w:rPr>
          <w:rFonts w:eastAsia="Calibri" w:cs="Times New Roman"/>
          <w:szCs w:val="24"/>
        </w:rPr>
        <w:t xml:space="preserve"> sätestatud meetme kohaldamisel võib läbi vaadata üksnes isiku riided ja riietes oleva või kehal kantava asja. Isiku keha ja kehaõõnsuste läbivaatamine on keelatud.“;</w:t>
      </w:r>
    </w:p>
    <w:p w14:paraId="7EFD2956" w14:textId="77777777" w:rsidR="00DC7215" w:rsidRPr="00E920B1" w:rsidRDefault="00DC7215" w:rsidP="00E920B1">
      <w:pPr>
        <w:pStyle w:val="Vahedeta"/>
        <w:jc w:val="both"/>
        <w:rPr>
          <w:rFonts w:eastAsia="Calibri" w:cs="Times New Roman"/>
          <w:szCs w:val="24"/>
        </w:rPr>
      </w:pPr>
    </w:p>
    <w:p w14:paraId="5127C3F3" w14:textId="77777777" w:rsidR="00DC7215" w:rsidRPr="00E920B1" w:rsidRDefault="00DC7215" w:rsidP="00E920B1">
      <w:pPr>
        <w:pStyle w:val="Vahedeta"/>
        <w:jc w:val="both"/>
        <w:rPr>
          <w:rFonts w:eastAsia="Calibri" w:cs="Times New Roman"/>
          <w:szCs w:val="24"/>
        </w:rPr>
      </w:pPr>
      <w:r w:rsidRPr="00E920B1">
        <w:rPr>
          <w:rFonts w:eastAsia="Calibri" w:cs="Times New Roman"/>
          <w:b/>
          <w:bCs/>
          <w:szCs w:val="24"/>
        </w:rPr>
        <w:t xml:space="preserve">4) </w:t>
      </w:r>
      <w:r w:rsidRPr="00E920B1">
        <w:rPr>
          <w:rFonts w:eastAsia="Calibri" w:cs="Times New Roman"/>
          <w:szCs w:val="24"/>
        </w:rPr>
        <w:t>paragrahvi 34</w:t>
      </w:r>
      <w:r w:rsidRPr="00E920B1">
        <w:rPr>
          <w:rFonts w:eastAsia="Calibri" w:cs="Times New Roman"/>
          <w:szCs w:val="24"/>
          <w:vertAlign w:val="superscript"/>
        </w:rPr>
        <w:t>6</w:t>
      </w:r>
      <w:r w:rsidRPr="00E920B1">
        <w:rPr>
          <w:rFonts w:eastAsia="Calibri" w:cs="Times New Roman"/>
          <w:szCs w:val="24"/>
        </w:rPr>
        <w:t xml:space="preserve"> lõige 2 muudetakse ja sõnastatakse järgmiselt:</w:t>
      </w:r>
    </w:p>
    <w:p w14:paraId="7D9516EB" w14:textId="77777777" w:rsidR="00DC7215" w:rsidRPr="00E920B1" w:rsidRDefault="00DC7215" w:rsidP="00E920B1">
      <w:pPr>
        <w:pStyle w:val="Vahedeta"/>
        <w:jc w:val="both"/>
        <w:rPr>
          <w:rFonts w:eastAsia="Calibri" w:cs="Times New Roman"/>
          <w:szCs w:val="24"/>
        </w:rPr>
      </w:pPr>
    </w:p>
    <w:p w14:paraId="5B9D26D0" w14:textId="50715EE2" w:rsidR="00DC7215" w:rsidRPr="00E920B1" w:rsidRDefault="00DC7215" w:rsidP="00E920B1">
      <w:pPr>
        <w:pStyle w:val="Vahedeta"/>
        <w:jc w:val="both"/>
        <w:rPr>
          <w:rFonts w:eastAsia="Calibri" w:cs="Times New Roman"/>
          <w:szCs w:val="24"/>
        </w:rPr>
      </w:pPr>
      <w:r w:rsidRPr="00E920B1">
        <w:rPr>
          <w:rFonts w:eastAsia="Calibri" w:cs="Times New Roman"/>
          <w:szCs w:val="24"/>
        </w:rPr>
        <w:t>„(2) Turvakontrolli kompimise teel ja isiku läbivaatust teeb ametnik, kes on isikuga samast soost. Kui see on vajalik vahetu ohu tõrjumiseks, võib turvakontrolli teha ja isiku läbi vaadata ametnik, kes ei ole isikuga samast soost.“;</w:t>
      </w:r>
    </w:p>
    <w:p w14:paraId="36E6D3B4" w14:textId="77777777" w:rsidR="00DC7215" w:rsidRPr="00E920B1" w:rsidRDefault="00DC7215" w:rsidP="00E920B1">
      <w:pPr>
        <w:pStyle w:val="Vahedeta"/>
        <w:jc w:val="both"/>
        <w:rPr>
          <w:rFonts w:eastAsia="Calibri" w:cs="Times New Roman"/>
          <w:szCs w:val="24"/>
        </w:rPr>
      </w:pPr>
    </w:p>
    <w:p w14:paraId="50546792" w14:textId="77777777" w:rsidR="00DC7215" w:rsidRPr="00E920B1" w:rsidRDefault="00DC7215" w:rsidP="00E920B1">
      <w:pPr>
        <w:pStyle w:val="Vahedeta"/>
        <w:jc w:val="both"/>
        <w:rPr>
          <w:rFonts w:eastAsia="Calibri" w:cs="Times New Roman"/>
          <w:szCs w:val="24"/>
        </w:rPr>
      </w:pPr>
      <w:r w:rsidRPr="00E920B1">
        <w:rPr>
          <w:rFonts w:eastAsia="Calibri" w:cs="Times New Roman"/>
          <w:b/>
          <w:bCs/>
          <w:szCs w:val="24"/>
        </w:rPr>
        <w:t xml:space="preserve">5) </w:t>
      </w:r>
      <w:r w:rsidRPr="00E920B1">
        <w:rPr>
          <w:rFonts w:eastAsia="Calibri" w:cs="Times New Roman"/>
          <w:szCs w:val="24"/>
        </w:rPr>
        <w:t>paragrahvi 34</w:t>
      </w:r>
      <w:r w:rsidRPr="00E920B1">
        <w:rPr>
          <w:rFonts w:eastAsia="Calibri" w:cs="Times New Roman"/>
          <w:szCs w:val="24"/>
          <w:vertAlign w:val="superscript"/>
        </w:rPr>
        <w:t>8</w:t>
      </w:r>
      <w:r w:rsidRPr="00E920B1">
        <w:rPr>
          <w:rFonts w:eastAsia="Calibri" w:cs="Times New Roman"/>
          <w:szCs w:val="24"/>
        </w:rPr>
        <w:t xml:space="preserve"> lõike 1 punkti 3 täiendatakse pärast sõna „turvakontrolli“ sõnadega „või isiku läbivaatuse“;</w:t>
      </w:r>
    </w:p>
    <w:p w14:paraId="51163B4F" w14:textId="77777777" w:rsidR="00DC7215" w:rsidRPr="00E920B1" w:rsidRDefault="00DC7215" w:rsidP="00E920B1">
      <w:pPr>
        <w:pStyle w:val="Vahedeta"/>
        <w:jc w:val="both"/>
        <w:rPr>
          <w:rFonts w:eastAsia="Calibri" w:cs="Times New Roman"/>
          <w:szCs w:val="24"/>
        </w:rPr>
      </w:pPr>
    </w:p>
    <w:p w14:paraId="5CEE156C" w14:textId="788C0A1A" w:rsidR="00DC7215" w:rsidRPr="00E920B1" w:rsidRDefault="00DC7215" w:rsidP="00E920B1">
      <w:pPr>
        <w:pStyle w:val="Vahedeta"/>
        <w:jc w:val="both"/>
        <w:rPr>
          <w:rFonts w:eastAsia="Calibri" w:cs="Times New Roman"/>
          <w:szCs w:val="24"/>
        </w:rPr>
      </w:pPr>
      <w:r w:rsidRPr="00E920B1">
        <w:rPr>
          <w:rFonts w:eastAsia="Calibri" w:cs="Times New Roman"/>
          <w:b/>
          <w:szCs w:val="24"/>
        </w:rPr>
        <w:t>6)</w:t>
      </w:r>
      <w:r w:rsidRPr="00E920B1">
        <w:rPr>
          <w:rFonts w:eastAsia="Calibri" w:cs="Times New Roman"/>
          <w:szCs w:val="24"/>
        </w:rPr>
        <w:t xml:space="preserve"> seadus</w:t>
      </w:r>
      <w:ins w:id="61" w:author="Katariina Kärsten - JUSTDIGI" w:date="2026-01-26T10:43:00Z" w16du:dateUtc="2026-01-26T08:43:00Z">
        <w:r w:rsidR="00BF0B14">
          <w:rPr>
            <w:rFonts w:eastAsia="Calibri" w:cs="Times New Roman"/>
            <w:szCs w:val="24"/>
          </w:rPr>
          <w:t>t</w:t>
        </w:r>
      </w:ins>
      <w:del w:id="62" w:author="Katariina Kärsten - JUSTDIGI" w:date="2026-01-26T10:43:00Z" w16du:dateUtc="2026-01-26T08:43:00Z">
        <w:r w:rsidRPr="00E920B1" w:rsidDel="00BF0B14">
          <w:rPr>
            <w:rFonts w:eastAsia="Calibri" w:cs="Times New Roman"/>
            <w:szCs w:val="24"/>
          </w:rPr>
          <w:delText>e</w:delText>
        </w:r>
      </w:del>
      <w:r w:rsidRPr="00E920B1">
        <w:rPr>
          <w:rFonts w:eastAsia="Calibri" w:cs="Times New Roman"/>
          <w:szCs w:val="24"/>
        </w:rPr>
        <w:t xml:space="preserve"> </w:t>
      </w:r>
      <w:commentRangeStart w:id="63"/>
      <w:del w:id="64" w:author="Katariina Kärsten - JUSTDIGI" w:date="2026-01-26T10:43:00Z" w16du:dateUtc="2026-01-26T08:43:00Z">
        <w:r w:rsidRPr="00E920B1" w:rsidDel="00BF0B14">
          <w:rPr>
            <w:rFonts w:eastAsia="Calibri" w:cs="Times New Roman"/>
            <w:szCs w:val="24"/>
          </w:rPr>
          <w:delText xml:space="preserve">4. peatükki </w:delText>
        </w:r>
      </w:del>
      <w:commentRangeEnd w:id="63"/>
      <w:r w:rsidR="00BD5818">
        <w:rPr>
          <w:rStyle w:val="Kommentaariviide"/>
          <w:rFonts w:asciiTheme="minorHAnsi" w:hAnsiTheme="minorHAnsi"/>
        </w:rPr>
        <w:commentReference w:id="63"/>
      </w:r>
      <w:r w:rsidRPr="00E920B1">
        <w:rPr>
          <w:rFonts w:eastAsia="Calibri" w:cs="Times New Roman"/>
          <w:szCs w:val="24"/>
        </w:rPr>
        <w:t>täiendatakse §-ga 34</w:t>
      </w:r>
      <w:r w:rsidRPr="00E920B1">
        <w:rPr>
          <w:rFonts w:eastAsia="Calibri" w:cs="Times New Roman"/>
          <w:szCs w:val="24"/>
          <w:vertAlign w:val="superscript"/>
        </w:rPr>
        <w:t>9</w:t>
      </w:r>
      <w:r w:rsidRPr="00E920B1">
        <w:rPr>
          <w:rFonts w:eastAsia="Calibri" w:cs="Times New Roman"/>
          <w:szCs w:val="24"/>
        </w:rPr>
        <w:t xml:space="preserve"> järgmises sõnastuses:</w:t>
      </w:r>
    </w:p>
    <w:p w14:paraId="34B8B444" w14:textId="77777777" w:rsidR="00DC7215" w:rsidRPr="00E920B1" w:rsidRDefault="00DC7215" w:rsidP="00E920B1">
      <w:pPr>
        <w:pStyle w:val="Vahedeta"/>
        <w:jc w:val="both"/>
        <w:rPr>
          <w:rFonts w:eastAsia="Calibri" w:cs="Times New Roman"/>
          <w:szCs w:val="24"/>
        </w:rPr>
      </w:pPr>
    </w:p>
    <w:p w14:paraId="2CE85AFD" w14:textId="77777777" w:rsidR="00DC7215" w:rsidRPr="00E920B1" w:rsidRDefault="00DC7215" w:rsidP="00E920B1">
      <w:pPr>
        <w:pStyle w:val="Vahedeta"/>
        <w:jc w:val="both"/>
        <w:rPr>
          <w:rFonts w:cs="Times New Roman"/>
          <w:szCs w:val="24"/>
        </w:rPr>
      </w:pPr>
      <w:r w:rsidRPr="00E920B1">
        <w:rPr>
          <w:rFonts w:eastAsia="Calibri" w:cs="Times New Roman"/>
          <w:szCs w:val="24"/>
        </w:rPr>
        <w:t>„</w:t>
      </w:r>
      <w:r w:rsidRPr="00E920B1">
        <w:rPr>
          <w:rFonts w:cs="Times New Roman"/>
          <w:b/>
          <w:szCs w:val="24"/>
        </w:rPr>
        <w:t>§ 34</w:t>
      </w:r>
      <w:r w:rsidRPr="00E920B1">
        <w:rPr>
          <w:rFonts w:cs="Times New Roman"/>
          <w:b/>
          <w:szCs w:val="24"/>
          <w:vertAlign w:val="superscript"/>
        </w:rPr>
        <w:t>9</w:t>
      </w:r>
      <w:r w:rsidRPr="00E920B1">
        <w:rPr>
          <w:rFonts w:cs="Times New Roman"/>
          <w:b/>
          <w:szCs w:val="24"/>
        </w:rPr>
        <w:t>. Erimeetme kohaldamine mehitamata süsteemi vastu julgeolekuasutuse territooriumi kaitse eesmärgil</w:t>
      </w:r>
    </w:p>
    <w:p w14:paraId="68F75DEB" w14:textId="77777777" w:rsidR="00DC7215" w:rsidRPr="00E920B1" w:rsidRDefault="00DC7215" w:rsidP="00E920B1">
      <w:pPr>
        <w:pStyle w:val="Vahedeta"/>
        <w:jc w:val="both"/>
        <w:rPr>
          <w:rFonts w:cs="Times New Roman"/>
          <w:szCs w:val="24"/>
        </w:rPr>
      </w:pPr>
    </w:p>
    <w:p w14:paraId="74DB018B" w14:textId="7C8C60C1" w:rsidR="00DC7215" w:rsidRPr="00E920B1" w:rsidRDefault="00DC7215" w:rsidP="00E920B1">
      <w:pPr>
        <w:pStyle w:val="Vahedeta"/>
        <w:jc w:val="both"/>
        <w:rPr>
          <w:rFonts w:cs="Times New Roman"/>
          <w:szCs w:val="24"/>
        </w:rPr>
      </w:pPr>
      <w:r w:rsidRPr="00E920B1">
        <w:rPr>
          <w:rFonts w:cs="Times New Roman"/>
          <w:szCs w:val="24"/>
        </w:rPr>
        <w:t>(1) Julgeolekuasutus võib vahetu ja olulise ohu tõrjumiseks sundida julgeolekuasutuse territooriumil või selle vahetus läheduses mehitamata süsteeme peatuma.</w:t>
      </w:r>
    </w:p>
    <w:p w14:paraId="10D73765" w14:textId="77777777" w:rsidR="00DC7215" w:rsidRPr="00E920B1" w:rsidRDefault="00DC7215" w:rsidP="00E920B1">
      <w:pPr>
        <w:pStyle w:val="Vahedeta"/>
        <w:jc w:val="both"/>
        <w:rPr>
          <w:rFonts w:cs="Times New Roman"/>
          <w:szCs w:val="24"/>
        </w:rPr>
      </w:pPr>
    </w:p>
    <w:p w14:paraId="2B74E7F2" w14:textId="69B4D341" w:rsidR="00DC7215" w:rsidRPr="00E920B1" w:rsidRDefault="00DC7215" w:rsidP="00E920B1">
      <w:pPr>
        <w:pStyle w:val="Vahedeta"/>
        <w:jc w:val="both"/>
        <w:rPr>
          <w:rFonts w:cs="Times New Roman"/>
          <w:szCs w:val="24"/>
        </w:rPr>
      </w:pPr>
      <w:r w:rsidRPr="00E920B1">
        <w:rPr>
          <w:rFonts w:cs="Times New Roman"/>
          <w:szCs w:val="24"/>
        </w:rPr>
        <w:t>(2) Julgeolekuasutusel on lubatud oma territooriumi kaitse eesmärgil mehitamata süsteemist tingitud vahetu ja olulise ohu tõrjumisel kasutada järgmisi erivahendeid:</w:t>
      </w:r>
    </w:p>
    <w:p w14:paraId="3EF308FA" w14:textId="77777777" w:rsidR="00DC7215" w:rsidRPr="00E920B1" w:rsidRDefault="00DC7215" w:rsidP="00E920B1">
      <w:pPr>
        <w:pStyle w:val="Vahedeta"/>
        <w:jc w:val="both"/>
        <w:rPr>
          <w:rFonts w:cs="Times New Roman"/>
          <w:szCs w:val="24"/>
        </w:rPr>
      </w:pPr>
      <w:r w:rsidRPr="00E920B1">
        <w:rPr>
          <w:rFonts w:cs="Times New Roman"/>
          <w:szCs w:val="24"/>
        </w:rPr>
        <w:t>1) raadioside segajat;</w:t>
      </w:r>
    </w:p>
    <w:p w14:paraId="0CAC4567" w14:textId="3068C367" w:rsidR="00DC7215" w:rsidRPr="00E920B1" w:rsidRDefault="00DC7215" w:rsidP="00E920B1">
      <w:pPr>
        <w:pStyle w:val="Vahedeta"/>
        <w:jc w:val="both"/>
        <w:rPr>
          <w:rFonts w:cs="Times New Roman"/>
          <w:szCs w:val="24"/>
        </w:rPr>
      </w:pPr>
      <w:r w:rsidRPr="00E920B1">
        <w:rPr>
          <w:rFonts w:cs="Times New Roman"/>
          <w:szCs w:val="24"/>
        </w:rPr>
        <w:t>2) laser- või muud seadet, millega on võimalik tõkestada mehitamata süsteemi edasist liikumist;</w:t>
      </w:r>
    </w:p>
    <w:p w14:paraId="47EF2715" w14:textId="77777777" w:rsidR="00DC7215" w:rsidRPr="00E920B1" w:rsidRDefault="00DC7215" w:rsidP="00E920B1">
      <w:pPr>
        <w:pStyle w:val="Vahedeta"/>
        <w:jc w:val="both"/>
        <w:rPr>
          <w:rFonts w:cs="Times New Roman"/>
          <w:szCs w:val="24"/>
        </w:rPr>
      </w:pPr>
      <w:r w:rsidRPr="00E920B1">
        <w:rPr>
          <w:rFonts w:cs="Times New Roman"/>
          <w:szCs w:val="24"/>
        </w:rPr>
        <w:t>3) võrku;</w:t>
      </w:r>
    </w:p>
    <w:p w14:paraId="3CBB1FFA" w14:textId="3E1D007D" w:rsidR="00DC7215" w:rsidRPr="00E920B1" w:rsidRDefault="00DC7215" w:rsidP="00E920B1">
      <w:pPr>
        <w:pStyle w:val="Vahedeta"/>
        <w:jc w:val="both"/>
        <w:rPr>
          <w:rFonts w:cs="Times New Roman"/>
          <w:szCs w:val="24"/>
        </w:rPr>
      </w:pPr>
      <w:r w:rsidRPr="00E920B1">
        <w:rPr>
          <w:rFonts w:cs="Times New Roman"/>
          <w:szCs w:val="24"/>
        </w:rPr>
        <w:t>4) mehitamata süsteemi, mis on valmistatud või mida kasutatakse mehitamata süsteemi kokkupõrkeks, et tõkestada selle edasist liikumist;</w:t>
      </w:r>
    </w:p>
    <w:p w14:paraId="71C6A15E" w14:textId="3D23902F" w:rsidR="00DC7215" w:rsidRPr="00E920B1" w:rsidRDefault="00DC7215" w:rsidP="00E920B1">
      <w:pPr>
        <w:pStyle w:val="Vahedeta"/>
        <w:jc w:val="both"/>
        <w:rPr>
          <w:rFonts w:cs="Times New Roman"/>
          <w:szCs w:val="24"/>
        </w:rPr>
      </w:pPr>
      <w:r w:rsidRPr="00E920B1">
        <w:rPr>
          <w:rFonts w:cs="Times New Roman"/>
          <w:szCs w:val="24"/>
        </w:rPr>
        <w:t>5) muud käesoleva lõike punktides 1‒3 sätestatud seadme või vahendiga sarnase toimega seadet või vahendit.</w:t>
      </w:r>
      <w:r w:rsidR="00DA4577" w:rsidRPr="00E920B1">
        <w:rPr>
          <w:rFonts w:cs="Times New Roman"/>
          <w:szCs w:val="24"/>
        </w:rPr>
        <w:t>“.</w:t>
      </w:r>
    </w:p>
    <w:p w14:paraId="1C711594" w14:textId="77777777" w:rsidR="00F6531A" w:rsidRPr="00E920B1" w:rsidRDefault="00F6531A" w:rsidP="00E920B1">
      <w:pPr>
        <w:pStyle w:val="Vahedeta"/>
        <w:jc w:val="both"/>
        <w:rPr>
          <w:rFonts w:cs="Times New Roman"/>
          <w:szCs w:val="24"/>
        </w:rPr>
      </w:pPr>
    </w:p>
    <w:p w14:paraId="61034390" w14:textId="47635494" w:rsidR="003312A6" w:rsidRPr="00E920B1" w:rsidRDefault="776DF801" w:rsidP="00E920B1">
      <w:pPr>
        <w:pStyle w:val="Vahedeta"/>
        <w:jc w:val="both"/>
        <w:rPr>
          <w:rFonts w:cs="Times New Roman"/>
          <w:b/>
          <w:bCs/>
          <w:szCs w:val="24"/>
        </w:rPr>
      </w:pPr>
      <w:r w:rsidRPr="00E920B1">
        <w:rPr>
          <w:rFonts w:cs="Times New Roman"/>
          <w:b/>
          <w:bCs/>
          <w:szCs w:val="24"/>
        </w:rPr>
        <w:t>§ </w:t>
      </w:r>
      <w:r w:rsidR="006A5C16" w:rsidRPr="00E920B1">
        <w:rPr>
          <w:rFonts w:cs="Times New Roman"/>
          <w:b/>
          <w:bCs/>
          <w:szCs w:val="24"/>
        </w:rPr>
        <w:t>4</w:t>
      </w:r>
      <w:r w:rsidRPr="00E920B1">
        <w:rPr>
          <w:rFonts w:cs="Times New Roman"/>
          <w:b/>
          <w:bCs/>
          <w:szCs w:val="24"/>
        </w:rPr>
        <w:t>. Kaitseliidu seaduse muutmine</w:t>
      </w:r>
    </w:p>
    <w:p w14:paraId="5543C467" w14:textId="77777777" w:rsidR="002621C0" w:rsidRPr="00E920B1" w:rsidRDefault="002621C0" w:rsidP="00E920B1">
      <w:pPr>
        <w:pStyle w:val="Vahedeta"/>
        <w:jc w:val="both"/>
        <w:rPr>
          <w:rFonts w:cs="Times New Roman"/>
          <w:szCs w:val="24"/>
        </w:rPr>
      </w:pPr>
    </w:p>
    <w:p w14:paraId="0C054930" w14:textId="0FE155C8" w:rsidR="00674553" w:rsidRPr="00E920B1" w:rsidRDefault="00E82DDF" w:rsidP="00E920B1">
      <w:pPr>
        <w:pStyle w:val="Vahedeta"/>
        <w:jc w:val="both"/>
        <w:rPr>
          <w:rFonts w:cs="Times New Roman"/>
          <w:szCs w:val="24"/>
        </w:rPr>
      </w:pPr>
      <w:r w:rsidRPr="00E920B1">
        <w:rPr>
          <w:rFonts w:cs="Times New Roman"/>
          <w:szCs w:val="24"/>
        </w:rPr>
        <w:t>Kaitseliidu</w:t>
      </w:r>
      <w:r w:rsidR="00674553" w:rsidRPr="00E920B1">
        <w:rPr>
          <w:rFonts w:cs="Times New Roman"/>
          <w:szCs w:val="24"/>
        </w:rPr>
        <w:t xml:space="preserve"> seaduses tehakse järgmised muudatused:</w:t>
      </w:r>
    </w:p>
    <w:p w14:paraId="4D5F95BC" w14:textId="77777777" w:rsidR="006445A6" w:rsidRPr="00E920B1" w:rsidRDefault="006445A6" w:rsidP="00E920B1">
      <w:pPr>
        <w:pStyle w:val="Vahedeta"/>
        <w:jc w:val="both"/>
        <w:rPr>
          <w:rFonts w:cs="Times New Roman"/>
          <w:szCs w:val="24"/>
        </w:rPr>
      </w:pPr>
    </w:p>
    <w:p w14:paraId="22B58780" w14:textId="4D3B4C66" w:rsidR="006563AC" w:rsidRPr="00E920B1" w:rsidRDefault="008F679A" w:rsidP="00E920B1">
      <w:pPr>
        <w:pStyle w:val="Vahedeta"/>
        <w:jc w:val="both"/>
        <w:rPr>
          <w:rFonts w:cs="Times New Roman"/>
          <w:szCs w:val="24"/>
        </w:rPr>
      </w:pPr>
      <w:bookmarkStart w:id="65" w:name="_Hlk216710470"/>
      <w:r w:rsidRPr="00E920B1">
        <w:rPr>
          <w:rFonts w:cs="Times New Roman"/>
          <w:b/>
          <w:bCs/>
          <w:szCs w:val="24"/>
        </w:rPr>
        <w:t>1)</w:t>
      </w:r>
      <w:r w:rsidRPr="00E920B1">
        <w:rPr>
          <w:rFonts w:cs="Times New Roman"/>
          <w:szCs w:val="24"/>
        </w:rPr>
        <w:t xml:space="preserve"> </w:t>
      </w:r>
      <w:r w:rsidR="006563AC" w:rsidRPr="00E920B1">
        <w:rPr>
          <w:rFonts w:cs="Times New Roman"/>
          <w:szCs w:val="24"/>
        </w:rPr>
        <w:t>paragrahvi 4 lõi</w:t>
      </w:r>
      <w:r w:rsidR="007952D7" w:rsidRPr="00E920B1">
        <w:rPr>
          <w:rFonts w:cs="Times New Roman"/>
          <w:szCs w:val="24"/>
        </w:rPr>
        <w:t>kes</w:t>
      </w:r>
      <w:r w:rsidR="006563AC" w:rsidRPr="00E920B1">
        <w:rPr>
          <w:rFonts w:cs="Times New Roman"/>
          <w:szCs w:val="24"/>
        </w:rPr>
        <w:t xml:space="preserve"> 2</w:t>
      </w:r>
      <w:r w:rsidR="006563AC" w:rsidRPr="00E920B1">
        <w:rPr>
          <w:rFonts w:cs="Times New Roman"/>
          <w:szCs w:val="24"/>
          <w:vertAlign w:val="superscript"/>
        </w:rPr>
        <w:t>2</w:t>
      </w:r>
      <w:r w:rsidR="006563AC" w:rsidRPr="00E920B1">
        <w:rPr>
          <w:rFonts w:cs="Times New Roman"/>
          <w:szCs w:val="24"/>
        </w:rPr>
        <w:t xml:space="preserve"> </w:t>
      </w:r>
      <w:r w:rsidR="00E123F4" w:rsidRPr="00E920B1">
        <w:rPr>
          <w:rFonts w:cs="Times New Roman"/>
          <w:szCs w:val="24"/>
        </w:rPr>
        <w:t>asendatakse tekstiosa</w:t>
      </w:r>
      <w:r w:rsidR="006563AC" w:rsidRPr="00E920B1">
        <w:rPr>
          <w:rFonts w:cs="Times New Roman"/>
          <w:szCs w:val="24"/>
        </w:rPr>
        <w:t xml:space="preserve"> „</w:t>
      </w:r>
      <w:r w:rsidR="00E123F4" w:rsidRPr="00E920B1">
        <w:rPr>
          <w:rFonts w:cs="Times New Roman"/>
          <w:szCs w:val="24"/>
        </w:rPr>
        <w:t>lõike 2</w:t>
      </w:r>
      <w:r w:rsidR="006563AC" w:rsidRPr="00E920B1">
        <w:rPr>
          <w:rFonts w:cs="Times New Roman"/>
          <w:szCs w:val="24"/>
        </w:rPr>
        <w:t>“ tekstiosaga „lõigete 2 ja 3</w:t>
      </w:r>
      <w:r w:rsidR="006563AC" w:rsidRPr="00E920B1">
        <w:rPr>
          <w:rFonts w:cs="Times New Roman"/>
          <w:szCs w:val="24"/>
          <w:vertAlign w:val="superscript"/>
        </w:rPr>
        <w:t>1</w:t>
      </w:r>
      <w:r w:rsidR="006563AC" w:rsidRPr="00E920B1">
        <w:rPr>
          <w:rFonts w:cs="Times New Roman"/>
          <w:szCs w:val="24"/>
        </w:rPr>
        <w:t>“;</w:t>
      </w:r>
    </w:p>
    <w:bookmarkEnd w:id="65"/>
    <w:p w14:paraId="55630504" w14:textId="77777777" w:rsidR="007E55E0" w:rsidRPr="00E920B1" w:rsidRDefault="007E55E0" w:rsidP="00E920B1">
      <w:pPr>
        <w:pStyle w:val="Vahedeta"/>
        <w:jc w:val="both"/>
        <w:rPr>
          <w:rFonts w:cs="Times New Roman"/>
          <w:szCs w:val="24"/>
        </w:rPr>
      </w:pPr>
    </w:p>
    <w:p w14:paraId="019C3C33" w14:textId="17121FFC" w:rsidR="00F9500C" w:rsidRDefault="00F9263C" w:rsidP="00E920B1">
      <w:pPr>
        <w:pStyle w:val="Vahedeta"/>
        <w:jc w:val="both"/>
        <w:rPr>
          <w:rFonts w:cs="Times New Roman"/>
          <w:szCs w:val="24"/>
        </w:rPr>
      </w:pPr>
      <w:r w:rsidRPr="00E920B1">
        <w:rPr>
          <w:rFonts w:cs="Times New Roman"/>
          <w:b/>
          <w:bCs/>
          <w:szCs w:val="24"/>
        </w:rPr>
        <w:t>2)</w:t>
      </w:r>
      <w:r w:rsidRPr="00E920B1">
        <w:rPr>
          <w:rFonts w:cs="Times New Roman"/>
          <w:szCs w:val="24"/>
        </w:rPr>
        <w:t> paragrahvi 69 lõige 1 muudetakse ja sõnastatakse järgmiselt:</w:t>
      </w:r>
    </w:p>
    <w:p w14:paraId="6B398BD9" w14:textId="4D537E2B" w:rsidR="00F9263C" w:rsidRPr="00E920B1" w:rsidRDefault="00F9263C" w:rsidP="00E920B1">
      <w:pPr>
        <w:pStyle w:val="Vahedeta"/>
        <w:jc w:val="both"/>
        <w:rPr>
          <w:rFonts w:cs="Times New Roman"/>
          <w:szCs w:val="24"/>
        </w:rPr>
      </w:pPr>
      <w:r w:rsidRPr="00E920B1">
        <w:rPr>
          <w:rFonts w:cs="Times New Roman"/>
          <w:szCs w:val="24"/>
        </w:rPr>
        <w:br/>
        <w:t xml:space="preserve">„(1) Kaitseliidu valvatav objekt (edaspidi </w:t>
      </w:r>
      <w:r w:rsidRPr="006B1819">
        <w:rPr>
          <w:rFonts w:cs="Times New Roman"/>
          <w:i/>
          <w:iCs/>
          <w:szCs w:val="24"/>
        </w:rPr>
        <w:t>valvatav objekt</w:t>
      </w:r>
      <w:r w:rsidRPr="00E920B1">
        <w:rPr>
          <w:rFonts w:cs="Times New Roman"/>
          <w:szCs w:val="24"/>
        </w:rPr>
        <w:t xml:space="preserve">) on riigi, Kaitseliidu või muu isiku omandis </w:t>
      </w:r>
      <w:bookmarkStart w:id="66" w:name="_Hlk216999423"/>
      <w:r w:rsidRPr="00E920B1">
        <w:rPr>
          <w:rFonts w:cs="Times New Roman"/>
          <w:szCs w:val="24"/>
        </w:rPr>
        <w:t>olev territoorium, hoone või seade</w:t>
      </w:r>
      <w:r w:rsidR="000C0AF4" w:rsidRPr="00E920B1">
        <w:rPr>
          <w:rFonts w:cs="Times New Roman"/>
          <w:szCs w:val="24"/>
        </w:rPr>
        <w:t xml:space="preserve"> või riigikaitseobje</w:t>
      </w:r>
      <w:r w:rsidR="009B5C3D">
        <w:rPr>
          <w:rFonts w:cs="Times New Roman"/>
          <w:szCs w:val="24"/>
        </w:rPr>
        <w:t>k</w:t>
      </w:r>
      <w:r w:rsidR="000C0AF4" w:rsidRPr="00E920B1">
        <w:rPr>
          <w:rFonts w:cs="Times New Roman"/>
          <w:szCs w:val="24"/>
        </w:rPr>
        <w:t>t</w:t>
      </w:r>
      <w:r w:rsidRPr="00E920B1">
        <w:rPr>
          <w:rFonts w:cs="Times New Roman"/>
          <w:szCs w:val="24"/>
        </w:rPr>
        <w:t xml:space="preserve">, mille valve on korraldatud riigi julgeoleku, avaliku võimu ülesannete või Kaitseliidu ülesannete tagamise eesmärgil </w:t>
      </w:r>
      <w:bookmarkEnd w:id="66"/>
      <w:r w:rsidRPr="00E920B1">
        <w:rPr>
          <w:rFonts w:cs="Times New Roman"/>
          <w:szCs w:val="24"/>
        </w:rPr>
        <w:t xml:space="preserve">Kaitseliidu valvena. </w:t>
      </w:r>
      <w:commentRangeStart w:id="67"/>
      <w:r w:rsidRPr="00E920B1">
        <w:rPr>
          <w:rFonts w:cs="Times New Roman"/>
          <w:szCs w:val="24"/>
        </w:rPr>
        <w:t xml:space="preserve">Kaitseliidu valve (edaspidi </w:t>
      </w:r>
      <w:r w:rsidRPr="006B1819">
        <w:rPr>
          <w:rFonts w:cs="Times New Roman"/>
          <w:i/>
          <w:iCs/>
          <w:szCs w:val="24"/>
        </w:rPr>
        <w:t>valve</w:t>
      </w:r>
      <w:r w:rsidRPr="00E920B1">
        <w:rPr>
          <w:rFonts w:cs="Times New Roman"/>
          <w:szCs w:val="24"/>
        </w:rPr>
        <w:t xml:space="preserve">) on </w:t>
      </w:r>
      <w:commentRangeEnd w:id="67"/>
      <w:r w:rsidR="00263C8A">
        <w:rPr>
          <w:rStyle w:val="Kommentaariviide"/>
          <w:rFonts w:asciiTheme="minorHAnsi" w:hAnsiTheme="minorHAnsi"/>
        </w:rPr>
        <w:commentReference w:id="67"/>
      </w:r>
      <w:r w:rsidRPr="00E920B1">
        <w:rPr>
          <w:rFonts w:cs="Times New Roman"/>
          <w:szCs w:val="24"/>
        </w:rPr>
        <w:t>valvatava objekti ja selle ümbruse jälgimine ründeohu või ründe avastamiseks, õigusrikkumise ärahoidmiseks või takistamiseks ja ohu kõrvaldamiseks ning meetmete võtmine valvatava objekti või vara puutumatuse tagamiseks.“;</w:t>
      </w:r>
    </w:p>
    <w:p w14:paraId="21188F84" w14:textId="77777777" w:rsidR="00F9263C" w:rsidRPr="00E920B1" w:rsidRDefault="00F9263C" w:rsidP="00E920B1">
      <w:pPr>
        <w:pStyle w:val="Vahedeta"/>
        <w:jc w:val="both"/>
        <w:rPr>
          <w:rFonts w:cs="Times New Roman"/>
          <w:szCs w:val="24"/>
        </w:rPr>
      </w:pPr>
    </w:p>
    <w:p w14:paraId="5C2D81CC" w14:textId="25749046" w:rsidR="007425AE" w:rsidRPr="00E920B1" w:rsidRDefault="007425AE" w:rsidP="00E920B1">
      <w:pPr>
        <w:pStyle w:val="Vahedeta"/>
        <w:jc w:val="both"/>
        <w:rPr>
          <w:rFonts w:cs="Times New Roman"/>
          <w:szCs w:val="24"/>
        </w:rPr>
      </w:pPr>
      <w:r w:rsidRPr="00E920B1">
        <w:rPr>
          <w:rFonts w:cs="Times New Roman"/>
          <w:b/>
          <w:bCs/>
          <w:szCs w:val="24"/>
        </w:rPr>
        <w:t>3)</w:t>
      </w:r>
      <w:r w:rsidRPr="00E920B1">
        <w:rPr>
          <w:rFonts w:cs="Times New Roman"/>
          <w:szCs w:val="24"/>
        </w:rPr>
        <w:t> paragrahvi </w:t>
      </w:r>
      <w:commentRangeStart w:id="68"/>
      <w:r w:rsidRPr="00E920B1">
        <w:rPr>
          <w:rFonts w:cs="Times New Roman"/>
          <w:szCs w:val="24"/>
        </w:rPr>
        <w:t xml:space="preserve">69 lõiget 2 täiendatakse </w:t>
      </w:r>
      <w:r w:rsidR="00842CBF" w:rsidRPr="00E920B1">
        <w:rPr>
          <w:rFonts w:cs="Times New Roman"/>
          <w:szCs w:val="24"/>
        </w:rPr>
        <w:t xml:space="preserve">enne kehtiva lõike teksti </w:t>
      </w:r>
      <w:r w:rsidRPr="00E920B1">
        <w:rPr>
          <w:rFonts w:cs="Times New Roman"/>
          <w:szCs w:val="24"/>
        </w:rPr>
        <w:t xml:space="preserve">lausega </w:t>
      </w:r>
      <w:commentRangeEnd w:id="68"/>
      <w:r w:rsidR="004C52C4">
        <w:rPr>
          <w:rStyle w:val="Kommentaariviide"/>
          <w:rFonts w:asciiTheme="minorHAnsi" w:hAnsiTheme="minorHAnsi"/>
        </w:rPr>
        <w:commentReference w:id="68"/>
      </w:r>
      <w:r w:rsidRPr="00E920B1">
        <w:rPr>
          <w:rFonts w:cs="Times New Roman"/>
          <w:szCs w:val="24"/>
        </w:rPr>
        <w:t>järgmises sõnastuses: „Alaliselt valvatav objekt on käesoleva paragrahvi lõikes 1 sätestatud tunnustele vastav territoorium, hoone või seade, mille valve on korraldatud alaliselt.“;</w:t>
      </w:r>
    </w:p>
    <w:p w14:paraId="6491059B" w14:textId="77777777" w:rsidR="00F9263C" w:rsidRPr="00E920B1" w:rsidRDefault="00F9263C" w:rsidP="00E920B1">
      <w:pPr>
        <w:pStyle w:val="Vahedeta"/>
        <w:jc w:val="both"/>
        <w:rPr>
          <w:rFonts w:cs="Times New Roman"/>
          <w:szCs w:val="24"/>
        </w:rPr>
      </w:pPr>
    </w:p>
    <w:p w14:paraId="61BE10BF" w14:textId="1101EE55" w:rsidR="00F9500C" w:rsidRDefault="007425AE" w:rsidP="00E920B1">
      <w:pPr>
        <w:pStyle w:val="Vahedeta"/>
        <w:jc w:val="both"/>
        <w:rPr>
          <w:rFonts w:cs="Times New Roman"/>
          <w:szCs w:val="24"/>
        </w:rPr>
      </w:pPr>
      <w:r w:rsidRPr="00E920B1">
        <w:rPr>
          <w:rFonts w:cs="Times New Roman"/>
          <w:b/>
          <w:bCs/>
          <w:szCs w:val="24"/>
        </w:rPr>
        <w:t>4)</w:t>
      </w:r>
      <w:r w:rsidRPr="00E920B1">
        <w:rPr>
          <w:rFonts w:cs="Times New Roman"/>
          <w:szCs w:val="24"/>
        </w:rPr>
        <w:t> paragrahvi 69 lõige 2</w:t>
      </w:r>
      <w:r w:rsidRPr="00E920B1">
        <w:rPr>
          <w:rFonts w:cs="Times New Roman"/>
          <w:szCs w:val="24"/>
          <w:vertAlign w:val="superscript"/>
        </w:rPr>
        <w:t>1</w:t>
      </w:r>
      <w:r w:rsidRPr="00E920B1">
        <w:rPr>
          <w:rFonts w:cs="Times New Roman"/>
          <w:szCs w:val="24"/>
        </w:rPr>
        <w:t xml:space="preserve"> muudetakse ja sõnastatakse järgmiselt:</w:t>
      </w:r>
    </w:p>
    <w:p w14:paraId="2BD1EA85" w14:textId="3A9F08F1" w:rsidR="007425AE" w:rsidRPr="00E920B1" w:rsidRDefault="007425AE" w:rsidP="00E920B1">
      <w:pPr>
        <w:pStyle w:val="Vahedeta"/>
        <w:jc w:val="both"/>
        <w:rPr>
          <w:rFonts w:cs="Times New Roman"/>
          <w:szCs w:val="24"/>
        </w:rPr>
      </w:pPr>
      <w:r w:rsidRPr="00E920B1">
        <w:rPr>
          <w:rFonts w:cs="Times New Roman"/>
          <w:szCs w:val="24"/>
        </w:rPr>
        <w:br/>
        <w:t>„(2</w:t>
      </w:r>
      <w:r w:rsidR="003405F6" w:rsidRPr="00E920B1">
        <w:rPr>
          <w:rFonts w:cs="Times New Roman"/>
          <w:szCs w:val="24"/>
          <w:vertAlign w:val="superscript"/>
        </w:rPr>
        <w:t>1</w:t>
      </w:r>
      <w:r w:rsidRPr="00E920B1">
        <w:rPr>
          <w:rFonts w:cs="Times New Roman"/>
          <w:szCs w:val="24"/>
        </w:rPr>
        <w:t xml:space="preserve">) Ajutiselt valvatav objekt on käesoleva paragrahvi lõikes 1 sätestatud tunnustele vastav territoorium, hoone või seade, mille valve on korraldatud ajutiselt. </w:t>
      </w:r>
      <w:commentRangeStart w:id="69"/>
      <w:r w:rsidRPr="00E920B1">
        <w:rPr>
          <w:rFonts w:cs="Times New Roman"/>
          <w:szCs w:val="24"/>
        </w:rPr>
        <w:t>Ajutiselt valvatav</w:t>
      </w:r>
      <w:r w:rsidR="00A1317C" w:rsidRPr="00E920B1">
        <w:rPr>
          <w:rFonts w:cs="Times New Roman"/>
          <w:szCs w:val="24"/>
        </w:rPr>
        <w:t>a</w:t>
      </w:r>
      <w:r w:rsidRPr="00E920B1">
        <w:rPr>
          <w:rFonts w:cs="Times New Roman"/>
          <w:szCs w:val="24"/>
        </w:rPr>
        <w:t xml:space="preserve"> objekt</w:t>
      </w:r>
      <w:r w:rsidR="00A1317C" w:rsidRPr="00E920B1">
        <w:rPr>
          <w:rFonts w:cs="Times New Roman"/>
          <w:szCs w:val="24"/>
        </w:rPr>
        <w:t>i</w:t>
      </w:r>
      <w:r w:rsidRPr="00E920B1">
        <w:rPr>
          <w:rFonts w:cs="Times New Roman"/>
          <w:szCs w:val="24"/>
        </w:rPr>
        <w:t xml:space="preserve"> valve korraldamiseks sõlmib Kaitseliit selle omaniku või seadusliku valdajaga taasesitatavas vormis sõlmitud kokkuleppe</w:t>
      </w:r>
      <w:r w:rsidR="006445A6" w:rsidRPr="00E920B1">
        <w:rPr>
          <w:rFonts w:cs="Times New Roman"/>
          <w:szCs w:val="24"/>
        </w:rPr>
        <w:t xml:space="preserve"> </w:t>
      </w:r>
      <w:r w:rsidRPr="00E920B1">
        <w:rPr>
          <w:rFonts w:cs="Times New Roman"/>
          <w:szCs w:val="24"/>
        </w:rPr>
        <w:t xml:space="preserve">(edaspidi </w:t>
      </w:r>
      <w:r w:rsidRPr="006B1819">
        <w:rPr>
          <w:rFonts w:cs="Times New Roman"/>
          <w:i/>
          <w:iCs/>
          <w:szCs w:val="24"/>
        </w:rPr>
        <w:t>valveleping</w:t>
      </w:r>
      <w:r w:rsidRPr="00E920B1">
        <w:rPr>
          <w:rFonts w:cs="Times New Roman"/>
          <w:szCs w:val="24"/>
        </w:rPr>
        <w:t>)</w:t>
      </w:r>
      <w:commentRangeEnd w:id="69"/>
      <w:r w:rsidR="00AB7AB2">
        <w:rPr>
          <w:rStyle w:val="Kommentaariviide"/>
          <w:rFonts w:asciiTheme="minorHAnsi" w:hAnsiTheme="minorHAnsi"/>
        </w:rPr>
        <w:commentReference w:id="69"/>
      </w:r>
      <w:r w:rsidRPr="00E920B1">
        <w:rPr>
          <w:rFonts w:cs="Times New Roman"/>
          <w:szCs w:val="24"/>
        </w:rPr>
        <w:t>.“;</w:t>
      </w:r>
    </w:p>
    <w:p w14:paraId="5DFE5837" w14:textId="77777777" w:rsidR="00EA1BA8" w:rsidRPr="00E920B1" w:rsidRDefault="00EA1BA8" w:rsidP="00E920B1">
      <w:pPr>
        <w:pStyle w:val="Vahedeta"/>
        <w:jc w:val="both"/>
        <w:rPr>
          <w:rFonts w:cs="Times New Roman"/>
          <w:szCs w:val="24"/>
        </w:rPr>
      </w:pPr>
    </w:p>
    <w:p w14:paraId="1F86D3F0" w14:textId="5BCB4FC7" w:rsidR="00F9500C" w:rsidRDefault="00EA1BA8" w:rsidP="00E920B1">
      <w:pPr>
        <w:pStyle w:val="Vahedeta"/>
        <w:jc w:val="both"/>
        <w:rPr>
          <w:rFonts w:cs="Times New Roman"/>
          <w:iCs/>
          <w:szCs w:val="24"/>
        </w:rPr>
      </w:pPr>
      <w:r w:rsidRPr="00E920B1">
        <w:rPr>
          <w:rFonts w:cs="Times New Roman"/>
          <w:b/>
          <w:bCs/>
          <w:szCs w:val="24"/>
        </w:rPr>
        <w:t>5)</w:t>
      </w:r>
      <w:r w:rsidRPr="00E920B1">
        <w:rPr>
          <w:rFonts w:cs="Times New Roman"/>
          <w:szCs w:val="24"/>
        </w:rPr>
        <w:t> </w:t>
      </w:r>
      <w:r w:rsidRPr="00E920B1">
        <w:rPr>
          <w:rFonts w:cs="Times New Roman"/>
          <w:iCs/>
          <w:szCs w:val="24"/>
        </w:rPr>
        <w:t>paragrahvi </w:t>
      </w:r>
      <w:bookmarkStart w:id="70" w:name="_Hlk216998184"/>
      <w:r w:rsidRPr="00E920B1">
        <w:rPr>
          <w:rFonts w:cs="Times New Roman"/>
          <w:iCs/>
          <w:szCs w:val="24"/>
        </w:rPr>
        <w:t xml:space="preserve">69 täiendatakse lõikega 9 järgmises sõnastuses: </w:t>
      </w:r>
      <w:r w:rsidRPr="00E920B1">
        <w:rPr>
          <w:rFonts w:cs="Times New Roman"/>
          <w:iCs/>
          <w:szCs w:val="24"/>
        </w:rPr>
        <w:tab/>
      </w:r>
      <w:r w:rsidRPr="00E920B1">
        <w:rPr>
          <w:rFonts w:cs="Times New Roman"/>
          <w:iCs/>
          <w:szCs w:val="24"/>
        </w:rPr>
        <w:br/>
      </w:r>
      <w:r w:rsidRPr="00E920B1">
        <w:rPr>
          <w:rFonts w:cs="Times New Roman"/>
          <w:iCs/>
          <w:szCs w:val="24"/>
        </w:rPr>
        <w:br/>
        <w:t xml:space="preserve">„(9) Kaitsevägi võib </w:t>
      </w:r>
      <w:bookmarkStart w:id="71" w:name="_Hlk216998532"/>
      <w:r w:rsidRPr="00E920B1">
        <w:rPr>
          <w:rFonts w:cs="Times New Roman"/>
          <w:iCs/>
          <w:szCs w:val="24"/>
        </w:rPr>
        <w:t xml:space="preserve">ametiabi tingimustel ja korras </w:t>
      </w:r>
      <w:bookmarkEnd w:id="71"/>
      <w:r w:rsidRPr="00E920B1">
        <w:rPr>
          <w:rFonts w:cs="Times New Roman"/>
          <w:iCs/>
          <w:szCs w:val="24"/>
        </w:rPr>
        <w:t>taotleda Kaitseväe ajutise julgeolekuala kaitsel ja valvamisel Kaitseliidu valvet. Kaitseliidu valve kohaldamiseks sõlmivad Kaitsevägi ja Kaitseliit valvelepingu. Kaitseväe juhataja ettepanekul võib riigikaitse valdkonna eest vastutav minister käesoleva paragrahvi lõike 2 alusel antava määrusega määrata Kaitseväe territooriumi või sõiduki alaliselt valvatavaks objektiks</w:t>
      </w:r>
      <w:bookmarkEnd w:id="70"/>
      <w:r w:rsidRPr="00E920B1">
        <w:rPr>
          <w:rFonts w:cs="Times New Roman"/>
          <w:iCs/>
          <w:szCs w:val="24"/>
        </w:rPr>
        <w:t>.“</w:t>
      </w:r>
      <w:ins w:id="72" w:author="Moonika Kuusk - JUSTDIGI" w:date="2026-01-12T16:14:00Z" w16du:dateUtc="2026-01-12T14:14:00Z">
        <w:r w:rsidR="00B4431A">
          <w:rPr>
            <w:rFonts w:cs="Times New Roman"/>
            <w:iCs/>
            <w:szCs w:val="24"/>
          </w:rPr>
          <w:t>;</w:t>
        </w:r>
      </w:ins>
    </w:p>
    <w:p w14:paraId="7B33B689" w14:textId="77777777" w:rsidR="00F9263C" w:rsidRPr="00E920B1" w:rsidRDefault="00F9263C" w:rsidP="00E920B1">
      <w:pPr>
        <w:pStyle w:val="Vahedeta"/>
        <w:jc w:val="both"/>
        <w:rPr>
          <w:rFonts w:cs="Times New Roman"/>
          <w:szCs w:val="24"/>
        </w:rPr>
      </w:pPr>
    </w:p>
    <w:p w14:paraId="127D7226" w14:textId="70F06E7B" w:rsidR="00F9500C" w:rsidRDefault="00EA1BA8" w:rsidP="00E920B1">
      <w:pPr>
        <w:pStyle w:val="Vahedeta"/>
        <w:jc w:val="both"/>
        <w:rPr>
          <w:rFonts w:cs="Times New Roman"/>
          <w:szCs w:val="24"/>
        </w:rPr>
      </w:pPr>
      <w:bookmarkStart w:id="73" w:name="_Hlk216710587"/>
      <w:r w:rsidRPr="00E920B1">
        <w:rPr>
          <w:rFonts w:cs="Times New Roman"/>
          <w:b/>
          <w:bCs/>
          <w:szCs w:val="24"/>
        </w:rPr>
        <w:t>6</w:t>
      </w:r>
      <w:r w:rsidR="008F679A" w:rsidRPr="00E920B1">
        <w:rPr>
          <w:rFonts w:cs="Times New Roman"/>
          <w:b/>
          <w:bCs/>
          <w:szCs w:val="24"/>
        </w:rPr>
        <w:t>)</w:t>
      </w:r>
      <w:r w:rsidR="008F679A" w:rsidRPr="00E920B1">
        <w:rPr>
          <w:rFonts w:cs="Times New Roman"/>
          <w:szCs w:val="24"/>
        </w:rPr>
        <w:t xml:space="preserve"> </w:t>
      </w:r>
      <w:r w:rsidR="006563AC" w:rsidRPr="00E920B1">
        <w:rPr>
          <w:rFonts w:cs="Times New Roman"/>
          <w:szCs w:val="24"/>
        </w:rPr>
        <w:t xml:space="preserve">paragrahvi </w:t>
      </w:r>
      <w:bookmarkStart w:id="74" w:name="_Hlk217001271"/>
      <w:r w:rsidR="006563AC" w:rsidRPr="00E920B1">
        <w:rPr>
          <w:rFonts w:cs="Times New Roman"/>
          <w:szCs w:val="24"/>
        </w:rPr>
        <w:t xml:space="preserve">72 lõiked </w:t>
      </w:r>
      <w:r w:rsidR="006C7D7D" w:rsidRPr="00E920B1">
        <w:rPr>
          <w:rFonts w:cs="Times New Roman"/>
          <w:szCs w:val="24"/>
        </w:rPr>
        <w:t>1</w:t>
      </w:r>
      <w:r w:rsidR="006563AC" w:rsidRPr="00E920B1">
        <w:rPr>
          <w:rFonts w:cs="Times New Roman"/>
          <w:szCs w:val="24"/>
        </w:rPr>
        <w:t xml:space="preserve"> ja 2 muudetakse ja sõnastatakse järgmiselt:</w:t>
      </w:r>
    </w:p>
    <w:p w14:paraId="7C5E810E" w14:textId="77777777" w:rsidR="00C52EDD" w:rsidRDefault="00C52EDD" w:rsidP="00E920B1">
      <w:pPr>
        <w:pStyle w:val="Vahedeta"/>
        <w:jc w:val="both"/>
        <w:rPr>
          <w:rFonts w:cs="Times New Roman"/>
          <w:szCs w:val="24"/>
        </w:rPr>
      </w:pPr>
    </w:p>
    <w:p w14:paraId="7190D05D" w14:textId="5D6926FA" w:rsidR="00F9500C" w:rsidRDefault="006563AC" w:rsidP="00E920B1">
      <w:pPr>
        <w:pStyle w:val="Vahedeta"/>
        <w:jc w:val="both"/>
        <w:rPr>
          <w:rFonts w:cs="Times New Roman"/>
          <w:szCs w:val="24"/>
        </w:rPr>
      </w:pPr>
      <w:r w:rsidRPr="00E920B1">
        <w:rPr>
          <w:rFonts w:cs="Times New Roman"/>
          <w:szCs w:val="24"/>
        </w:rPr>
        <w:t>„(1)</w:t>
      </w:r>
      <w:r w:rsidR="002D51C1" w:rsidRPr="00E920B1">
        <w:rPr>
          <w:rFonts w:cs="Times New Roman"/>
          <w:szCs w:val="24"/>
        </w:rPr>
        <w:t xml:space="preserve"> </w:t>
      </w:r>
      <w:r w:rsidRPr="00E920B1">
        <w:rPr>
          <w:rFonts w:cs="Times New Roman"/>
          <w:szCs w:val="24"/>
        </w:rPr>
        <w:t>Valvuril on õigus tööülesande täitmisel kanda ja kasutada tulirelva, relvasüsteemi, elektrišoki-, külm- ja gaasirelva ning erivahendit ja enesekaitsevahendit.</w:t>
      </w:r>
    </w:p>
    <w:p w14:paraId="050ECB38" w14:textId="77777777" w:rsidR="008F679A" w:rsidRPr="00E920B1" w:rsidRDefault="008F679A" w:rsidP="00E920B1">
      <w:pPr>
        <w:pStyle w:val="Vahedeta"/>
        <w:jc w:val="both"/>
        <w:rPr>
          <w:rFonts w:cs="Times New Roman"/>
          <w:szCs w:val="24"/>
        </w:rPr>
      </w:pPr>
    </w:p>
    <w:p w14:paraId="4B96CB12" w14:textId="09E1DC95" w:rsidR="006563AC" w:rsidRPr="00E920B1" w:rsidRDefault="008F679A" w:rsidP="00E920B1">
      <w:pPr>
        <w:pStyle w:val="Vahedeta"/>
        <w:jc w:val="both"/>
        <w:rPr>
          <w:rFonts w:cs="Times New Roman"/>
          <w:szCs w:val="24"/>
        </w:rPr>
      </w:pPr>
      <w:r w:rsidRPr="00E920B1">
        <w:rPr>
          <w:rFonts w:cs="Times New Roman"/>
          <w:szCs w:val="24"/>
        </w:rPr>
        <w:t xml:space="preserve">(2) </w:t>
      </w:r>
      <w:r w:rsidR="006563AC" w:rsidRPr="00E920B1">
        <w:rPr>
          <w:rFonts w:cs="Times New Roman"/>
          <w:szCs w:val="24"/>
        </w:rPr>
        <w:t>Tuli-, elektrišoki-, külm- ja gaasirelva käitlemine toimub käesoleva seaduse ja selle alusel antud õigusaktides sätestatud korras, kui käesolevas seaduses ei ole sätestatud teisiti.“</w:t>
      </w:r>
      <w:r w:rsidRPr="00E920B1">
        <w:rPr>
          <w:rFonts w:cs="Times New Roman"/>
          <w:szCs w:val="24"/>
        </w:rPr>
        <w:t>;</w:t>
      </w:r>
      <w:bookmarkEnd w:id="74"/>
    </w:p>
    <w:bookmarkEnd w:id="73"/>
    <w:p w14:paraId="6182F6F9" w14:textId="77777777" w:rsidR="006563AC" w:rsidRPr="00E920B1" w:rsidRDefault="006563AC" w:rsidP="00E920B1">
      <w:pPr>
        <w:pStyle w:val="Vahedeta"/>
        <w:jc w:val="both"/>
        <w:rPr>
          <w:rFonts w:cs="Times New Roman"/>
          <w:szCs w:val="24"/>
        </w:rPr>
      </w:pPr>
    </w:p>
    <w:p w14:paraId="72F95B7C" w14:textId="28DBE5B2" w:rsidR="006563AC" w:rsidRPr="00E920B1" w:rsidRDefault="00EA1BA8" w:rsidP="00E920B1">
      <w:pPr>
        <w:pStyle w:val="Vahedeta"/>
        <w:jc w:val="both"/>
        <w:rPr>
          <w:rFonts w:cs="Times New Roman"/>
          <w:szCs w:val="24"/>
        </w:rPr>
      </w:pPr>
      <w:bookmarkStart w:id="75" w:name="_Hlk216710715"/>
      <w:r w:rsidRPr="00E920B1">
        <w:rPr>
          <w:rFonts w:cs="Times New Roman"/>
          <w:b/>
          <w:bCs/>
          <w:szCs w:val="24"/>
        </w:rPr>
        <w:t>7</w:t>
      </w:r>
      <w:r w:rsidR="008F679A" w:rsidRPr="00E920B1">
        <w:rPr>
          <w:rFonts w:cs="Times New Roman"/>
          <w:b/>
          <w:bCs/>
          <w:szCs w:val="24"/>
        </w:rPr>
        <w:t>)</w:t>
      </w:r>
      <w:r w:rsidR="008F679A" w:rsidRPr="00E920B1">
        <w:rPr>
          <w:rFonts w:cs="Times New Roman"/>
          <w:szCs w:val="24"/>
        </w:rPr>
        <w:t xml:space="preserve"> </w:t>
      </w:r>
      <w:r w:rsidR="006563AC" w:rsidRPr="00E920B1">
        <w:rPr>
          <w:rFonts w:cs="Times New Roman"/>
          <w:szCs w:val="24"/>
        </w:rPr>
        <w:t xml:space="preserve">paragrahvi </w:t>
      </w:r>
      <w:bookmarkStart w:id="76" w:name="_Hlk217001435"/>
      <w:r w:rsidR="006563AC" w:rsidRPr="00E920B1">
        <w:rPr>
          <w:rFonts w:cs="Times New Roman"/>
          <w:szCs w:val="24"/>
        </w:rPr>
        <w:t>72 täiendatakse lõikega 7 järgmises sõnastuses:</w:t>
      </w:r>
    </w:p>
    <w:p w14:paraId="58B41178" w14:textId="77777777" w:rsidR="00EA134C" w:rsidRPr="00E920B1" w:rsidRDefault="00EA134C" w:rsidP="00E920B1">
      <w:pPr>
        <w:pStyle w:val="Vahedeta"/>
        <w:jc w:val="both"/>
        <w:rPr>
          <w:rFonts w:cs="Times New Roman"/>
          <w:szCs w:val="24"/>
        </w:rPr>
      </w:pPr>
    </w:p>
    <w:p w14:paraId="63379E1A" w14:textId="74E08653" w:rsidR="006563AC" w:rsidRPr="00E920B1" w:rsidRDefault="006563AC" w:rsidP="00E920B1">
      <w:pPr>
        <w:pStyle w:val="Vahedeta"/>
        <w:jc w:val="both"/>
        <w:rPr>
          <w:rFonts w:cs="Times New Roman"/>
          <w:szCs w:val="24"/>
        </w:rPr>
      </w:pPr>
      <w:commentRangeStart w:id="77"/>
      <w:r w:rsidRPr="00E920B1">
        <w:rPr>
          <w:rFonts w:cs="Times New Roman"/>
          <w:szCs w:val="24"/>
        </w:rPr>
        <w:t>„</w:t>
      </w:r>
      <w:r w:rsidR="00EA134C" w:rsidRPr="00E920B1">
        <w:rPr>
          <w:rFonts w:cs="Times New Roman"/>
          <w:szCs w:val="24"/>
        </w:rPr>
        <w:t>(7) Tööülesannete täitmisel v</w:t>
      </w:r>
      <w:r w:rsidRPr="00E920B1">
        <w:rPr>
          <w:rFonts w:cs="Times New Roman"/>
          <w:szCs w:val="24"/>
        </w:rPr>
        <w:t xml:space="preserve">alvuri poolt teenistus- ja tsiviilrelvade registrisse kantud tulirelva kasutamise korral toimub tulirelva kasutus kooskõlas käesoleva seaduse </w:t>
      </w:r>
      <w:ins w:id="78" w:author="Moonika Kuusk - JUSTDIGI" w:date="2026-01-13T10:12:00Z" w16du:dateUtc="2026-01-13T08:12:00Z">
        <w:r w:rsidR="00BF1AFE" w:rsidRPr="005E4D3F">
          <w:rPr>
            <w:rFonts w:cs="Times New Roman"/>
            <w:szCs w:val="24"/>
          </w:rPr>
          <w:t>§</w:t>
        </w:r>
        <w:r w:rsidR="00BF1AFE">
          <w:rPr>
            <w:rFonts w:cs="Times New Roman"/>
            <w:b/>
            <w:bCs/>
            <w:szCs w:val="24"/>
          </w:rPr>
          <w:t>-</w:t>
        </w:r>
      </w:ins>
      <w:del w:id="79" w:author="Moonika Kuusk - JUSTDIGI" w:date="2026-01-13T10:12:00Z" w16du:dateUtc="2026-01-13T08:12:00Z">
        <w:r w:rsidRPr="00E920B1">
          <w:rPr>
            <w:rFonts w:cs="Times New Roman"/>
            <w:szCs w:val="24"/>
          </w:rPr>
          <w:delText>paragrahvi</w:delText>
        </w:r>
      </w:del>
      <w:r w:rsidRPr="00E920B1">
        <w:rPr>
          <w:rFonts w:cs="Times New Roman"/>
          <w:szCs w:val="24"/>
        </w:rPr>
        <w:t>ga 52.“</w:t>
      </w:r>
      <w:r w:rsidR="008F679A" w:rsidRPr="00E920B1">
        <w:rPr>
          <w:rFonts w:cs="Times New Roman"/>
          <w:szCs w:val="24"/>
        </w:rPr>
        <w:t>;</w:t>
      </w:r>
      <w:commentRangeEnd w:id="77"/>
      <w:r w:rsidR="00BF1AFE">
        <w:rPr>
          <w:rStyle w:val="Kommentaariviide"/>
          <w:rFonts w:asciiTheme="minorHAnsi" w:hAnsiTheme="minorHAnsi"/>
        </w:rPr>
        <w:commentReference w:id="77"/>
      </w:r>
    </w:p>
    <w:bookmarkEnd w:id="75"/>
    <w:bookmarkEnd w:id="76"/>
    <w:p w14:paraId="04EF5D41" w14:textId="77777777" w:rsidR="006563AC" w:rsidRPr="00E920B1" w:rsidRDefault="006563AC" w:rsidP="00E920B1">
      <w:pPr>
        <w:pStyle w:val="Vahedeta"/>
        <w:jc w:val="both"/>
        <w:rPr>
          <w:rFonts w:cs="Times New Roman"/>
          <w:szCs w:val="24"/>
        </w:rPr>
      </w:pPr>
    </w:p>
    <w:p w14:paraId="380B7786" w14:textId="5D960225" w:rsidR="00F463AE" w:rsidRPr="00E920B1" w:rsidRDefault="00EA1BA8" w:rsidP="00E920B1">
      <w:pPr>
        <w:pStyle w:val="Vahedeta"/>
        <w:jc w:val="both"/>
        <w:rPr>
          <w:rFonts w:cs="Times New Roman"/>
          <w:iCs/>
          <w:szCs w:val="24"/>
        </w:rPr>
      </w:pPr>
      <w:r w:rsidRPr="00E920B1">
        <w:rPr>
          <w:rFonts w:cs="Times New Roman"/>
          <w:b/>
          <w:bCs/>
          <w:iCs/>
          <w:szCs w:val="24"/>
        </w:rPr>
        <w:t>8</w:t>
      </w:r>
      <w:r w:rsidR="00F463AE" w:rsidRPr="00E920B1">
        <w:rPr>
          <w:rFonts w:cs="Times New Roman"/>
          <w:b/>
          <w:bCs/>
          <w:iCs/>
          <w:szCs w:val="24"/>
        </w:rPr>
        <w:t>)</w:t>
      </w:r>
      <w:r w:rsidR="00F463AE" w:rsidRPr="00E920B1">
        <w:rPr>
          <w:rFonts w:cs="Times New Roman"/>
          <w:iCs/>
          <w:szCs w:val="24"/>
        </w:rPr>
        <w:t> paragrahvi </w:t>
      </w:r>
      <w:bookmarkStart w:id="80" w:name="_Hlk217001607"/>
      <w:r w:rsidR="00F463AE" w:rsidRPr="00E920B1">
        <w:rPr>
          <w:rFonts w:cs="Times New Roman"/>
          <w:iCs/>
          <w:szCs w:val="24"/>
        </w:rPr>
        <w:t>74 täiendatakse lõikega 10 järgmises sõnastuses:</w:t>
      </w:r>
      <w:r w:rsidR="00F463AE" w:rsidRPr="00E920B1">
        <w:rPr>
          <w:rFonts w:cs="Times New Roman"/>
          <w:iCs/>
          <w:szCs w:val="24"/>
        </w:rPr>
        <w:tab/>
        <w:t xml:space="preserve"> </w:t>
      </w:r>
      <w:r w:rsidR="00F463AE" w:rsidRPr="00E920B1">
        <w:rPr>
          <w:rFonts w:cs="Times New Roman"/>
          <w:iCs/>
          <w:szCs w:val="24"/>
        </w:rPr>
        <w:br/>
      </w:r>
      <w:r w:rsidR="00F463AE" w:rsidRPr="00E920B1">
        <w:rPr>
          <w:rFonts w:cs="Times New Roman"/>
          <w:iCs/>
          <w:szCs w:val="24"/>
        </w:rPr>
        <w:br/>
        <w:t>„(10) Käesolevas paragrahvis sätestatut kohaldatakse ka tegevväelase, reservteenistuja, tegevliikme ja Kaitseliidu valvuri</w:t>
      </w:r>
      <w:ins w:id="81" w:author="Moonika Kuusk - JUSTDIGI" w:date="2026-01-13T10:14:00Z" w16du:dateUtc="2026-01-13T08:14:00Z">
        <w:r w:rsidR="00AE3524">
          <w:rPr>
            <w:rFonts w:cs="Times New Roman"/>
            <w:iCs/>
            <w:szCs w:val="24"/>
          </w:rPr>
          <w:t xml:space="preserve"> suhtes</w:t>
        </w:r>
      </w:ins>
      <w:r w:rsidR="00F463AE" w:rsidRPr="00E920B1">
        <w:rPr>
          <w:rFonts w:cs="Times New Roman"/>
          <w:iCs/>
          <w:szCs w:val="24"/>
        </w:rPr>
        <w:t xml:space="preserve">, kes </w:t>
      </w:r>
      <w:ins w:id="82" w:author="Moonika Kuusk - JUSTDIGI" w:date="2026-01-13T10:15:00Z" w16du:dateUtc="2026-01-13T08:15:00Z">
        <w:r w:rsidR="00377C3D">
          <w:rPr>
            <w:rFonts w:cs="Times New Roman"/>
            <w:iCs/>
            <w:szCs w:val="24"/>
          </w:rPr>
          <w:t>valv</w:t>
        </w:r>
      </w:ins>
      <w:del w:id="83" w:author="Moonika Kuusk - JUSTDIGI" w:date="2026-01-13T10:15:00Z" w16du:dateUtc="2026-01-13T08:15:00Z">
        <w:r w:rsidR="00F463AE" w:rsidRPr="00E920B1">
          <w:rPr>
            <w:rFonts w:cs="Times New Roman"/>
            <w:iCs/>
            <w:szCs w:val="24"/>
          </w:rPr>
          <w:delText>teost</w:delText>
        </w:r>
      </w:del>
      <w:r w:rsidR="00F463AE" w:rsidRPr="00E920B1">
        <w:rPr>
          <w:rFonts w:cs="Times New Roman"/>
          <w:iCs/>
          <w:szCs w:val="24"/>
        </w:rPr>
        <w:t>ab Kaitseväe julgeolekuala või Kaitseliidu julgeolekuala</w:t>
      </w:r>
      <w:del w:id="84" w:author="Moonika Kuusk - JUSTDIGI" w:date="2026-01-13T10:15:00Z" w16du:dateUtc="2026-01-13T08:15:00Z">
        <w:r w:rsidR="00F463AE" w:rsidRPr="00E920B1">
          <w:rPr>
            <w:rFonts w:cs="Times New Roman"/>
            <w:iCs/>
            <w:szCs w:val="24"/>
          </w:rPr>
          <w:delText xml:space="preserve"> valvet</w:delText>
        </w:r>
      </w:del>
      <w:del w:id="85" w:author="Moonika Kuusk - JUSTDIGI" w:date="2026-01-13T10:14:00Z" w16du:dateUtc="2026-01-13T08:14:00Z">
        <w:r w:rsidR="00F463AE" w:rsidRPr="00E920B1">
          <w:rPr>
            <w:rFonts w:cs="Times New Roman"/>
            <w:iCs/>
            <w:szCs w:val="24"/>
          </w:rPr>
          <w:delText>, suhtes</w:delText>
        </w:r>
      </w:del>
      <w:r w:rsidR="00F463AE" w:rsidRPr="00E920B1">
        <w:rPr>
          <w:rFonts w:cs="Times New Roman"/>
          <w:iCs/>
          <w:szCs w:val="24"/>
        </w:rPr>
        <w:t>.“</w:t>
      </w:r>
      <w:bookmarkEnd w:id="80"/>
      <w:r w:rsidR="00F463AE" w:rsidRPr="00E920B1">
        <w:rPr>
          <w:rFonts w:cs="Times New Roman"/>
          <w:iCs/>
          <w:szCs w:val="24"/>
        </w:rPr>
        <w:t>;</w:t>
      </w:r>
    </w:p>
    <w:p w14:paraId="51450DFC" w14:textId="77777777" w:rsidR="00F463AE" w:rsidRPr="00E920B1" w:rsidRDefault="00F463AE" w:rsidP="00E920B1">
      <w:pPr>
        <w:pStyle w:val="Vahedeta"/>
        <w:jc w:val="both"/>
        <w:rPr>
          <w:rFonts w:cs="Times New Roman"/>
          <w:szCs w:val="24"/>
        </w:rPr>
      </w:pPr>
    </w:p>
    <w:p w14:paraId="0A88FD2C" w14:textId="277DD991" w:rsidR="00674553" w:rsidRPr="00E920B1" w:rsidRDefault="00EA1BA8" w:rsidP="00E920B1">
      <w:pPr>
        <w:pStyle w:val="Vahedeta"/>
        <w:jc w:val="both"/>
        <w:rPr>
          <w:rFonts w:cs="Times New Roman"/>
          <w:i/>
          <w:szCs w:val="24"/>
        </w:rPr>
      </w:pPr>
      <w:bookmarkStart w:id="86" w:name="_Hlk216740412"/>
      <w:r w:rsidRPr="00E920B1">
        <w:rPr>
          <w:rFonts w:cs="Times New Roman"/>
          <w:b/>
          <w:color w:val="000000" w:themeColor="text1"/>
          <w:szCs w:val="24"/>
        </w:rPr>
        <w:t>9</w:t>
      </w:r>
      <w:r w:rsidR="008F679A" w:rsidRPr="00E920B1">
        <w:rPr>
          <w:rFonts w:cs="Times New Roman"/>
          <w:b/>
          <w:color w:val="000000" w:themeColor="text1"/>
          <w:szCs w:val="24"/>
        </w:rPr>
        <w:t xml:space="preserve">) </w:t>
      </w:r>
      <w:r w:rsidR="00674553" w:rsidRPr="00E920B1">
        <w:rPr>
          <w:rFonts w:cs="Times New Roman"/>
          <w:szCs w:val="24"/>
        </w:rPr>
        <w:t xml:space="preserve">seadust täiendatakse </w:t>
      </w:r>
      <w:commentRangeStart w:id="87"/>
      <w:r w:rsidR="00674553" w:rsidRPr="00E920B1">
        <w:rPr>
          <w:rFonts w:cs="Times New Roman"/>
          <w:szCs w:val="24"/>
        </w:rPr>
        <w:t>10</w:t>
      </w:r>
      <w:r w:rsidR="006C7D7D" w:rsidRPr="00E920B1">
        <w:rPr>
          <w:rFonts w:cs="Times New Roman"/>
          <w:szCs w:val="24"/>
          <w:vertAlign w:val="superscript"/>
        </w:rPr>
        <w:t>1</w:t>
      </w:r>
      <w:r w:rsidR="0037397E" w:rsidRPr="00E920B1">
        <w:rPr>
          <w:rFonts w:cs="Times New Roman"/>
          <w:szCs w:val="24"/>
        </w:rPr>
        <w:t xml:space="preserve">. peatükiga </w:t>
      </w:r>
      <w:commentRangeEnd w:id="87"/>
      <w:r w:rsidR="00241D73">
        <w:rPr>
          <w:rStyle w:val="Kommentaariviide"/>
          <w:rFonts w:asciiTheme="minorHAnsi" w:hAnsiTheme="minorHAnsi"/>
        </w:rPr>
        <w:commentReference w:id="87"/>
      </w:r>
      <w:r w:rsidR="00674553" w:rsidRPr="00E920B1">
        <w:rPr>
          <w:rFonts w:cs="Times New Roman"/>
          <w:szCs w:val="24"/>
        </w:rPr>
        <w:t>järgmises sõnastuses:</w:t>
      </w:r>
    </w:p>
    <w:p w14:paraId="4465337C" w14:textId="77777777" w:rsidR="00674553" w:rsidRPr="00E920B1" w:rsidRDefault="00674553" w:rsidP="00E920B1">
      <w:pPr>
        <w:pStyle w:val="Vahedeta"/>
        <w:jc w:val="both"/>
        <w:rPr>
          <w:rFonts w:eastAsia="Times New Roman" w:cs="Times New Roman"/>
          <w:szCs w:val="24"/>
        </w:rPr>
      </w:pPr>
    </w:p>
    <w:p w14:paraId="79750638" w14:textId="2BDDF6B9" w:rsidR="00674553" w:rsidRPr="00E920B1" w:rsidRDefault="776DF801" w:rsidP="00C52EDD">
      <w:pPr>
        <w:pStyle w:val="Vahedeta"/>
        <w:jc w:val="center"/>
        <w:rPr>
          <w:rFonts w:eastAsia="Times New Roman" w:cs="Times New Roman"/>
          <w:b/>
          <w:bCs/>
          <w:szCs w:val="24"/>
        </w:rPr>
      </w:pPr>
      <w:r w:rsidRPr="00E920B1">
        <w:rPr>
          <w:rFonts w:eastAsia="Times New Roman" w:cs="Times New Roman"/>
          <w:szCs w:val="24"/>
        </w:rPr>
        <w:t>„</w:t>
      </w:r>
      <w:r w:rsidRPr="00E920B1">
        <w:rPr>
          <w:rFonts w:eastAsia="Times New Roman" w:cs="Times New Roman"/>
          <w:b/>
          <w:bCs/>
          <w:szCs w:val="24"/>
        </w:rPr>
        <w:t>10</w:t>
      </w:r>
      <w:r w:rsidR="00B23FD2" w:rsidRPr="00E920B1">
        <w:rPr>
          <w:rFonts w:eastAsia="Times New Roman" w:cs="Times New Roman"/>
          <w:b/>
          <w:bCs/>
          <w:szCs w:val="24"/>
          <w:vertAlign w:val="superscript"/>
        </w:rPr>
        <w:t>1</w:t>
      </w:r>
      <w:r w:rsidRPr="00E920B1">
        <w:rPr>
          <w:rFonts w:eastAsia="Times New Roman" w:cs="Times New Roman"/>
          <w:b/>
          <w:bCs/>
          <w:szCs w:val="24"/>
        </w:rPr>
        <w:t>. peatükk</w:t>
      </w:r>
      <w:r w:rsidR="00674553" w:rsidRPr="00E920B1">
        <w:rPr>
          <w:rFonts w:cs="Times New Roman"/>
          <w:szCs w:val="24"/>
        </w:rPr>
        <w:br/>
      </w:r>
      <w:r w:rsidRPr="00E920B1">
        <w:rPr>
          <w:rFonts w:eastAsia="Times New Roman" w:cs="Times New Roman"/>
          <w:b/>
          <w:bCs/>
          <w:szCs w:val="24"/>
        </w:rPr>
        <w:t>Kaitseliidu julgeolekuala</w:t>
      </w:r>
    </w:p>
    <w:p w14:paraId="197C7AF2" w14:textId="77777777" w:rsidR="00674553" w:rsidRPr="00E920B1" w:rsidRDefault="00674553" w:rsidP="00E920B1">
      <w:pPr>
        <w:pStyle w:val="Vahedeta"/>
        <w:jc w:val="both"/>
        <w:rPr>
          <w:rFonts w:eastAsia="Times New Roman" w:cs="Times New Roman"/>
          <w:szCs w:val="24"/>
        </w:rPr>
      </w:pPr>
    </w:p>
    <w:p w14:paraId="73CAD5CC" w14:textId="1EB1F254" w:rsidR="00F9500C" w:rsidRDefault="00674553" w:rsidP="00E920B1">
      <w:pPr>
        <w:pStyle w:val="Vahedeta"/>
        <w:jc w:val="both"/>
        <w:rPr>
          <w:rFonts w:eastAsia="Times New Roman" w:cs="Times New Roman"/>
          <w:b/>
          <w:szCs w:val="24"/>
        </w:rPr>
      </w:pPr>
      <w:r w:rsidRPr="00E920B1">
        <w:rPr>
          <w:rFonts w:eastAsia="Times New Roman" w:cs="Times New Roman"/>
          <w:b/>
          <w:szCs w:val="24"/>
        </w:rPr>
        <w:t>§ 84</w:t>
      </w:r>
      <w:r w:rsidR="00B23FD2" w:rsidRPr="00E920B1">
        <w:rPr>
          <w:rFonts w:eastAsia="Times New Roman" w:cs="Times New Roman"/>
          <w:b/>
          <w:szCs w:val="24"/>
          <w:vertAlign w:val="superscript"/>
        </w:rPr>
        <w:t>1</w:t>
      </w:r>
      <w:r w:rsidRPr="00E920B1">
        <w:rPr>
          <w:rFonts w:eastAsia="Times New Roman" w:cs="Times New Roman"/>
          <w:b/>
          <w:szCs w:val="24"/>
        </w:rPr>
        <w:t>. Kaitseliidu julgeolekuala</w:t>
      </w:r>
    </w:p>
    <w:p w14:paraId="1A7EEDE6" w14:textId="77777777" w:rsidR="00D7295C" w:rsidRPr="00E920B1" w:rsidRDefault="00D7295C" w:rsidP="00E920B1">
      <w:pPr>
        <w:pStyle w:val="Vahedeta"/>
        <w:jc w:val="both"/>
        <w:rPr>
          <w:rFonts w:eastAsia="Times New Roman" w:cs="Times New Roman"/>
          <w:szCs w:val="24"/>
        </w:rPr>
      </w:pPr>
    </w:p>
    <w:p w14:paraId="4778D8F0" w14:textId="175DAA80" w:rsidR="00F9500C" w:rsidRDefault="00674553" w:rsidP="00E920B1">
      <w:pPr>
        <w:pStyle w:val="Vahedeta"/>
        <w:jc w:val="both"/>
        <w:rPr>
          <w:rFonts w:eastAsia="Times New Roman" w:cs="Times New Roman"/>
          <w:szCs w:val="24"/>
        </w:rPr>
      </w:pPr>
      <w:r w:rsidRPr="00E920B1">
        <w:rPr>
          <w:rFonts w:eastAsia="Times New Roman" w:cs="Times New Roman"/>
          <w:szCs w:val="24"/>
        </w:rPr>
        <w:t xml:space="preserve">(1) Kaitseliidu julgeolekuala </w:t>
      </w:r>
      <w:commentRangeStart w:id="88"/>
      <w:r w:rsidRPr="00E920B1">
        <w:rPr>
          <w:rFonts w:eastAsia="Times New Roman" w:cs="Times New Roman"/>
          <w:szCs w:val="24"/>
        </w:rPr>
        <w:t xml:space="preserve">(edaspidi </w:t>
      </w:r>
      <w:r w:rsidR="00401DB5" w:rsidRPr="00E920B1">
        <w:rPr>
          <w:rFonts w:eastAsia="Times New Roman" w:cs="Times New Roman"/>
          <w:i/>
          <w:iCs/>
          <w:szCs w:val="24"/>
        </w:rPr>
        <w:t>Kaitseliidu</w:t>
      </w:r>
      <w:r w:rsidR="00401DB5" w:rsidRPr="00E920B1">
        <w:rPr>
          <w:rFonts w:eastAsia="Times New Roman" w:cs="Times New Roman"/>
          <w:szCs w:val="24"/>
        </w:rPr>
        <w:t xml:space="preserve"> </w:t>
      </w:r>
      <w:r w:rsidRPr="00E920B1">
        <w:rPr>
          <w:rFonts w:eastAsia="Times New Roman" w:cs="Times New Roman"/>
          <w:i/>
          <w:iCs/>
          <w:szCs w:val="24"/>
        </w:rPr>
        <w:t>julgeolekuala</w:t>
      </w:r>
      <w:r w:rsidRPr="00E920B1">
        <w:rPr>
          <w:rFonts w:eastAsia="Times New Roman" w:cs="Times New Roman"/>
          <w:szCs w:val="24"/>
        </w:rPr>
        <w:t>)</w:t>
      </w:r>
      <w:commentRangeEnd w:id="88"/>
      <w:r w:rsidR="005079A1">
        <w:rPr>
          <w:rStyle w:val="Kommentaariviide"/>
          <w:rFonts w:asciiTheme="minorHAnsi" w:hAnsiTheme="minorHAnsi"/>
        </w:rPr>
        <w:commentReference w:id="88"/>
      </w:r>
      <w:r w:rsidRPr="00E920B1">
        <w:rPr>
          <w:rFonts w:eastAsia="Times New Roman" w:cs="Times New Roman"/>
          <w:szCs w:val="24"/>
        </w:rPr>
        <w:t xml:space="preserve"> on </w:t>
      </w:r>
      <w:r w:rsidR="008F6E83" w:rsidRPr="00E920B1">
        <w:rPr>
          <w:rFonts w:eastAsia="Times New Roman" w:cs="Times New Roman"/>
          <w:szCs w:val="24"/>
        </w:rPr>
        <w:t>Kaitseliidu valduses olev territoorium, ehitis või seade, mida kasutatakse riigi sõjaliseks kaitseks või selleks valmistumiseks</w:t>
      </w:r>
      <w:r w:rsidR="005A658D" w:rsidRPr="00E920B1">
        <w:rPr>
          <w:rFonts w:eastAsia="Times New Roman" w:cs="Times New Roman"/>
          <w:szCs w:val="24"/>
        </w:rPr>
        <w:t>.</w:t>
      </w:r>
    </w:p>
    <w:p w14:paraId="7ABB92AE" w14:textId="77777777" w:rsidR="00B2454F" w:rsidRPr="00E920B1" w:rsidRDefault="00B2454F" w:rsidP="00E920B1">
      <w:pPr>
        <w:pStyle w:val="Vahedeta"/>
        <w:jc w:val="both"/>
        <w:rPr>
          <w:rFonts w:eastAsia="Times New Roman" w:cs="Times New Roman"/>
          <w:szCs w:val="24"/>
        </w:rPr>
      </w:pPr>
    </w:p>
    <w:p w14:paraId="02A21D17" w14:textId="0A724EDF" w:rsidR="00674553" w:rsidRDefault="00674553" w:rsidP="00E920B1">
      <w:pPr>
        <w:pStyle w:val="Vahedeta"/>
        <w:jc w:val="both"/>
        <w:rPr>
          <w:rFonts w:eastAsia="Times New Roman" w:cs="Times New Roman"/>
          <w:szCs w:val="24"/>
        </w:rPr>
      </w:pPr>
      <w:r w:rsidRPr="00E920B1">
        <w:rPr>
          <w:rFonts w:eastAsia="Times New Roman" w:cs="Times New Roman"/>
          <w:szCs w:val="24"/>
        </w:rPr>
        <w:t>(2) Kaitseliidu julgeolekuala on alaline või ajutine julgeolekuala.</w:t>
      </w:r>
    </w:p>
    <w:p w14:paraId="686A47BA" w14:textId="77777777" w:rsidR="006B1819" w:rsidRPr="00E920B1" w:rsidRDefault="006B1819" w:rsidP="00E920B1">
      <w:pPr>
        <w:pStyle w:val="Vahedeta"/>
        <w:jc w:val="both"/>
        <w:rPr>
          <w:rFonts w:eastAsia="Times New Roman" w:cs="Times New Roman"/>
          <w:szCs w:val="24"/>
        </w:rPr>
      </w:pPr>
    </w:p>
    <w:p w14:paraId="56E7E354" w14:textId="5D770DDA" w:rsidR="00674553" w:rsidRPr="00E920B1" w:rsidRDefault="00674553" w:rsidP="00E920B1">
      <w:pPr>
        <w:pStyle w:val="Vahedeta"/>
        <w:jc w:val="both"/>
        <w:rPr>
          <w:rFonts w:eastAsia="Times New Roman" w:cs="Times New Roman"/>
          <w:szCs w:val="24"/>
        </w:rPr>
      </w:pPr>
      <w:r w:rsidRPr="00E920B1">
        <w:rPr>
          <w:rFonts w:eastAsia="Times New Roman" w:cs="Times New Roman"/>
          <w:szCs w:val="24"/>
        </w:rPr>
        <w:t>(3) </w:t>
      </w:r>
      <w:r w:rsidR="007425AE" w:rsidRPr="00E920B1">
        <w:rPr>
          <w:rFonts w:eastAsia="Times New Roman" w:cs="Times New Roman"/>
          <w:szCs w:val="24"/>
        </w:rPr>
        <w:t xml:space="preserve"> </w:t>
      </w:r>
      <w:r w:rsidR="00401DB5" w:rsidRPr="00E920B1">
        <w:rPr>
          <w:rFonts w:eastAsia="Times New Roman" w:cs="Times New Roman"/>
          <w:szCs w:val="24"/>
        </w:rPr>
        <w:t xml:space="preserve">Alaline </w:t>
      </w:r>
      <w:r w:rsidR="00F9263C" w:rsidRPr="00E920B1">
        <w:rPr>
          <w:rFonts w:eastAsia="Times New Roman" w:cs="Times New Roman"/>
          <w:szCs w:val="24"/>
        </w:rPr>
        <w:t>Kaitseliidu julgeolekuala on sõjaliseks riigikaitseks</w:t>
      </w:r>
      <w:r w:rsidR="002E5AB0" w:rsidRPr="00E920B1">
        <w:rPr>
          <w:rFonts w:eastAsia="Times New Roman" w:cs="Times New Roman"/>
          <w:szCs w:val="24"/>
        </w:rPr>
        <w:t>, selle toetamiseks</w:t>
      </w:r>
      <w:r w:rsidR="00F9263C" w:rsidRPr="00E920B1">
        <w:rPr>
          <w:rFonts w:eastAsia="Times New Roman" w:cs="Times New Roman"/>
          <w:szCs w:val="24"/>
        </w:rPr>
        <w:t xml:space="preserve"> või selleks valmistumise</w:t>
      </w:r>
      <w:r w:rsidR="004B533B" w:rsidRPr="00E920B1">
        <w:rPr>
          <w:rFonts w:eastAsia="Times New Roman" w:cs="Times New Roman"/>
          <w:szCs w:val="24"/>
        </w:rPr>
        <w:t xml:space="preserve"> korraldamise</w:t>
      </w:r>
      <w:r w:rsidR="00F9263C" w:rsidRPr="00E920B1">
        <w:rPr>
          <w:rFonts w:eastAsia="Times New Roman" w:cs="Times New Roman"/>
          <w:szCs w:val="24"/>
        </w:rPr>
        <w:t xml:space="preserve">ks Kaitseliidu </w:t>
      </w:r>
      <w:del w:id="89" w:author="Moonika Kuusk - JUSTDIGI" w:date="2026-01-13T10:38:00Z" w16du:dateUtc="2026-01-13T08:38:00Z">
        <w:r w:rsidR="00F9263C" w:rsidRPr="00E920B1">
          <w:rPr>
            <w:rFonts w:eastAsia="Times New Roman" w:cs="Times New Roman"/>
            <w:szCs w:val="24"/>
          </w:rPr>
          <w:delText xml:space="preserve">poolt </w:delText>
        </w:r>
      </w:del>
      <w:r w:rsidR="00F9263C" w:rsidRPr="00E920B1">
        <w:rPr>
          <w:rFonts w:eastAsia="Times New Roman" w:cs="Times New Roman"/>
          <w:szCs w:val="24"/>
        </w:rPr>
        <w:t xml:space="preserve">alaliselt kasutatav territoorium, ehitis või seade. </w:t>
      </w:r>
      <w:r w:rsidR="00401DB5" w:rsidRPr="00E920B1">
        <w:rPr>
          <w:rFonts w:eastAsia="Times New Roman" w:cs="Times New Roman"/>
          <w:szCs w:val="24"/>
        </w:rPr>
        <w:t xml:space="preserve">Alalise </w:t>
      </w:r>
      <w:r w:rsidRPr="00E920B1">
        <w:rPr>
          <w:rFonts w:eastAsia="Times New Roman" w:cs="Times New Roman"/>
          <w:szCs w:val="24"/>
        </w:rPr>
        <w:t xml:space="preserve">Kaitseliidu </w:t>
      </w:r>
      <w:r w:rsidR="00C0738B" w:rsidRPr="00E920B1">
        <w:rPr>
          <w:rFonts w:eastAsia="Times New Roman" w:cs="Times New Roman"/>
          <w:szCs w:val="24"/>
        </w:rPr>
        <w:t xml:space="preserve">julgeolekuala </w:t>
      </w:r>
      <w:r w:rsidRPr="00E920B1">
        <w:rPr>
          <w:rFonts w:eastAsia="Times New Roman" w:cs="Times New Roman"/>
          <w:szCs w:val="24"/>
        </w:rPr>
        <w:t>määrab kindlaks Kaitseliidu</w:t>
      </w:r>
      <w:r w:rsidR="00C0738B" w:rsidRPr="00E920B1">
        <w:rPr>
          <w:rFonts w:eastAsia="Times New Roman" w:cs="Times New Roman"/>
          <w:szCs w:val="24"/>
        </w:rPr>
        <w:t xml:space="preserve"> ülem</w:t>
      </w:r>
      <w:r w:rsidR="00323B1E" w:rsidRPr="00E920B1">
        <w:rPr>
          <w:rFonts w:eastAsia="Times New Roman" w:cs="Times New Roman"/>
          <w:szCs w:val="24"/>
        </w:rPr>
        <w:t xml:space="preserve"> käskkirjaga</w:t>
      </w:r>
      <w:r w:rsidRPr="00E920B1">
        <w:rPr>
          <w:rFonts w:eastAsia="Times New Roman" w:cs="Times New Roman"/>
          <w:szCs w:val="24"/>
        </w:rPr>
        <w:t xml:space="preserve">. </w:t>
      </w:r>
    </w:p>
    <w:p w14:paraId="1908F06C" w14:textId="77777777" w:rsidR="00674553" w:rsidRPr="00E920B1" w:rsidRDefault="00674553" w:rsidP="00E920B1">
      <w:pPr>
        <w:pStyle w:val="Vahedeta"/>
        <w:jc w:val="both"/>
        <w:rPr>
          <w:rFonts w:eastAsia="Times New Roman" w:cs="Times New Roman"/>
          <w:szCs w:val="24"/>
        </w:rPr>
      </w:pPr>
    </w:p>
    <w:p w14:paraId="4B2BC0E9" w14:textId="5EF03029" w:rsidR="00674553" w:rsidRPr="00E920B1" w:rsidRDefault="776DF801" w:rsidP="00E920B1">
      <w:pPr>
        <w:pStyle w:val="Vahedeta"/>
        <w:jc w:val="both"/>
        <w:rPr>
          <w:rFonts w:eastAsia="Times New Roman" w:cs="Times New Roman"/>
          <w:szCs w:val="24"/>
        </w:rPr>
      </w:pPr>
      <w:r w:rsidRPr="00E920B1">
        <w:rPr>
          <w:rFonts w:eastAsia="Times New Roman" w:cs="Times New Roman"/>
          <w:szCs w:val="24"/>
        </w:rPr>
        <w:t>(</w:t>
      </w:r>
      <w:r w:rsidR="007425AE" w:rsidRPr="00E920B1">
        <w:rPr>
          <w:rFonts w:eastAsia="Times New Roman" w:cs="Times New Roman"/>
          <w:szCs w:val="24"/>
        </w:rPr>
        <w:t>4</w:t>
      </w:r>
      <w:r w:rsidRPr="00E920B1">
        <w:rPr>
          <w:rFonts w:eastAsia="Times New Roman" w:cs="Times New Roman"/>
          <w:szCs w:val="24"/>
        </w:rPr>
        <w:t xml:space="preserve">) Kaitseliidu ajutine julgeolekuala on </w:t>
      </w:r>
      <w:r w:rsidR="00F9263C" w:rsidRPr="00E920B1">
        <w:rPr>
          <w:rFonts w:eastAsia="Times New Roman" w:cs="Times New Roman"/>
          <w:szCs w:val="24"/>
        </w:rPr>
        <w:t>sõjalise</w:t>
      </w:r>
      <w:r w:rsidR="004B533B" w:rsidRPr="00E920B1">
        <w:rPr>
          <w:rFonts w:eastAsia="Times New Roman" w:cs="Times New Roman"/>
          <w:szCs w:val="24"/>
        </w:rPr>
        <w:t>ks</w:t>
      </w:r>
      <w:r w:rsidR="00F9263C" w:rsidRPr="00E920B1">
        <w:rPr>
          <w:rFonts w:eastAsia="Times New Roman" w:cs="Times New Roman"/>
          <w:szCs w:val="24"/>
        </w:rPr>
        <w:t xml:space="preserve"> riigikaitse</w:t>
      </w:r>
      <w:r w:rsidR="002E5AB0" w:rsidRPr="00E920B1">
        <w:rPr>
          <w:rFonts w:eastAsia="Times New Roman" w:cs="Times New Roman"/>
          <w:szCs w:val="24"/>
        </w:rPr>
        <w:t>ks, selle toetamiseks</w:t>
      </w:r>
      <w:r w:rsidR="00F9263C" w:rsidRPr="00E920B1">
        <w:rPr>
          <w:rFonts w:eastAsia="Times New Roman" w:cs="Times New Roman"/>
          <w:szCs w:val="24"/>
        </w:rPr>
        <w:t xml:space="preserve"> </w:t>
      </w:r>
      <w:r w:rsidR="004B533B" w:rsidRPr="00E920B1">
        <w:rPr>
          <w:rFonts w:eastAsia="Times New Roman" w:cs="Times New Roman"/>
          <w:szCs w:val="24"/>
        </w:rPr>
        <w:t>või</w:t>
      </w:r>
      <w:r w:rsidR="00F9263C" w:rsidRPr="00E920B1">
        <w:rPr>
          <w:rFonts w:eastAsia="Times New Roman" w:cs="Times New Roman"/>
          <w:szCs w:val="24"/>
        </w:rPr>
        <w:t xml:space="preserve"> selleks valmistumise korraldamiseks Kaitseliidu</w:t>
      </w:r>
      <w:del w:id="90" w:author="Moonika Kuusk - JUSTDIGI" w:date="2026-01-13T10:39:00Z" w16du:dateUtc="2026-01-13T08:39:00Z">
        <w:r w:rsidR="00F9263C" w:rsidRPr="00E920B1">
          <w:rPr>
            <w:rFonts w:eastAsia="Times New Roman" w:cs="Times New Roman"/>
            <w:szCs w:val="24"/>
          </w:rPr>
          <w:delText xml:space="preserve"> poolt</w:delText>
        </w:r>
      </w:del>
      <w:r w:rsidR="00F9263C" w:rsidRPr="00E920B1">
        <w:rPr>
          <w:rFonts w:eastAsia="Times New Roman" w:cs="Times New Roman"/>
          <w:szCs w:val="24"/>
        </w:rPr>
        <w:t xml:space="preserve"> ajutiselt kasutatav territoorium, hoone või seade. </w:t>
      </w:r>
      <w:del w:id="91" w:author="Moonika Kuusk - JUSTDIGI" w:date="2026-01-13T10:39:00Z" w16du:dateUtc="2026-01-13T08:39:00Z">
        <w:r w:rsidRPr="00E920B1">
          <w:rPr>
            <w:rFonts w:eastAsia="Times New Roman" w:cs="Times New Roman"/>
            <w:szCs w:val="24"/>
          </w:rPr>
          <w:delText xml:space="preserve"> </w:delText>
        </w:r>
      </w:del>
      <w:r w:rsidR="00674553" w:rsidRPr="00E920B1">
        <w:rPr>
          <w:rFonts w:eastAsia="Times New Roman" w:cs="Times New Roman"/>
          <w:szCs w:val="24"/>
        </w:rPr>
        <w:t>Kaitseliidu ajutise julgeolekuala määrab kindlaks Kaitseliidu ülem või tema volitatud struktuuriüksuse juht.</w:t>
      </w:r>
    </w:p>
    <w:p w14:paraId="16EE7BDA" w14:textId="1D5A4FA0" w:rsidR="006479E8" w:rsidRPr="00E920B1" w:rsidRDefault="006479E8" w:rsidP="00E920B1">
      <w:pPr>
        <w:pStyle w:val="Vahedeta"/>
        <w:jc w:val="both"/>
        <w:rPr>
          <w:rFonts w:eastAsia="Times New Roman" w:cs="Times New Roman"/>
          <w:szCs w:val="24"/>
        </w:rPr>
      </w:pPr>
    </w:p>
    <w:p w14:paraId="28C1E6A0" w14:textId="15E171C4" w:rsidR="00401DB5" w:rsidRPr="00E920B1" w:rsidRDefault="006C5802" w:rsidP="00E920B1">
      <w:pPr>
        <w:pStyle w:val="Vahedeta"/>
        <w:jc w:val="both"/>
        <w:rPr>
          <w:rFonts w:eastAsia="Times New Roman" w:cs="Times New Roman"/>
          <w:szCs w:val="24"/>
        </w:rPr>
      </w:pPr>
      <w:commentRangeStart w:id="92"/>
      <w:r w:rsidRPr="00E920B1">
        <w:rPr>
          <w:rFonts w:eastAsia="Times New Roman" w:cs="Times New Roman"/>
          <w:szCs w:val="24"/>
        </w:rPr>
        <w:t>(5) </w:t>
      </w:r>
      <w:r w:rsidR="00401DB5" w:rsidRPr="00E920B1">
        <w:rPr>
          <w:rFonts w:eastAsia="Times New Roman" w:cs="Times New Roman"/>
          <w:szCs w:val="24"/>
        </w:rPr>
        <w:t>Kaitseliit teavitab ajutise julgeolekuala määramisest ja võimaluse korral kestusest viivitamata Politsei- ja Piirivalveametit</w:t>
      </w:r>
      <w:ins w:id="93" w:author="Moonika Kuusk - JUSTDIGI" w:date="2026-01-14T12:01:00Z" w16du:dateUtc="2026-01-14T10:01:00Z">
        <w:r w:rsidR="00F322E8">
          <w:rPr>
            <w:rFonts w:eastAsia="Times New Roman" w:cs="Times New Roman"/>
            <w:szCs w:val="24"/>
          </w:rPr>
          <w:t xml:space="preserve"> ja</w:t>
        </w:r>
      </w:ins>
      <w:del w:id="94" w:author="Moonika Kuusk - JUSTDIGI" w:date="2026-01-14T12:01:00Z" w16du:dateUtc="2026-01-14T10:01:00Z">
        <w:r w:rsidR="00401DB5" w:rsidRPr="00E920B1">
          <w:rPr>
            <w:rFonts w:eastAsia="Times New Roman" w:cs="Times New Roman"/>
            <w:szCs w:val="24"/>
          </w:rPr>
          <w:delText>,</w:delText>
        </w:r>
      </w:del>
      <w:r w:rsidR="00401DB5" w:rsidRPr="00E920B1">
        <w:rPr>
          <w:rFonts w:eastAsia="Times New Roman" w:cs="Times New Roman"/>
          <w:szCs w:val="24"/>
        </w:rPr>
        <w:t xml:space="preserve"> Kaitseväge ning</w:t>
      </w:r>
      <w:del w:id="95" w:author="Moonika Kuusk - JUSTDIGI" w:date="2026-01-14T11:58:00Z" w16du:dateUtc="2026-01-14T09:58:00Z">
        <w:r w:rsidR="00401DB5" w:rsidRPr="00E920B1">
          <w:rPr>
            <w:rFonts w:eastAsia="Times New Roman" w:cs="Times New Roman"/>
            <w:szCs w:val="24"/>
          </w:rPr>
          <w:delText>,</w:delText>
        </w:r>
      </w:del>
      <w:r w:rsidR="00401DB5" w:rsidRPr="00E920B1">
        <w:rPr>
          <w:rFonts w:eastAsia="Times New Roman" w:cs="Times New Roman"/>
          <w:szCs w:val="24"/>
        </w:rPr>
        <w:t xml:space="preserve"> kui see ei ole vastuolus Kaitseliidu julgeolekuala määramise eesmärgiga, asukohajärgset kohaliku omavalitsuse üksust.</w:t>
      </w:r>
      <w:commentRangeEnd w:id="92"/>
      <w:r w:rsidR="00240704">
        <w:rPr>
          <w:rStyle w:val="Kommentaariviide"/>
          <w:rFonts w:asciiTheme="minorHAnsi" w:hAnsiTheme="minorHAnsi"/>
        </w:rPr>
        <w:commentReference w:id="92"/>
      </w:r>
    </w:p>
    <w:p w14:paraId="0E4F99F2" w14:textId="77777777" w:rsidR="00401DB5" w:rsidRPr="00E920B1" w:rsidRDefault="00401DB5" w:rsidP="00E920B1">
      <w:pPr>
        <w:pStyle w:val="Vahedeta"/>
        <w:jc w:val="both"/>
        <w:rPr>
          <w:rFonts w:eastAsia="Times New Roman" w:cs="Times New Roman"/>
          <w:szCs w:val="24"/>
        </w:rPr>
      </w:pPr>
    </w:p>
    <w:p w14:paraId="7F6206DF" w14:textId="61699E4F" w:rsidR="006C5802" w:rsidRPr="00E920B1" w:rsidRDefault="00401DB5" w:rsidP="00E920B1">
      <w:pPr>
        <w:pStyle w:val="Vahedeta"/>
        <w:jc w:val="both"/>
        <w:rPr>
          <w:rFonts w:eastAsia="Times New Roman" w:cs="Times New Roman"/>
          <w:szCs w:val="24"/>
        </w:rPr>
      </w:pPr>
      <w:r w:rsidRPr="00E920B1">
        <w:rPr>
          <w:rFonts w:eastAsia="Times New Roman" w:cs="Times New Roman"/>
          <w:szCs w:val="24"/>
        </w:rPr>
        <w:t xml:space="preserve">(6) Kaitseliidu julgeolekuala määramise täpsemad tingimused ja korra kehtestab </w:t>
      </w:r>
      <w:r w:rsidR="006D0688" w:rsidRPr="00E920B1">
        <w:rPr>
          <w:rFonts w:eastAsia="Times New Roman" w:cs="Times New Roman"/>
          <w:szCs w:val="24"/>
        </w:rPr>
        <w:t>Kaitseliidu ülem käskkirjaga</w:t>
      </w:r>
      <w:r w:rsidRPr="00E920B1">
        <w:rPr>
          <w:rFonts w:eastAsia="Times New Roman" w:cs="Times New Roman"/>
          <w:szCs w:val="24"/>
        </w:rPr>
        <w:t>.</w:t>
      </w:r>
    </w:p>
    <w:p w14:paraId="73A238AD" w14:textId="77777777" w:rsidR="006C5802" w:rsidRPr="00E920B1" w:rsidRDefault="006C5802" w:rsidP="00E920B1">
      <w:pPr>
        <w:pStyle w:val="Vahedeta"/>
        <w:jc w:val="both"/>
        <w:rPr>
          <w:rFonts w:eastAsia="Times New Roman" w:cs="Times New Roman"/>
          <w:szCs w:val="24"/>
        </w:rPr>
      </w:pPr>
    </w:p>
    <w:p w14:paraId="2CAD6459" w14:textId="2441616D" w:rsidR="006479E8" w:rsidRPr="00E920B1" w:rsidRDefault="006479E8" w:rsidP="00E920B1">
      <w:pPr>
        <w:pStyle w:val="Vahedeta"/>
        <w:jc w:val="both"/>
        <w:rPr>
          <w:rFonts w:eastAsia="Times New Roman" w:cs="Times New Roman"/>
          <w:strike/>
          <w:szCs w:val="24"/>
        </w:rPr>
      </w:pPr>
      <w:r w:rsidRPr="00E920B1">
        <w:rPr>
          <w:rFonts w:eastAsia="Times New Roman" w:cs="Times New Roman"/>
          <w:szCs w:val="24"/>
        </w:rPr>
        <w:t>(</w:t>
      </w:r>
      <w:r w:rsidR="00401DB5" w:rsidRPr="00E920B1">
        <w:rPr>
          <w:rFonts w:eastAsia="Times New Roman" w:cs="Times New Roman"/>
          <w:szCs w:val="24"/>
        </w:rPr>
        <w:t>7</w:t>
      </w:r>
      <w:r w:rsidRPr="00E920B1">
        <w:rPr>
          <w:rFonts w:eastAsia="Times New Roman" w:cs="Times New Roman"/>
          <w:szCs w:val="24"/>
        </w:rPr>
        <w:t xml:space="preserve">) Kaitseliidu julgeolekuala </w:t>
      </w:r>
      <w:r w:rsidRPr="00FF0B73">
        <w:rPr>
          <w:rFonts w:eastAsia="Times New Roman" w:cs="Times New Roman"/>
          <w:szCs w:val="24"/>
        </w:rPr>
        <w:t>kaitse</w:t>
      </w:r>
      <w:ins w:id="96" w:author="Moonika Kuusk - JUSTDIGI" w:date="2026-01-14T15:00:00Z" w16du:dateUtc="2026-01-14T13:00:00Z">
        <w:r w:rsidR="00FF0B73">
          <w:rPr>
            <w:rFonts w:eastAsia="Times New Roman" w:cs="Times New Roman"/>
            <w:szCs w:val="24"/>
          </w:rPr>
          <w:t>b</w:t>
        </w:r>
      </w:ins>
      <w:del w:id="97" w:author="Moonika Kuusk - JUSTDIGI" w:date="2026-01-14T15:00:00Z" w16du:dateUtc="2026-01-14T13:00:00Z">
        <w:r w:rsidRPr="00FF0B73" w:rsidDel="00FF0B73">
          <w:rPr>
            <w:rFonts w:eastAsia="Times New Roman" w:cs="Times New Roman"/>
            <w:szCs w:val="24"/>
          </w:rPr>
          <w:delText>t</w:delText>
        </w:r>
      </w:del>
      <w:r w:rsidRPr="00E920B1">
        <w:rPr>
          <w:rFonts w:eastAsia="Times New Roman" w:cs="Times New Roman"/>
          <w:szCs w:val="24"/>
        </w:rPr>
        <w:t xml:space="preserve"> ning </w:t>
      </w:r>
      <w:r w:rsidRPr="00FF0B73">
        <w:rPr>
          <w:rFonts w:eastAsia="Times New Roman" w:cs="Times New Roman"/>
          <w:szCs w:val="24"/>
        </w:rPr>
        <w:t>valv</w:t>
      </w:r>
      <w:ins w:id="98" w:author="Moonika Kuusk - JUSTDIGI" w:date="2026-01-13T10:41:00Z" w16du:dateUtc="2026-01-13T08:41:00Z">
        <w:r w:rsidR="00892297" w:rsidRPr="00FF0B73">
          <w:rPr>
            <w:rFonts w:eastAsia="Times New Roman" w:cs="Times New Roman"/>
            <w:szCs w:val="24"/>
          </w:rPr>
          <w:t>a</w:t>
        </w:r>
      </w:ins>
      <w:ins w:id="99" w:author="Moonika Kuusk - JUSTDIGI" w:date="2026-01-14T15:00:00Z" w16du:dateUtc="2026-01-14T13:00:00Z">
        <w:r w:rsidR="00FF0B73">
          <w:rPr>
            <w:rFonts w:eastAsia="Times New Roman" w:cs="Times New Roman"/>
            <w:szCs w:val="24"/>
          </w:rPr>
          <w:t>b</w:t>
        </w:r>
      </w:ins>
      <w:del w:id="100" w:author="Moonika Kuusk - JUSTDIGI" w:date="2026-01-13T10:41:00Z" w16du:dateUtc="2026-01-13T08:41:00Z">
        <w:r w:rsidRPr="00FF0B73" w:rsidDel="00892297">
          <w:rPr>
            <w:rFonts w:eastAsia="Times New Roman" w:cs="Times New Roman"/>
            <w:szCs w:val="24"/>
          </w:rPr>
          <w:delText>et</w:delText>
        </w:r>
      </w:del>
      <w:r w:rsidRPr="00E920B1">
        <w:rPr>
          <w:rFonts w:eastAsia="Times New Roman" w:cs="Times New Roman"/>
          <w:szCs w:val="24"/>
        </w:rPr>
        <w:t xml:space="preserve"> </w:t>
      </w:r>
      <w:del w:id="101" w:author="Moonika Kuusk - JUSTDIGI" w:date="2026-01-13T10:41:00Z" w16du:dateUtc="2026-01-13T08:41:00Z">
        <w:r w:rsidRPr="00E920B1">
          <w:rPr>
            <w:rFonts w:eastAsia="Times New Roman" w:cs="Times New Roman"/>
            <w:szCs w:val="24"/>
          </w:rPr>
          <w:delText>teosta</w:delText>
        </w:r>
        <w:r w:rsidR="00886829" w:rsidRPr="00E920B1">
          <w:rPr>
            <w:rFonts w:eastAsia="Times New Roman" w:cs="Times New Roman"/>
            <w:szCs w:val="24"/>
          </w:rPr>
          <w:delText>b</w:delText>
        </w:r>
        <w:r w:rsidRPr="00E920B1">
          <w:rPr>
            <w:rFonts w:eastAsia="Times New Roman" w:cs="Times New Roman"/>
            <w:szCs w:val="24"/>
          </w:rPr>
          <w:delText xml:space="preserve"> </w:delText>
        </w:r>
      </w:del>
      <w:r w:rsidR="00886829" w:rsidRPr="00E920B1">
        <w:rPr>
          <w:rFonts w:eastAsia="Times New Roman" w:cs="Times New Roman"/>
          <w:szCs w:val="24"/>
        </w:rPr>
        <w:t xml:space="preserve">sõjalises riigikaitses või selle toetamises osalev tegevväelane, selleks valmistumisel osalev reservväelane või tegevliige ning </w:t>
      </w:r>
      <w:r w:rsidR="00603EC7" w:rsidRPr="00E920B1">
        <w:rPr>
          <w:rFonts w:eastAsia="Times New Roman" w:cs="Times New Roman"/>
          <w:szCs w:val="24"/>
        </w:rPr>
        <w:t>käesoleva</w:t>
      </w:r>
      <w:r w:rsidRPr="00E920B1">
        <w:rPr>
          <w:rFonts w:eastAsia="Times New Roman" w:cs="Times New Roman"/>
          <w:szCs w:val="24"/>
        </w:rPr>
        <w:t xml:space="preserve"> seaduse</w:t>
      </w:r>
      <w:r w:rsidR="002136F1" w:rsidRPr="00E920B1">
        <w:rPr>
          <w:rFonts w:eastAsia="Times New Roman" w:cs="Times New Roman"/>
          <w:szCs w:val="24"/>
        </w:rPr>
        <w:t xml:space="preserve"> </w:t>
      </w:r>
      <w:r w:rsidR="005D7D1A" w:rsidRPr="00E920B1">
        <w:rPr>
          <w:rFonts w:eastAsia="Times New Roman" w:cs="Times New Roman"/>
          <w:szCs w:val="24"/>
        </w:rPr>
        <w:t>§</w:t>
      </w:r>
      <w:r w:rsidR="00B854F4" w:rsidRPr="00E920B1">
        <w:rPr>
          <w:rFonts w:eastAsia="Times New Roman" w:cs="Times New Roman"/>
          <w:szCs w:val="24"/>
        </w:rPr>
        <w:t xml:space="preserve"> </w:t>
      </w:r>
      <w:r w:rsidR="002136F1" w:rsidRPr="00E920B1">
        <w:rPr>
          <w:rFonts w:eastAsia="Times New Roman" w:cs="Times New Roman"/>
          <w:szCs w:val="24"/>
        </w:rPr>
        <w:t xml:space="preserve">70 lõigetes 1 ja </w:t>
      </w:r>
      <w:r w:rsidRPr="00E920B1">
        <w:rPr>
          <w:rFonts w:eastAsia="Times New Roman" w:cs="Times New Roman"/>
          <w:szCs w:val="24"/>
        </w:rPr>
        <w:t>1</w:t>
      </w:r>
      <w:r w:rsidRPr="00E920B1">
        <w:rPr>
          <w:rFonts w:eastAsia="Times New Roman" w:cs="Times New Roman"/>
          <w:szCs w:val="24"/>
          <w:vertAlign w:val="superscript"/>
        </w:rPr>
        <w:t>1</w:t>
      </w:r>
      <w:r w:rsidRPr="00E920B1">
        <w:rPr>
          <w:rFonts w:eastAsia="Times New Roman" w:cs="Times New Roman"/>
          <w:szCs w:val="24"/>
        </w:rPr>
        <w:t xml:space="preserve"> nimetatud </w:t>
      </w:r>
      <w:commentRangeStart w:id="102"/>
      <w:r w:rsidRPr="00E920B1">
        <w:rPr>
          <w:rFonts w:eastAsia="Times New Roman" w:cs="Times New Roman"/>
          <w:szCs w:val="24"/>
        </w:rPr>
        <w:t>isikud</w:t>
      </w:r>
      <w:commentRangeEnd w:id="102"/>
      <w:r w:rsidR="00B04770">
        <w:rPr>
          <w:rStyle w:val="Kommentaariviide"/>
          <w:rFonts w:asciiTheme="minorHAnsi" w:hAnsiTheme="minorHAnsi"/>
        </w:rPr>
        <w:commentReference w:id="102"/>
      </w:r>
      <w:r w:rsidR="00BD2BCF" w:rsidRPr="00E920B1">
        <w:rPr>
          <w:rFonts w:eastAsia="Times New Roman" w:cs="Times New Roman"/>
          <w:szCs w:val="24"/>
        </w:rPr>
        <w:t>.</w:t>
      </w:r>
    </w:p>
    <w:p w14:paraId="689498A3" w14:textId="35C77B21" w:rsidR="00674553" w:rsidRPr="00E920B1" w:rsidRDefault="00674553" w:rsidP="00E920B1">
      <w:pPr>
        <w:pStyle w:val="Vahedeta"/>
        <w:jc w:val="both"/>
        <w:rPr>
          <w:rFonts w:eastAsia="Times New Roman" w:cs="Times New Roman"/>
          <w:szCs w:val="24"/>
        </w:rPr>
      </w:pPr>
    </w:p>
    <w:p w14:paraId="40CB817F" w14:textId="13E53BA9" w:rsidR="00BD2BCF" w:rsidRPr="00E920B1" w:rsidRDefault="00BD2BCF" w:rsidP="00E920B1">
      <w:pPr>
        <w:pStyle w:val="Vahedeta"/>
        <w:jc w:val="both"/>
        <w:rPr>
          <w:rFonts w:eastAsia="Times New Roman" w:cs="Times New Roman"/>
          <w:szCs w:val="24"/>
        </w:rPr>
      </w:pPr>
      <w:r w:rsidRPr="00E920B1">
        <w:rPr>
          <w:rFonts w:eastAsia="Times New Roman" w:cs="Times New Roman"/>
          <w:szCs w:val="24"/>
        </w:rPr>
        <w:t xml:space="preserve">(8) </w:t>
      </w:r>
      <w:r w:rsidR="00886829" w:rsidRPr="00E920B1">
        <w:rPr>
          <w:rFonts w:eastAsia="Times New Roman" w:cs="Times New Roman"/>
          <w:szCs w:val="24"/>
        </w:rPr>
        <w:t>Kaitseliidu julgeolekuala kaitse</w:t>
      </w:r>
      <w:ins w:id="103" w:author="Moonika Kuusk - JUSTDIGI" w:date="2026-01-13T10:41:00Z" w16du:dateUtc="2026-01-13T08:41:00Z">
        <w:r w:rsidR="00892297">
          <w:rPr>
            <w:rFonts w:eastAsia="Times New Roman" w:cs="Times New Roman"/>
            <w:szCs w:val="24"/>
          </w:rPr>
          <w:t>b</w:t>
        </w:r>
      </w:ins>
      <w:del w:id="104" w:author="Moonika Kuusk - JUSTDIGI" w:date="2026-01-13T10:41:00Z" w16du:dateUtc="2026-01-13T08:41:00Z">
        <w:r w:rsidR="00886829" w:rsidRPr="00E920B1" w:rsidDel="00892297">
          <w:rPr>
            <w:rFonts w:eastAsia="Times New Roman" w:cs="Times New Roman"/>
            <w:szCs w:val="24"/>
          </w:rPr>
          <w:delText>t</w:delText>
        </w:r>
      </w:del>
      <w:r w:rsidR="00886829" w:rsidRPr="00E920B1">
        <w:rPr>
          <w:rFonts w:eastAsia="Times New Roman" w:cs="Times New Roman"/>
          <w:szCs w:val="24"/>
        </w:rPr>
        <w:t xml:space="preserve"> ning valv</w:t>
      </w:r>
      <w:ins w:id="105" w:author="Moonika Kuusk - JUSTDIGI" w:date="2026-01-13T10:41:00Z" w16du:dateUtc="2026-01-13T08:41:00Z">
        <w:r w:rsidR="00892297">
          <w:rPr>
            <w:rFonts w:eastAsia="Times New Roman" w:cs="Times New Roman"/>
            <w:szCs w:val="24"/>
          </w:rPr>
          <w:t>ab</w:t>
        </w:r>
      </w:ins>
      <w:del w:id="106" w:author="Moonika Kuusk - JUSTDIGI" w:date="2026-01-13T10:41:00Z" w16du:dateUtc="2026-01-13T08:41:00Z">
        <w:r w:rsidR="00886829" w:rsidRPr="00E920B1" w:rsidDel="00892297">
          <w:rPr>
            <w:rFonts w:eastAsia="Times New Roman" w:cs="Times New Roman"/>
            <w:szCs w:val="24"/>
          </w:rPr>
          <w:delText>et</w:delText>
        </w:r>
      </w:del>
      <w:r w:rsidR="00886829" w:rsidRPr="00E920B1">
        <w:rPr>
          <w:rFonts w:eastAsia="Times New Roman" w:cs="Times New Roman"/>
          <w:szCs w:val="24"/>
        </w:rPr>
        <w:t xml:space="preserve"> </w:t>
      </w:r>
      <w:del w:id="107" w:author="Moonika Kuusk - JUSTDIGI" w:date="2026-01-13T10:41:00Z" w16du:dateUtc="2026-01-13T08:41:00Z">
        <w:r w:rsidR="00886829" w:rsidRPr="00E920B1">
          <w:rPr>
            <w:rFonts w:eastAsia="Times New Roman" w:cs="Times New Roman"/>
            <w:szCs w:val="24"/>
          </w:rPr>
          <w:delText>teostab</w:delText>
        </w:r>
        <w:r w:rsidRPr="00E920B1">
          <w:rPr>
            <w:rFonts w:eastAsia="Times New Roman" w:cs="Times New Roman"/>
            <w:szCs w:val="24"/>
          </w:rPr>
          <w:delText xml:space="preserve"> </w:delText>
        </w:r>
      </w:del>
      <w:r w:rsidRPr="00E920B1">
        <w:rPr>
          <w:rFonts w:eastAsia="Times New Roman" w:cs="Times New Roman"/>
          <w:szCs w:val="24"/>
        </w:rPr>
        <w:t>isik</w:t>
      </w:r>
      <w:r w:rsidR="003241D9" w:rsidRPr="00E920B1">
        <w:rPr>
          <w:rFonts w:eastAsia="Times New Roman" w:cs="Times New Roman"/>
          <w:szCs w:val="24"/>
        </w:rPr>
        <w:t xml:space="preserve">, kes </w:t>
      </w:r>
      <w:r w:rsidR="00886829" w:rsidRPr="00E920B1">
        <w:rPr>
          <w:rFonts w:eastAsia="Times New Roman" w:cs="Times New Roman"/>
          <w:szCs w:val="24"/>
        </w:rPr>
        <w:t xml:space="preserve">on </w:t>
      </w:r>
      <w:r w:rsidR="003241D9" w:rsidRPr="00E920B1">
        <w:rPr>
          <w:rFonts w:eastAsia="Times New Roman" w:cs="Times New Roman"/>
          <w:szCs w:val="24"/>
        </w:rPr>
        <w:t>läbi</w:t>
      </w:r>
      <w:del w:id="108" w:author="Moonika Kuusk - JUSTDIGI" w:date="2026-01-13T10:42:00Z" w16du:dateUtc="2026-01-13T08:42:00Z">
        <w:r w:rsidR="003241D9" w:rsidRPr="00E920B1">
          <w:rPr>
            <w:rFonts w:eastAsia="Times New Roman" w:cs="Times New Roman"/>
            <w:szCs w:val="24"/>
          </w:rPr>
          <w:delText xml:space="preserve"> tei</w:delText>
        </w:r>
      </w:del>
      <w:r w:rsidR="003241D9" w:rsidRPr="00E920B1">
        <w:rPr>
          <w:rFonts w:eastAsia="Times New Roman" w:cs="Times New Roman"/>
          <w:szCs w:val="24"/>
        </w:rPr>
        <w:t xml:space="preserve">nud </w:t>
      </w:r>
      <w:r w:rsidR="00C34574" w:rsidRPr="00E920B1">
        <w:rPr>
          <w:rFonts w:eastAsia="Times New Roman" w:cs="Times New Roman"/>
          <w:szCs w:val="24"/>
        </w:rPr>
        <w:t>käesoleva seaduse §</w:t>
      </w:r>
      <w:ins w:id="109" w:author="Moonika Kuusk - JUSTDIGI" w:date="2026-01-13T10:41:00Z" w16du:dateUtc="2026-01-13T08:41:00Z">
        <w:r w:rsidR="00892297">
          <w:rPr>
            <w:rFonts w:eastAsia="Times New Roman" w:cs="Times New Roman"/>
            <w:szCs w:val="24"/>
          </w:rPr>
          <w:t> </w:t>
        </w:r>
      </w:ins>
      <w:del w:id="110" w:author="Moonika Kuusk - JUSTDIGI" w:date="2026-01-13T10:41:00Z" w16du:dateUtc="2026-01-13T08:41:00Z">
        <w:r w:rsidR="00C34574" w:rsidRPr="00E920B1">
          <w:rPr>
            <w:rFonts w:eastAsia="Times New Roman" w:cs="Times New Roman"/>
            <w:szCs w:val="24"/>
          </w:rPr>
          <w:delText xml:space="preserve"> </w:delText>
        </w:r>
      </w:del>
      <w:r w:rsidR="00C34574" w:rsidRPr="00E920B1">
        <w:rPr>
          <w:rFonts w:eastAsia="Times New Roman" w:cs="Times New Roman"/>
          <w:szCs w:val="24"/>
        </w:rPr>
        <w:t>70 lõikes 3 nimetatud väljaõppe.</w:t>
      </w:r>
    </w:p>
    <w:p w14:paraId="612D80B8" w14:textId="77777777" w:rsidR="00BD2BCF" w:rsidRPr="00E920B1" w:rsidRDefault="00BD2BCF" w:rsidP="00E920B1">
      <w:pPr>
        <w:pStyle w:val="Vahedeta"/>
        <w:jc w:val="both"/>
        <w:rPr>
          <w:rFonts w:eastAsia="Times New Roman" w:cs="Times New Roman"/>
          <w:szCs w:val="24"/>
        </w:rPr>
      </w:pPr>
    </w:p>
    <w:p w14:paraId="5773A635" w14:textId="7F9888F2" w:rsidR="007A43FE" w:rsidRPr="00E920B1" w:rsidRDefault="007A43FE" w:rsidP="00E920B1">
      <w:pPr>
        <w:pStyle w:val="Vahedeta"/>
        <w:jc w:val="both"/>
        <w:rPr>
          <w:rFonts w:eastAsia="Times New Roman" w:cs="Times New Roman"/>
          <w:szCs w:val="24"/>
        </w:rPr>
      </w:pPr>
      <w:r w:rsidRPr="00E920B1">
        <w:rPr>
          <w:rFonts w:eastAsia="Times New Roman" w:cs="Times New Roman"/>
          <w:szCs w:val="24"/>
        </w:rPr>
        <w:t>(</w:t>
      </w:r>
      <w:r w:rsidR="00951477" w:rsidRPr="00E920B1">
        <w:rPr>
          <w:rFonts w:eastAsia="Times New Roman" w:cs="Times New Roman"/>
          <w:szCs w:val="24"/>
        </w:rPr>
        <w:t>9</w:t>
      </w:r>
      <w:r w:rsidRPr="00E920B1">
        <w:rPr>
          <w:rFonts w:eastAsia="Times New Roman" w:cs="Times New Roman"/>
          <w:szCs w:val="24"/>
        </w:rPr>
        <w:t xml:space="preserve">) Kaitseliidu julgeolekualal </w:t>
      </w:r>
      <w:del w:id="111" w:author="Moonika Kuusk - JUSTDIGI" w:date="2026-01-13T10:42:00Z" w16du:dateUtc="2026-01-13T08:42:00Z">
        <w:r w:rsidR="00CC2F86" w:rsidRPr="00E920B1">
          <w:rPr>
            <w:rFonts w:eastAsia="Times New Roman" w:cs="Times New Roman"/>
            <w:szCs w:val="24"/>
          </w:rPr>
          <w:delText xml:space="preserve">teostavad </w:delText>
        </w:r>
      </w:del>
      <w:r w:rsidRPr="00E920B1">
        <w:rPr>
          <w:rFonts w:eastAsia="Times New Roman" w:cs="Times New Roman"/>
          <w:szCs w:val="24"/>
        </w:rPr>
        <w:t>kaitse</w:t>
      </w:r>
      <w:ins w:id="112" w:author="Moonika Kuusk - JUSTDIGI" w:date="2026-01-13T10:42:00Z" w16du:dateUtc="2026-01-13T08:42:00Z">
        <w:r w:rsidR="00892297">
          <w:rPr>
            <w:rFonts w:eastAsia="Times New Roman" w:cs="Times New Roman"/>
            <w:szCs w:val="24"/>
          </w:rPr>
          <w:t>vad</w:t>
        </w:r>
      </w:ins>
      <w:del w:id="113" w:author="Moonika Kuusk - JUSTDIGI" w:date="2026-01-13T10:42:00Z" w16du:dateUtc="2026-01-13T08:42:00Z">
        <w:r w:rsidRPr="00E920B1" w:rsidDel="00892297">
          <w:rPr>
            <w:rFonts w:eastAsia="Times New Roman" w:cs="Times New Roman"/>
            <w:szCs w:val="24"/>
          </w:rPr>
          <w:delText>t</w:delText>
        </w:r>
      </w:del>
      <w:r w:rsidRPr="00E920B1">
        <w:rPr>
          <w:rFonts w:eastAsia="Times New Roman" w:cs="Times New Roman"/>
          <w:szCs w:val="24"/>
        </w:rPr>
        <w:t xml:space="preserve"> ja valv</w:t>
      </w:r>
      <w:ins w:id="114" w:author="Moonika Kuusk - JUSTDIGI" w:date="2026-01-13T10:42:00Z" w16du:dateUtc="2026-01-13T08:42:00Z">
        <w:r w:rsidR="00892297">
          <w:rPr>
            <w:rFonts w:eastAsia="Times New Roman" w:cs="Times New Roman"/>
            <w:szCs w:val="24"/>
          </w:rPr>
          <w:t>avad</w:t>
        </w:r>
      </w:ins>
      <w:del w:id="115" w:author="Moonika Kuusk - JUSTDIGI" w:date="2026-01-13T10:42:00Z" w16du:dateUtc="2026-01-13T08:42:00Z">
        <w:r w:rsidRPr="00E920B1" w:rsidDel="00892297">
          <w:rPr>
            <w:rFonts w:eastAsia="Times New Roman" w:cs="Times New Roman"/>
            <w:szCs w:val="24"/>
          </w:rPr>
          <w:delText>et</w:delText>
        </w:r>
      </w:del>
      <w:r w:rsidRPr="00E920B1">
        <w:rPr>
          <w:rFonts w:eastAsia="Times New Roman" w:cs="Times New Roman"/>
          <w:szCs w:val="24"/>
        </w:rPr>
        <w:t xml:space="preserve"> käesoleva </w:t>
      </w:r>
      <w:r w:rsidR="006C5802" w:rsidRPr="00E920B1">
        <w:rPr>
          <w:rFonts w:eastAsia="Times New Roman" w:cs="Times New Roman"/>
          <w:szCs w:val="24"/>
        </w:rPr>
        <w:t>paragrahvi lõikes </w:t>
      </w:r>
      <w:r w:rsidR="00C2683C" w:rsidRPr="00E920B1">
        <w:rPr>
          <w:rFonts w:eastAsia="Times New Roman" w:cs="Times New Roman"/>
          <w:szCs w:val="24"/>
        </w:rPr>
        <w:t>7</w:t>
      </w:r>
      <w:r w:rsidR="006C5802" w:rsidRPr="00E920B1">
        <w:rPr>
          <w:rFonts w:eastAsia="Times New Roman" w:cs="Times New Roman"/>
          <w:szCs w:val="24"/>
        </w:rPr>
        <w:t xml:space="preserve"> nimetatud </w:t>
      </w:r>
      <w:r w:rsidR="004B533B" w:rsidRPr="00E920B1">
        <w:rPr>
          <w:rFonts w:eastAsia="Times New Roman" w:cs="Times New Roman"/>
          <w:szCs w:val="24"/>
        </w:rPr>
        <w:t>isikud</w:t>
      </w:r>
      <w:r w:rsidR="00842CBF" w:rsidRPr="00E920B1">
        <w:rPr>
          <w:rFonts w:eastAsia="Times New Roman" w:cs="Times New Roman"/>
          <w:szCs w:val="24"/>
        </w:rPr>
        <w:t>, kes</w:t>
      </w:r>
      <w:r w:rsidR="004B533B" w:rsidRPr="00E920B1">
        <w:rPr>
          <w:rFonts w:eastAsia="Times New Roman" w:cs="Times New Roman"/>
          <w:szCs w:val="24"/>
        </w:rPr>
        <w:t xml:space="preserve"> </w:t>
      </w:r>
      <w:r w:rsidRPr="00E920B1">
        <w:rPr>
          <w:rFonts w:eastAsia="Times New Roman" w:cs="Times New Roman"/>
          <w:szCs w:val="24"/>
        </w:rPr>
        <w:t xml:space="preserve">võivad tööülesande, teenistusülesande või teenistuskohustuse täitmisel kanda relvi, erivahendeid ja enesekaitsevahendeid ning kohaldada meetmeid ja vahetut sundi käesoleva seaduse </w:t>
      </w:r>
      <w:r w:rsidR="006C5802" w:rsidRPr="00E920B1">
        <w:rPr>
          <w:rFonts w:eastAsia="Times New Roman" w:cs="Times New Roman"/>
          <w:szCs w:val="24"/>
        </w:rPr>
        <w:t>§ </w:t>
      </w:r>
      <w:r w:rsidRPr="00E920B1">
        <w:rPr>
          <w:rFonts w:eastAsia="Times New Roman" w:cs="Times New Roman"/>
          <w:szCs w:val="24"/>
        </w:rPr>
        <w:t>7</w:t>
      </w:r>
      <w:r w:rsidR="00EE0208" w:rsidRPr="00E920B1">
        <w:rPr>
          <w:rFonts w:eastAsia="Times New Roman" w:cs="Times New Roman"/>
          <w:szCs w:val="24"/>
        </w:rPr>
        <w:t>1</w:t>
      </w:r>
      <w:r w:rsidRPr="00E920B1">
        <w:rPr>
          <w:rFonts w:eastAsia="Times New Roman" w:cs="Times New Roman"/>
          <w:szCs w:val="24"/>
        </w:rPr>
        <w:t xml:space="preserve"> </w:t>
      </w:r>
      <w:r w:rsidR="006C5802" w:rsidRPr="00E920B1">
        <w:rPr>
          <w:rFonts w:eastAsia="Times New Roman" w:cs="Times New Roman"/>
          <w:szCs w:val="24"/>
        </w:rPr>
        <w:t>lõigetes </w:t>
      </w:r>
      <w:r w:rsidRPr="00E920B1">
        <w:rPr>
          <w:rFonts w:eastAsia="Times New Roman" w:cs="Times New Roman"/>
          <w:szCs w:val="24"/>
        </w:rPr>
        <w:t xml:space="preserve">3–9 ning käesoleva seaduse </w:t>
      </w:r>
      <w:r w:rsidR="006C5802" w:rsidRPr="00E920B1">
        <w:rPr>
          <w:rFonts w:eastAsia="Times New Roman" w:cs="Times New Roman"/>
          <w:szCs w:val="24"/>
        </w:rPr>
        <w:t>§</w:t>
      </w:r>
      <w:r w:rsidR="006C5802" w:rsidRPr="00E920B1">
        <w:rPr>
          <w:rFonts w:eastAsia="Times New Roman" w:cs="Times New Roman"/>
          <w:szCs w:val="24"/>
        </w:rPr>
        <w:noBreakHyphen/>
        <w:t>des </w:t>
      </w:r>
      <w:r w:rsidRPr="00E920B1">
        <w:rPr>
          <w:rFonts w:eastAsia="Times New Roman" w:cs="Times New Roman"/>
          <w:szCs w:val="24"/>
        </w:rPr>
        <w:t xml:space="preserve">72 </w:t>
      </w:r>
      <w:r w:rsidR="006C5802" w:rsidRPr="00E920B1">
        <w:rPr>
          <w:rFonts w:eastAsia="Times New Roman" w:cs="Times New Roman"/>
          <w:szCs w:val="24"/>
        </w:rPr>
        <w:t>ja </w:t>
      </w:r>
      <w:r w:rsidRPr="00E920B1">
        <w:rPr>
          <w:rFonts w:eastAsia="Times New Roman" w:cs="Times New Roman"/>
          <w:szCs w:val="24"/>
        </w:rPr>
        <w:t xml:space="preserve">73 </w:t>
      </w:r>
      <w:r w:rsidR="00BF76F2" w:rsidRPr="00E920B1">
        <w:rPr>
          <w:rFonts w:eastAsia="Times New Roman" w:cs="Times New Roman"/>
          <w:szCs w:val="24"/>
        </w:rPr>
        <w:t xml:space="preserve">sätestatud </w:t>
      </w:r>
      <w:r w:rsidRPr="00E920B1">
        <w:rPr>
          <w:rFonts w:eastAsia="Times New Roman" w:cs="Times New Roman"/>
          <w:szCs w:val="24"/>
        </w:rPr>
        <w:t>ulatuses ja korras.</w:t>
      </w:r>
    </w:p>
    <w:p w14:paraId="7667CEF3" w14:textId="64BBE3AE" w:rsidR="007A43FE" w:rsidRPr="00E920B1" w:rsidRDefault="007A43FE" w:rsidP="00E920B1">
      <w:pPr>
        <w:pStyle w:val="Vahedeta"/>
        <w:jc w:val="both"/>
        <w:rPr>
          <w:rFonts w:eastAsia="Times New Roman" w:cs="Times New Roman"/>
          <w:szCs w:val="24"/>
        </w:rPr>
      </w:pPr>
    </w:p>
    <w:p w14:paraId="27B097EF" w14:textId="0A0CA346" w:rsidR="00674553" w:rsidRPr="00E920B1" w:rsidRDefault="00674553" w:rsidP="00E920B1">
      <w:pPr>
        <w:pStyle w:val="Vahedeta"/>
        <w:jc w:val="both"/>
        <w:rPr>
          <w:rFonts w:eastAsia="Times New Roman" w:cs="Times New Roman"/>
          <w:b/>
          <w:szCs w:val="24"/>
        </w:rPr>
      </w:pPr>
      <w:r w:rsidRPr="00E920B1">
        <w:rPr>
          <w:rFonts w:eastAsia="Times New Roman" w:cs="Times New Roman"/>
          <w:b/>
          <w:szCs w:val="24"/>
        </w:rPr>
        <w:t>§ 84</w:t>
      </w:r>
      <w:r w:rsidR="00B23FD2" w:rsidRPr="00E920B1">
        <w:rPr>
          <w:rFonts w:eastAsia="Times New Roman" w:cs="Times New Roman"/>
          <w:b/>
          <w:szCs w:val="24"/>
          <w:vertAlign w:val="superscript"/>
        </w:rPr>
        <w:t>2</w:t>
      </w:r>
      <w:r w:rsidRPr="00E920B1">
        <w:rPr>
          <w:rFonts w:eastAsia="Times New Roman" w:cs="Times New Roman"/>
          <w:b/>
          <w:szCs w:val="24"/>
        </w:rPr>
        <w:t xml:space="preserve">. </w:t>
      </w:r>
      <w:r w:rsidR="006C5802" w:rsidRPr="00E920B1">
        <w:rPr>
          <w:rFonts w:eastAsia="Times New Roman" w:cs="Times New Roman"/>
          <w:b/>
          <w:szCs w:val="24"/>
        </w:rPr>
        <w:t>Kaitseliidu j</w:t>
      </w:r>
      <w:r w:rsidRPr="00E920B1">
        <w:rPr>
          <w:rFonts w:eastAsia="Times New Roman" w:cs="Times New Roman"/>
          <w:b/>
          <w:szCs w:val="24"/>
        </w:rPr>
        <w:t>ulgeolekuala tähistamine</w:t>
      </w:r>
    </w:p>
    <w:p w14:paraId="026ECC9F" w14:textId="77777777" w:rsidR="00067C74" w:rsidRPr="00E920B1" w:rsidRDefault="00067C74" w:rsidP="00E920B1">
      <w:pPr>
        <w:pStyle w:val="Vahedeta"/>
        <w:jc w:val="both"/>
        <w:rPr>
          <w:rFonts w:eastAsia="Times New Roman" w:cs="Times New Roman"/>
          <w:szCs w:val="24"/>
        </w:rPr>
      </w:pPr>
    </w:p>
    <w:p w14:paraId="69E89EAE" w14:textId="642D73E4" w:rsidR="00F9500C" w:rsidRDefault="776DF801" w:rsidP="00E920B1">
      <w:pPr>
        <w:pStyle w:val="Vahedeta"/>
        <w:jc w:val="both"/>
        <w:rPr>
          <w:rFonts w:eastAsia="Times New Roman" w:cs="Times New Roman"/>
          <w:szCs w:val="24"/>
        </w:rPr>
      </w:pPr>
      <w:r w:rsidRPr="00E920B1">
        <w:rPr>
          <w:rFonts w:eastAsia="Times New Roman" w:cs="Times New Roman"/>
          <w:szCs w:val="24"/>
        </w:rPr>
        <w:t xml:space="preserve">(1) </w:t>
      </w:r>
      <w:r w:rsidR="006C5802" w:rsidRPr="00E920B1">
        <w:rPr>
          <w:rFonts w:eastAsia="Times New Roman" w:cs="Times New Roman"/>
          <w:szCs w:val="24"/>
        </w:rPr>
        <w:t>Kaitseliidu j</w:t>
      </w:r>
      <w:r w:rsidRPr="00E920B1">
        <w:rPr>
          <w:rFonts w:eastAsia="Times New Roman" w:cs="Times New Roman"/>
          <w:szCs w:val="24"/>
        </w:rPr>
        <w:t>ulgeolekuala peab olema tähistatud kõrvalisele isikule arusaadaval viisil.</w:t>
      </w:r>
      <w:r w:rsidR="00EE2831" w:rsidRPr="00E920B1">
        <w:rPr>
          <w:rFonts w:eastAsia="Times New Roman" w:cs="Times New Roman"/>
          <w:szCs w:val="24"/>
        </w:rPr>
        <w:t xml:space="preserve"> </w:t>
      </w:r>
      <w:r w:rsidR="006C5802" w:rsidRPr="00E920B1">
        <w:rPr>
          <w:rFonts w:eastAsia="Times New Roman" w:cs="Times New Roman"/>
          <w:szCs w:val="24"/>
        </w:rPr>
        <w:t>Kaitseliidu j</w:t>
      </w:r>
      <w:r w:rsidR="00EE2831" w:rsidRPr="00E920B1">
        <w:rPr>
          <w:rFonts w:eastAsia="Times New Roman" w:cs="Times New Roman"/>
          <w:szCs w:val="24"/>
        </w:rPr>
        <w:t>ulgeolekuala võib jätta tähistamata, kui see on</w:t>
      </w:r>
      <w:r w:rsidR="006C5802" w:rsidRPr="00E920B1">
        <w:rPr>
          <w:rFonts w:eastAsia="Times New Roman" w:cs="Times New Roman"/>
          <w:szCs w:val="24"/>
        </w:rPr>
        <w:t xml:space="preserve"> vastuolus</w:t>
      </w:r>
      <w:r w:rsidR="00EE2831" w:rsidRPr="00E920B1">
        <w:rPr>
          <w:rFonts w:eastAsia="Times New Roman" w:cs="Times New Roman"/>
          <w:szCs w:val="24"/>
        </w:rPr>
        <w:t xml:space="preserve"> </w:t>
      </w:r>
      <w:r w:rsidR="006C5802" w:rsidRPr="00E920B1">
        <w:rPr>
          <w:rFonts w:eastAsia="Times New Roman" w:cs="Times New Roman"/>
          <w:szCs w:val="24"/>
        </w:rPr>
        <w:t xml:space="preserve">Kaitseliidu </w:t>
      </w:r>
      <w:r w:rsidR="00EE2831" w:rsidRPr="00E920B1">
        <w:rPr>
          <w:rFonts w:eastAsia="Times New Roman" w:cs="Times New Roman"/>
          <w:szCs w:val="24"/>
        </w:rPr>
        <w:t>julgeoleku</w:t>
      </w:r>
      <w:r w:rsidR="006C5802" w:rsidRPr="00E920B1">
        <w:rPr>
          <w:rFonts w:eastAsia="Times New Roman" w:cs="Times New Roman"/>
          <w:szCs w:val="24"/>
        </w:rPr>
        <w:t>ala määramise eesmärgiga.</w:t>
      </w:r>
    </w:p>
    <w:p w14:paraId="61F8F890" w14:textId="77777777" w:rsidR="00674553" w:rsidRPr="00E920B1" w:rsidRDefault="00674553" w:rsidP="00E920B1">
      <w:pPr>
        <w:pStyle w:val="Vahedeta"/>
        <w:jc w:val="both"/>
        <w:rPr>
          <w:rFonts w:eastAsia="Times New Roman" w:cs="Times New Roman"/>
          <w:szCs w:val="24"/>
        </w:rPr>
      </w:pPr>
    </w:p>
    <w:p w14:paraId="2764AA32" w14:textId="41DE3DDE" w:rsidR="00674553" w:rsidRPr="00E920B1" w:rsidRDefault="00674553" w:rsidP="00E920B1">
      <w:pPr>
        <w:pStyle w:val="Vahedeta"/>
        <w:jc w:val="both"/>
        <w:rPr>
          <w:rFonts w:eastAsia="Times New Roman" w:cs="Times New Roman"/>
          <w:szCs w:val="24"/>
        </w:rPr>
      </w:pPr>
      <w:r w:rsidRPr="00E920B1">
        <w:rPr>
          <w:rFonts w:eastAsia="Times New Roman" w:cs="Times New Roman"/>
          <w:szCs w:val="24"/>
        </w:rPr>
        <w:t>(2)</w:t>
      </w:r>
      <w:r w:rsidR="00401DB5" w:rsidRPr="00E920B1">
        <w:rPr>
          <w:rFonts w:eastAsia="Times New Roman" w:cs="Times New Roman"/>
          <w:szCs w:val="24"/>
        </w:rPr>
        <w:t> Kaitseliidu j</w:t>
      </w:r>
      <w:r w:rsidRPr="00E920B1">
        <w:rPr>
          <w:rFonts w:eastAsia="Times New Roman" w:cs="Times New Roman"/>
          <w:szCs w:val="24"/>
        </w:rPr>
        <w:t xml:space="preserve">ulgeolekuala </w:t>
      </w:r>
      <w:r w:rsidR="00EE318D" w:rsidRPr="00E920B1">
        <w:rPr>
          <w:rFonts w:eastAsia="Times New Roman" w:cs="Times New Roman"/>
          <w:szCs w:val="24"/>
        </w:rPr>
        <w:t xml:space="preserve">tähistamise </w:t>
      </w:r>
      <w:r w:rsidR="00401DB5" w:rsidRPr="00E920B1">
        <w:rPr>
          <w:rFonts w:eastAsia="Times New Roman" w:cs="Times New Roman"/>
          <w:szCs w:val="24"/>
        </w:rPr>
        <w:t xml:space="preserve">täpsemad tingimused ja </w:t>
      </w:r>
      <w:r w:rsidR="00EE318D" w:rsidRPr="00E920B1">
        <w:rPr>
          <w:rFonts w:eastAsia="Times New Roman" w:cs="Times New Roman"/>
          <w:szCs w:val="24"/>
        </w:rPr>
        <w:t xml:space="preserve">korra kehtestab </w:t>
      </w:r>
      <w:r w:rsidR="00401DB5" w:rsidRPr="00E920B1">
        <w:rPr>
          <w:rFonts w:eastAsia="Times New Roman" w:cs="Times New Roman"/>
          <w:szCs w:val="24"/>
        </w:rPr>
        <w:t xml:space="preserve">riigikaitse </w:t>
      </w:r>
      <w:r w:rsidR="00EE318D" w:rsidRPr="00E920B1">
        <w:rPr>
          <w:rFonts w:eastAsia="Times New Roman" w:cs="Times New Roman"/>
          <w:szCs w:val="24"/>
        </w:rPr>
        <w:t>valdkonna eest vastutav minister määrusega.</w:t>
      </w:r>
    </w:p>
    <w:p w14:paraId="65ABD2C8" w14:textId="77777777" w:rsidR="00AD55D9" w:rsidRPr="00E920B1" w:rsidRDefault="00AD55D9" w:rsidP="00E920B1">
      <w:pPr>
        <w:pStyle w:val="Vahedeta"/>
        <w:jc w:val="both"/>
        <w:rPr>
          <w:rFonts w:eastAsia="Times New Roman" w:cs="Times New Roman"/>
          <w:szCs w:val="24"/>
        </w:rPr>
      </w:pPr>
      <w:bookmarkStart w:id="116" w:name="para54lg3"/>
      <w:bookmarkEnd w:id="116"/>
    </w:p>
    <w:p w14:paraId="0732A1E8" w14:textId="6C33D3D2" w:rsidR="00674553" w:rsidRPr="00E920B1" w:rsidRDefault="00674553" w:rsidP="00E920B1">
      <w:pPr>
        <w:pStyle w:val="Vahedeta"/>
        <w:jc w:val="both"/>
        <w:rPr>
          <w:rFonts w:eastAsia="Times New Roman" w:cs="Times New Roman"/>
          <w:b/>
          <w:szCs w:val="24"/>
        </w:rPr>
      </w:pPr>
      <w:r w:rsidRPr="00E920B1">
        <w:rPr>
          <w:rFonts w:eastAsia="Times New Roman" w:cs="Times New Roman"/>
          <w:b/>
          <w:szCs w:val="24"/>
        </w:rPr>
        <w:t>§ 84</w:t>
      </w:r>
      <w:r w:rsidR="00B23FD2" w:rsidRPr="00E920B1">
        <w:rPr>
          <w:rFonts w:eastAsia="Times New Roman" w:cs="Times New Roman"/>
          <w:b/>
          <w:szCs w:val="24"/>
          <w:vertAlign w:val="superscript"/>
        </w:rPr>
        <w:t>3</w:t>
      </w:r>
      <w:r w:rsidRPr="00E920B1">
        <w:rPr>
          <w:rFonts w:eastAsia="Times New Roman" w:cs="Times New Roman"/>
          <w:b/>
          <w:szCs w:val="24"/>
        </w:rPr>
        <w:t xml:space="preserve">. </w:t>
      </w:r>
      <w:r w:rsidR="00401DB5" w:rsidRPr="00E920B1">
        <w:rPr>
          <w:rFonts w:eastAsia="Times New Roman" w:cs="Times New Roman"/>
          <w:b/>
          <w:szCs w:val="24"/>
        </w:rPr>
        <w:t>Kaitseliidu j</w:t>
      </w:r>
      <w:r w:rsidRPr="00E920B1">
        <w:rPr>
          <w:rFonts w:eastAsia="Times New Roman" w:cs="Times New Roman"/>
          <w:b/>
          <w:szCs w:val="24"/>
        </w:rPr>
        <w:t>ulgeolekualal viibimine</w:t>
      </w:r>
    </w:p>
    <w:p w14:paraId="5399695B" w14:textId="77777777" w:rsidR="00067C74" w:rsidRPr="00E920B1" w:rsidRDefault="00067C74" w:rsidP="00E920B1">
      <w:pPr>
        <w:pStyle w:val="Vahedeta"/>
        <w:jc w:val="both"/>
        <w:rPr>
          <w:rFonts w:eastAsia="Times New Roman" w:cs="Times New Roman"/>
          <w:szCs w:val="24"/>
        </w:rPr>
      </w:pPr>
    </w:p>
    <w:p w14:paraId="1C1C6855" w14:textId="7D31B9B2" w:rsidR="00F9500C" w:rsidRDefault="00C2683C" w:rsidP="00E920B1">
      <w:pPr>
        <w:pStyle w:val="Vahedeta"/>
        <w:jc w:val="both"/>
        <w:rPr>
          <w:rFonts w:eastAsia="Times New Roman" w:cs="Times New Roman"/>
          <w:szCs w:val="24"/>
        </w:rPr>
      </w:pPr>
      <w:r w:rsidRPr="00E920B1">
        <w:rPr>
          <w:rFonts w:eastAsia="Times New Roman" w:cs="Times New Roman"/>
          <w:szCs w:val="24"/>
        </w:rPr>
        <w:t>Kaitseliidu j</w:t>
      </w:r>
      <w:r w:rsidR="776DF801" w:rsidRPr="00E920B1">
        <w:rPr>
          <w:rFonts w:eastAsia="Times New Roman" w:cs="Times New Roman"/>
          <w:szCs w:val="24"/>
        </w:rPr>
        <w:t xml:space="preserve">ulgeolekualal viibimisel peab täitma Kaitseliidus kehtivat korda ja käesoleva seaduse </w:t>
      </w:r>
      <w:r w:rsidR="00C377CB" w:rsidRPr="00E920B1">
        <w:rPr>
          <w:rFonts w:eastAsia="Times New Roman" w:cs="Times New Roman"/>
          <w:szCs w:val="24"/>
        </w:rPr>
        <w:t>§</w:t>
      </w:r>
      <w:r w:rsidRPr="00E920B1">
        <w:rPr>
          <w:rFonts w:eastAsia="Times New Roman" w:cs="Times New Roman"/>
          <w:szCs w:val="24"/>
        </w:rPr>
        <w:t> 84</w:t>
      </w:r>
      <w:r w:rsidRPr="00E920B1">
        <w:rPr>
          <w:rFonts w:eastAsia="Times New Roman" w:cs="Times New Roman"/>
          <w:szCs w:val="24"/>
          <w:vertAlign w:val="superscript"/>
        </w:rPr>
        <w:t>1</w:t>
      </w:r>
      <w:r w:rsidRPr="00E920B1">
        <w:rPr>
          <w:rFonts w:eastAsia="Times New Roman" w:cs="Times New Roman"/>
          <w:szCs w:val="24"/>
        </w:rPr>
        <w:t xml:space="preserve"> lõikes 7 </w:t>
      </w:r>
      <w:r w:rsidR="776DF801" w:rsidRPr="00E920B1">
        <w:rPr>
          <w:rFonts w:eastAsia="Times New Roman" w:cs="Times New Roman"/>
          <w:szCs w:val="24"/>
        </w:rPr>
        <w:t>nimetatud isiku korraldusi.</w:t>
      </w:r>
    </w:p>
    <w:p w14:paraId="39E3DC59" w14:textId="77777777" w:rsidR="00674553" w:rsidRPr="00E920B1" w:rsidRDefault="00674553" w:rsidP="00E920B1">
      <w:pPr>
        <w:pStyle w:val="Vahedeta"/>
        <w:jc w:val="both"/>
        <w:rPr>
          <w:rFonts w:eastAsia="Times New Roman" w:cs="Times New Roman"/>
          <w:szCs w:val="24"/>
        </w:rPr>
      </w:pPr>
    </w:p>
    <w:p w14:paraId="2644661B" w14:textId="3090CD45" w:rsidR="00B854F4" w:rsidRPr="00E920B1" w:rsidRDefault="00B854F4" w:rsidP="00E920B1">
      <w:pPr>
        <w:pStyle w:val="Vahedeta"/>
        <w:jc w:val="both"/>
        <w:rPr>
          <w:rFonts w:eastAsia="Times New Roman" w:cs="Times New Roman"/>
          <w:b/>
          <w:szCs w:val="24"/>
        </w:rPr>
      </w:pPr>
      <w:r w:rsidRPr="00E920B1">
        <w:rPr>
          <w:rFonts w:eastAsia="Times New Roman" w:cs="Times New Roman"/>
          <w:b/>
          <w:szCs w:val="24"/>
        </w:rPr>
        <w:t>§ 84</w:t>
      </w:r>
      <w:r w:rsidR="005316F2" w:rsidRPr="00E920B1">
        <w:rPr>
          <w:rFonts w:eastAsia="Times New Roman" w:cs="Times New Roman"/>
          <w:b/>
          <w:szCs w:val="24"/>
          <w:vertAlign w:val="superscript"/>
        </w:rPr>
        <w:t>4</w:t>
      </w:r>
      <w:r w:rsidRPr="00E920B1">
        <w:rPr>
          <w:rFonts w:eastAsia="Times New Roman" w:cs="Times New Roman"/>
          <w:b/>
          <w:szCs w:val="24"/>
        </w:rPr>
        <w:t>. Isiku kinnipidamine ning isiku ja tema asjade läbivaatus</w:t>
      </w:r>
    </w:p>
    <w:p w14:paraId="07232DF0" w14:textId="77777777" w:rsidR="00067C74" w:rsidRPr="00E920B1" w:rsidRDefault="00067C74" w:rsidP="00E920B1">
      <w:pPr>
        <w:pStyle w:val="Vahedeta"/>
        <w:jc w:val="both"/>
        <w:rPr>
          <w:rFonts w:cs="Times New Roman"/>
          <w:szCs w:val="24"/>
        </w:rPr>
      </w:pPr>
    </w:p>
    <w:p w14:paraId="4AD8DDD1" w14:textId="682F214D" w:rsidR="00357CBB" w:rsidRPr="00E920B1" w:rsidRDefault="00B854F4" w:rsidP="00E920B1">
      <w:pPr>
        <w:pStyle w:val="Vahedeta"/>
        <w:jc w:val="both"/>
        <w:rPr>
          <w:rFonts w:cs="Times New Roman"/>
          <w:szCs w:val="24"/>
        </w:rPr>
      </w:pPr>
      <w:r w:rsidRPr="00E920B1">
        <w:rPr>
          <w:rFonts w:cs="Times New Roman"/>
          <w:szCs w:val="24"/>
        </w:rPr>
        <w:t xml:space="preserve">Isiku kinnipidamisel ning isiku ja tema asjade läbivaatusel kohaldatakse </w:t>
      </w:r>
      <w:r w:rsidR="00067C74" w:rsidRPr="00E920B1">
        <w:rPr>
          <w:rFonts w:cs="Times New Roman"/>
          <w:szCs w:val="24"/>
        </w:rPr>
        <w:t>käesoleva</w:t>
      </w:r>
      <w:r w:rsidRPr="00E920B1">
        <w:rPr>
          <w:rFonts w:cs="Times New Roman"/>
          <w:szCs w:val="24"/>
        </w:rPr>
        <w:t xml:space="preserve"> seaduse §</w:t>
      </w:r>
      <w:r w:rsidR="00B760A4">
        <w:rPr>
          <w:rFonts w:cs="Times New Roman"/>
          <w:szCs w:val="24"/>
        </w:rPr>
        <w:t> </w:t>
      </w:r>
      <w:r w:rsidRPr="00E920B1">
        <w:rPr>
          <w:rFonts w:cs="Times New Roman"/>
          <w:szCs w:val="24"/>
        </w:rPr>
        <w:t>71 lõikeid 3</w:t>
      </w:r>
      <w:r w:rsidR="00C377CB" w:rsidRPr="00E920B1">
        <w:rPr>
          <w:rFonts w:cs="Times New Roman"/>
          <w:szCs w:val="24"/>
        </w:rPr>
        <w:t>–</w:t>
      </w:r>
      <w:r w:rsidRPr="00E920B1">
        <w:rPr>
          <w:rFonts w:cs="Times New Roman"/>
          <w:szCs w:val="24"/>
        </w:rPr>
        <w:t>9 ning § 73.</w:t>
      </w:r>
    </w:p>
    <w:p w14:paraId="153E7073" w14:textId="78A8E166" w:rsidR="00357CBB" w:rsidRPr="00E920B1" w:rsidRDefault="00357CBB" w:rsidP="00E920B1">
      <w:pPr>
        <w:pStyle w:val="Vahedeta"/>
        <w:jc w:val="both"/>
        <w:rPr>
          <w:rFonts w:cs="Times New Roman"/>
          <w:szCs w:val="24"/>
        </w:rPr>
      </w:pPr>
    </w:p>
    <w:p w14:paraId="0077BF25" w14:textId="7F222749" w:rsidR="00357CBB" w:rsidRPr="00E920B1" w:rsidRDefault="00357CBB" w:rsidP="00E920B1">
      <w:pPr>
        <w:pStyle w:val="Vahedeta"/>
        <w:jc w:val="both"/>
        <w:rPr>
          <w:rFonts w:cs="Times New Roman"/>
          <w:szCs w:val="24"/>
        </w:rPr>
      </w:pPr>
      <w:r w:rsidRPr="00E920B1">
        <w:rPr>
          <w:rFonts w:eastAsia="Times New Roman" w:cs="Times New Roman"/>
          <w:b/>
          <w:bCs/>
          <w:color w:val="202020"/>
          <w:szCs w:val="24"/>
          <w:bdr w:val="none" w:sz="0" w:space="0" w:color="auto" w:frame="1"/>
          <w:lang w:eastAsia="et-EE"/>
        </w:rPr>
        <w:t>§ 84</w:t>
      </w:r>
      <w:r w:rsidR="005316F2" w:rsidRPr="00E920B1">
        <w:rPr>
          <w:rFonts w:eastAsia="Times New Roman" w:cs="Times New Roman"/>
          <w:b/>
          <w:bCs/>
          <w:color w:val="202020"/>
          <w:szCs w:val="24"/>
          <w:bdr w:val="none" w:sz="0" w:space="0" w:color="auto" w:frame="1"/>
          <w:vertAlign w:val="superscript"/>
          <w:lang w:eastAsia="et-EE"/>
        </w:rPr>
        <w:t>5</w:t>
      </w:r>
      <w:r w:rsidRPr="00E920B1">
        <w:rPr>
          <w:rFonts w:eastAsia="Times New Roman" w:cs="Times New Roman"/>
          <w:b/>
          <w:bCs/>
          <w:color w:val="202020"/>
          <w:szCs w:val="24"/>
          <w:bdr w:val="none" w:sz="0" w:space="0" w:color="auto" w:frame="1"/>
          <w:lang w:eastAsia="et-EE"/>
        </w:rPr>
        <w:t>.</w:t>
      </w:r>
      <w:r w:rsidRPr="00E920B1">
        <w:rPr>
          <w:rFonts w:eastAsia="Times New Roman" w:cs="Times New Roman"/>
          <w:b/>
          <w:bCs/>
          <w:color w:val="202020"/>
          <w:szCs w:val="24"/>
          <w:bdr w:val="none" w:sz="0" w:space="0" w:color="auto" w:frame="1"/>
          <w:vertAlign w:val="superscript"/>
          <w:lang w:eastAsia="et-EE"/>
        </w:rPr>
        <w:t xml:space="preserve"> </w:t>
      </w:r>
      <w:r w:rsidRPr="00E920B1">
        <w:rPr>
          <w:rFonts w:eastAsia="Times New Roman" w:cs="Times New Roman"/>
          <w:b/>
          <w:bCs/>
          <w:color w:val="202020"/>
          <w:szCs w:val="24"/>
          <w:bdr w:val="none" w:sz="0" w:space="0" w:color="auto" w:frame="1"/>
          <w:lang w:eastAsia="et-EE"/>
        </w:rPr>
        <w:t>Erim</w:t>
      </w:r>
      <w:r w:rsidRPr="00E920B1">
        <w:rPr>
          <w:rFonts w:eastAsia="Times New Roman" w:cs="Times New Roman"/>
          <w:b/>
          <w:bCs/>
          <w:color w:val="000000"/>
          <w:szCs w:val="24"/>
          <w:lang w:eastAsia="et-EE"/>
        </w:rPr>
        <w:t xml:space="preserve">eetme kohaldamine </w:t>
      </w:r>
      <w:r w:rsidR="005316F2" w:rsidRPr="00E920B1">
        <w:rPr>
          <w:rFonts w:eastAsia="Times New Roman" w:cs="Times New Roman"/>
          <w:b/>
          <w:bCs/>
          <w:color w:val="000000"/>
          <w:szCs w:val="24"/>
          <w:lang w:eastAsia="et-EE"/>
        </w:rPr>
        <w:t xml:space="preserve">mehitamata </w:t>
      </w:r>
      <w:r w:rsidR="00966B57" w:rsidRPr="00E920B1">
        <w:rPr>
          <w:rFonts w:eastAsia="Times New Roman" w:cs="Times New Roman"/>
          <w:b/>
          <w:bCs/>
          <w:color w:val="000000"/>
          <w:szCs w:val="24"/>
          <w:lang w:eastAsia="et-EE"/>
        </w:rPr>
        <w:t xml:space="preserve">süsteemi </w:t>
      </w:r>
      <w:r w:rsidR="005316F2" w:rsidRPr="00E920B1">
        <w:rPr>
          <w:rFonts w:eastAsia="Times New Roman" w:cs="Times New Roman"/>
          <w:b/>
          <w:bCs/>
          <w:color w:val="000000"/>
          <w:szCs w:val="24"/>
          <w:lang w:eastAsia="et-EE"/>
        </w:rPr>
        <w:t xml:space="preserve">vastu </w:t>
      </w:r>
      <w:r w:rsidR="00C2683C" w:rsidRPr="00E920B1">
        <w:rPr>
          <w:rFonts w:eastAsia="Times New Roman" w:cs="Times New Roman"/>
          <w:b/>
          <w:bCs/>
          <w:color w:val="000000"/>
          <w:szCs w:val="24"/>
          <w:lang w:eastAsia="et-EE"/>
        </w:rPr>
        <w:t xml:space="preserve">Kaitseliidu </w:t>
      </w:r>
      <w:r w:rsidRPr="00E920B1">
        <w:rPr>
          <w:rFonts w:eastAsia="Times New Roman" w:cs="Times New Roman"/>
          <w:b/>
          <w:bCs/>
          <w:color w:val="000000"/>
          <w:szCs w:val="24"/>
          <w:lang w:eastAsia="et-EE"/>
        </w:rPr>
        <w:t>julgeolekuala kaitse eesmärgil</w:t>
      </w:r>
    </w:p>
    <w:p w14:paraId="1FF4BD49" w14:textId="77777777" w:rsidR="00357CBB" w:rsidRPr="00E920B1" w:rsidRDefault="00357CBB" w:rsidP="00E920B1">
      <w:pPr>
        <w:pStyle w:val="Vahedeta"/>
        <w:jc w:val="both"/>
        <w:rPr>
          <w:rFonts w:cs="Times New Roman"/>
          <w:szCs w:val="24"/>
        </w:rPr>
      </w:pPr>
    </w:p>
    <w:p w14:paraId="231857ED" w14:textId="6412DEF6" w:rsidR="00966B57" w:rsidRPr="00E920B1" w:rsidRDefault="00357CBB" w:rsidP="00E920B1">
      <w:pPr>
        <w:pStyle w:val="Vahedeta"/>
        <w:jc w:val="both"/>
        <w:rPr>
          <w:rFonts w:cs="Times New Roman"/>
          <w:szCs w:val="24"/>
        </w:rPr>
      </w:pPr>
      <w:r w:rsidRPr="00E920B1">
        <w:rPr>
          <w:rFonts w:cs="Times New Roman"/>
          <w:szCs w:val="24"/>
        </w:rPr>
        <w:t xml:space="preserve">(1) </w:t>
      </w:r>
      <w:r w:rsidR="00966B57" w:rsidRPr="00E920B1">
        <w:rPr>
          <w:rFonts w:cs="Times New Roman"/>
          <w:szCs w:val="24"/>
        </w:rPr>
        <w:t xml:space="preserve">Kaitseliit võib vahetu </w:t>
      </w:r>
      <w:r w:rsidR="00435E7A" w:rsidRPr="00E920B1">
        <w:rPr>
          <w:rFonts w:cs="Times New Roman"/>
          <w:szCs w:val="24"/>
        </w:rPr>
        <w:t xml:space="preserve">ja olulise </w:t>
      </w:r>
      <w:r w:rsidR="00966B57" w:rsidRPr="00E920B1">
        <w:rPr>
          <w:rFonts w:cs="Times New Roman"/>
          <w:szCs w:val="24"/>
        </w:rPr>
        <w:t xml:space="preserve">ohu tõrjumiseks sundida </w:t>
      </w:r>
      <w:r w:rsidR="00C2683C" w:rsidRPr="00E920B1">
        <w:rPr>
          <w:rFonts w:cs="Times New Roman"/>
          <w:szCs w:val="24"/>
        </w:rPr>
        <w:t xml:space="preserve">Kaitseliidu </w:t>
      </w:r>
      <w:r w:rsidR="00966B57" w:rsidRPr="00E920B1">
        <w:rPr>
          <w:rFonts w:cs="Times New Roman"/>
          <w:szCs w:val="24"/>
        </w:rPr>
        <w:t>julgeolekualal</w:t>
      </w:r>
      <w:r w:rsidR="00C2683C" w:rsidRPr="00E920B1">
        <w:rPr>
          <w:rFonts w:cs="Times New Roman"/>
          <w:szCs w:val="24"/>
        </w:rPr>
        <w:t xml:space="preserve"> või</w:t>
      </w:r>
      <w:r w:rsidR="00966B57" w:rsidRPr="00E920B1">
        <w:rPr>
          <w:rFonts w:cs="Times New Roman"/>
          <w:szCs w:val="24"/>
        </w:rPr>
        <w:t xml:space="preserve"> valvataval objektil mehitamata süsteeme peatuma.</w:t>
      </w:r>
    </w:p>
    <w:p w14:paraId="42112F98" w14:textId="77777777" w:rsidR="006470A0" w:rsidRPr="00E920B1" w:rsidRDefault="006470A0" w:rsidP="00E920B1">
      <w:pPr>
        <w:pStyle w:val="Vahedeta"/>
        <w:jc w:val="both"/>
        <w:rPr>
          <w:rFonts w:cs="Times New Roman"/>
          <w:szCs w:val="24"/>
        </w:rPr>
      </w:pPr>
    </w:p>
    <w:p w14:paraId="5152010F" w14:textId="086BB827" w:rsidR="006470A0" w:rsidRPr="00E920B1" w:rsidRDefault="006470A0" w:rsidP="00E920B1">
      <w:pPr>
        <w:pStyle w:val="Vahedeta"/>
        <w:jc w:val="both"/>
        <w:rPr>
          <w:rFonts w:cs="Times New Roman"/>
          <w:szCs w:val="24"/>
        </w:rPr>
      </w:pPr>
      <w:r w:rsidRPr="00E920B1">
        <w:rPr>
          <w:rFonts w:cs="Times New Roman"/>
          <w:szCs w:val="24"/>
        </w:rPr>
        <w:t xml:space="preserve">(2) Kaitseliidul on lubatud </w:t>
      </w:r>
      <w:r w:rsidR="00C2683C" w:rsidRPr="00E920B1">
        <w:rPr>
          <w:rFonts w:cs="Times New Roman"/>
          <w:szCs w:val="24"/>
        </w:rPr>
        <w:t xml:space="preserve">Kaitseliidu </w:t>
      </w:r>
      <w:r w:rsidR="00E3004D" w:rsidRPr="00E920B1">
        <w:rPr>
          <w:rFonts w:cs="Times New Roman"/>
          <w:szCs w:val="24"/>
        </w:rPr>
        <w:t xml:space="preserve">julgeolekuala kaitse eesmärgil </w:t>
      </w:r>
      <w:r w:rsidRPr="00E920B1">
        <w:rPr>
          <w:rFonts w:cs="Times New Roman"/>
          <w:szCs w:val="24"/>
        </w:rPr>
        <w:t xml:space="preserve">mehitamata </w:t>
      </w:r>
      <w:r w:rsidR="00966B57" w:rsidRPr="00E920B1">
        <w:rPr>
          <w:rFonts w:cs="Times New Roman"/>
          <w:szCs w:val="24"/>
        </w:rPr>
        <w:t xml:space="preserve">süsteemist tingitud </w:t>
      </w:r>
      <w:r w:rsidRPr="00E920B1">
        <w:rPr>
          <w:rFonts w:cs="Times New Roman"/>
          <w:szCs w:val="24"/>
        </w:rPr>
        <w:t>vahetu</w:t>
      </w:r>
      <w:r w:rsidR="00AF1C73" w:rsidRPr="00E920B1">
        <w:rPr>
          <w:rFonts w:cs="Times New Roman"/>
          <w:szCs w:val="24"/>
        </w:rPr>
        <w:t xml:space="preserve"> </w:t>
      </w:r>
      <w:r w:rsidR="00E35E7E" w:rsidRPr="00E920B1">
        <w:rPr>
          <w:rFonts w:cs="Times New Roman"/>
          <w:szCs w:val="24"/>
        </w:rPr>
        <w:t xml:space="preserve">ja </w:t>
      </w:r>
      <w:r w:rsidR="00AF1C73" w:rsidRPr="00E920B1">
        <w:rPr>
          <w:rFonts w:cs="Times New Roman"/>
          <w:szCs w:val="24"/>
        </w:rPr>
        <w:t>olulise</w:t>
      </w:r>
      <w:r w:rsidRPr="00E920B1">
        <w:rPr>
          <w:rFonts w:cs="Times New Roman"/>
          <w:szCs w:val="24"/>
        </w:rPr>
        <w:t xml:space="preserve"> ohu tõrjumisel </w:t>
      </w:r>
      <w:r w:rsidR="005451CA" w:rsidRPr="00E920B1">
        <w:rPr>
          <w:rFonts w:cs="Times New Roman"/>
          <w:szCs w:val="24"/>
        </w:rPr>
        <w:t xml:space="preserve">kasutada tulirelva ja </w:t>
      </w:r>
      <w:r w:rsidRPr="00E920B1">
        <w:rPr>
          <w:rFonts w:cs="Times New Roman"/>
          <w:szCs w:val="24"/>
        </w:rPr>
        <w:t>järgmisi erivahendeid:</w:t>
      </w:r>
    </w:p>
    <w:p w14:paraId="32489DB2" w14:textId="27847807" w:rsidR="00966B57" w:rsidRPr="00E920B1" w:rsidRDefault="00966B57" w:rsidP="00E920B1">
      <w:pPr>
        <w:pStyle w:val="Vahedeta"/>
        <w:jc w:val="both"/>
        <w:rPr>
          <w:rFonts w:cs="Times New Roman"/>
          <w:szCs w:val="24"/>
        </w:rPr>
      </w:pPr>
      <w:r w:rsidRPr="00E920B1">
        <w:rPr>
          <w:rFonts w:cs="Times New Roman"/>
          <w:szCs w:val="24"/>
        </w:rPr>
        <w:t>1) laser- või muud seadet, millega on võimalik tõkestada mehitamata süsteemi edasist liikumist;</w:t>
      </w:r>
    </w:p>
    <w:p w14:paraId="26D68C95" w14:textId="77777777" w:rsidR="00966B57" w:rsidRPr="00E920B1" w:rsidRDefault="00966B57" w:rsidP="00E920B1">
      <w:pPr>
        <w:pStyle w:val="Vahedeta"/>
        <w:jc w:val="both"/>
        <w:rPr>
          <w:rFonts w:cs="Times New Roman"/>
          <w:szCs w:val="24"/>
        </w:rPr>
      </w:pPr>
      <w:r w:rsidRPr="00E920B1">
        <w:rPr>
          <w:rFonts w:cs="Times New Roman"/>
          <w:szCs w:val="24"/>
        </w:rPr>
        <w:t>2) võrku;</w:t>
      </w:r>
    </w:p>
    <w:p w14:paraId="0FDBFE95" w14:textId="1FFD5F70" w:rsidR="00966B57" w:rsidRPr="00E920B1" w:rsidRDefault="00966B57" w:rsidP="00E920B1">
      <w:pPr>
        <w:pStyle w:val="Vahedeta"/>
        <w:jc w:val="both"/>
        <w:rPr>
          <w:rFonts w:cs="Times New Roman"/>
          <w:szCs w:val="24"/>
        </w:rPr>
      </w:pPr>
      <w:r w:rsidRPr="00E920B1">
        <w:rPr>
          <w:rFonts w:cs="Times New Roman"/>
          <w:szCs w:val="24"/>
        </w:rPr>
        <w:t>3) mehitamata süsteemi, mis on valmistatud või mida kasutatakse mehitamata süsteemi kokkupõrkeks, et tõkestada selle edasist liikumist;</w:t>
      </w:r>
    </w:p>
    <w:p w14:paraId="05C2546D" w14:textId="77777777" w:rsidR="00966B57" w:rsidRPr="00E920B1" w:rsidRDefault="00966B57" w:rsidP="00E920B1">
      <w:pPr>
        <w:pStyle w:val="Vahedeta"/>
        <w:jc w:val="both"/>
        <w:rPr>
          <w:rFonts w:cs="Times New Roman"/>
          <w:szCs w:val="24"/>
        </w:rPr>
      </w:pPr>
      <w:r w:rsidRPr="00E920B1">
        <w:rPr>
          <w:rFonts w:cs="Times New Roman"/>
          <w:szCs w:val="24"/>
        </w:rPr>
        <w:t>4) muud käesoleva lõike punktides 1‒3 sätestatud seadme või vahendiga sarnase toimega seadet või vahendit.</w:t>
      </w:r>
    </w:p>
    <w:p w14:paraId="58AAFC46" w14:textId="77777777" w:rsidR="00FC025C" w:rsidRPr="00E920B1" w:rsidRDefault="00FC025C" w:rsidP="00E920B1">
      <w:pPr>
        <w:pStyle w:val="Vahedeta"/>
        <w:jc w:val="both"/>
        <w:rPr>
          <w:rFonts w:cs="Times New Roman"/>
          <w:szCs w:val="24"/>
        </w:rPr>
      </w:pPr>
    </w:p>
    <w:p w14:paraId="0B2D9937" w14:textId="7B7FEF3E" w:rsidR="00966B57" w:rsidRPr="00E920B1" w:rsidRDefault="00966B57" w:rsidP="00E920B1">
      <w:pPr>
        <w:pStyle w:val="Vahedeta"/>
        <w:jc w:val="both"/>
        <w:rPr>
          <w:rFonts w:cs="Times New Roman"/>
          <w:szCs w:val="24"/>
        </w:rPr>
      </w:pPr>
      <w:r w:rsidRPr="00E920B1">
        <w:rPr>
          <w:rFonts w:cs="Times New Roman"/>
          <w:szCs w:val="24"/>
        </w:rPr>
        <w:t>(3) Kaitseliit võib mehitamata süsteemi peatamisel kasutada füüsilist jõudu, tulirelva ja lõikes</w:t>
      </w:r>
      <w:r w:rsidR="008C3F4E">
        <w:rPr>
          <w:rFonts w:cs="Times New Roman"/>
          <w:szCs w:val="24"/>
        </w:rPr>
        <w:t> </w:t>
      </w:r>
      <w:r w:rsidRPr="00E920B1">
        <w:rPr>
          <w:rFonts w:cs="Times New Roman"/>
          <w:szCs w:val="24"/>
        </w:rPr>
        <w:t>2 nimetatud erivahendit nii kaua, kui se</w:t>
      </w:r>
      <w:ins w:id="117" w:author="Moonika Kuusk - JUSTDIGI" w:date="2026-01-14T12:18:00Z" w16du:dateUtc="2026-01-14T10:18:00Z">
        <w:r w:rsidR="009573A1">
          <w:rPr>
            <w:rFonts w:cs="Times New Roman"/>
            <w:szCs w:val="24"/>
          </w:rPr>
          <w:t>e</w:t>
        </w:r>
      </w:ins>
      <w:del w:id="118" w:author="Moonika Kuusk - JUSTDIGI" w:date="2026-01-14T12:18:00Z" w16du:dateUtc="2026-01-14T10:18:00Z">
        <w:r w:rsidRPr="00E920B1" w:rsidDel="009573A1">
          <w:rPr>
            <w:rFonts w:cs="Times New Roman"/>
            <w:szCs w:val="24"/>
          </w:rPr>
          <w:delText>da</w:delText>
        </w:r>
      </w:del>
      <w:r w:rsidRPr="00E920B1">
        <w:rPr>
          <w:rFonts w:cs="Times New Roman"/>
          <w:szCs w:val="24"/>
        </w:rPr>
        <w:t xml:space="preserve"> on eesmärgi saavutamiseks vältimatu</w:t>
      </w:r>
      <w:del w:id="119" w:author="Moonika Kuusk - JUSTDIGI" w:date="2026-01-14T12:18:00Z" w16du:dateUtc="2026-01-14T10:18:00Z">
        <w:r w:rsidRPr="00E920B1">
          <w:rPr>
            <w:rFonts w:cs="Times New Roman"/>
            <w:szCs w:val="24"/>
          </w:rPr>
          <w:delText>lt vaja</w:delText>
        </w:r>
      </w:del>
      <w:r w:rsidR="00F6531A" w:rsidRPr="00E920B1">
        <w:rPr>
          <w:rFonts w:cs="Times New Roman"/>
          <w:szCs w:val="24"/>
        </w:rPr>
        <w:t>.</w:t>
      </w:r>
    </w:p>
    <w:p w14:paraId="278AEBCF" w14:textId="77777777" w:rsidR="00FC025C" w:rsidRPr="00E920B1" w:rsidRDefault="00FC025C" w:rsidP="00E920B1">
      <w:pPr>
        <w:pStyle w:val="Vahedeta"/>
        <w:jc w:val="both"/>
        <w:rPr>
          <w:rFonts w:cs="Times New Roman"/>
          <w:szCs w:val="24"/>
        </w:rPr>
      </w:pPr>
    </w:p>
    <w:p w14:paraId="04B422CB" w14:textId="5F2D4883" w:rsidR="008E6FC0" w:rsidRPr="00E920B1" w:rsidRDefault="008E6FC0" w:rsidP="00E920B1">
      <w:pPr>
        <w:pStyle w:val="Vahedeta"/>
        <w:jc w:val="both"/>
        <w:rPr>
          <w:rFonts w:cs="Times New Roman"/>
          <w:b/>
          <w:bCs/>
          <w:szCs w:val="24"/>
        </w:rPr>
      </w:pPr>
      <w:r w:rsidRPr="00E920B1">
        <w:rPr>
          <w:rFonts w:cs="Times New Roman"/>
          <w:b/>
          <w:bCs/>
          <w:szCs w:val="24"/>
        </w:rPr>
        <w:t>§ 84</w:t>
      </w:r>
      <w:r w:rsidR="00F6531A" w:rsidRPr="00E920B1">
        <w:rPr>
          <w:rFonts w:cs="Times New Roman"/>
          <w:b/>
          <w:bCs/>
          <w:szCs w:val="24"/>
          <w:vertAlign w:val="superscript"/>
        </w:rPr>
        <w:t>6</w:t>
      </w:r>
      <w:r w:rsidRPr="00E920B1">
        <w:rPr>
          <w:rFonts w:cs="Times New Roman"/>
          <w:b/>
          <w:bCs/>
          <w:szCs w:val="24"/>
        </w:rPr>
        <w:t xml:space="preserve">. </w:t>
      </w:r>
      <w:r w:rsidRPr="00E920B1" w:rsidDel="00FD1032">
        <w:rPr>
          <w:rFonts w:cs="Times New Roman"/>
          <w:b/>
          <w:bCs/>
          <w:szCs w:val="24"/>
        </w:rPr>
        <w:t xml:space="preserve">Isikuandmete töötlemine </w:t>
      </w:r>
      <w:r w:rsidR="00D001A9" w:rsidRPr="00E920B1">
        <w:rPr>
          <w:rFonts w:cs="Times New Roman"/>
          <w:b/>
          <w:bCs/>
          <w:szCs w:val="24"/>
        </w:rPr>
        <w:t>pilti ja heli edastava või salvestava jälgimisseadmestiku ning liikuvkaamera kasutamisega</w:t>
      </w:r>
    </w:p>
    <w:p w14:paraId="04F4BE8A" w14:textId="77777777" w:rsidR="00D001A9" w:rsidRPr="00E920B1" w:rsidRDefault="00D001A9" w:rsidP="00E920B1">
      <w:pPr>
        <w:pStyle w:val="Vahedeta"/>
        <w:jc w:val="both"/>
        <w:rPr>
          <w:rFonts w:cs="Times New Roman"/>
          <w:b/>
          <w:bCs/>
          <w:szCs w:val="24"/>
        </w:rPr>
      </w:pPr>
    </w:p>
    <w:p w14:paraId="0DA769A4" w14:textId="6F351105" w:rsidR="008E6FC0" w:rsidRPr="00E920B1" w:rsidRDefault="00D001A9" w:rsidP="00E920B1">
      <w:pPr>
        <w:pStyle w:val="Vahedeta"/>
        <w:jc w:val="both"/>
        <w:rPr>
          <w:rFonts w:cs="Times New Roman"/>
          <w:szCs w:val="24"/>
        </w:rPr>
      </w:pPr>
      <w:r w:rsidRPr="00E920B1">
        <w:rPr>
          <w:rFonts w:cs="Times New Roman"/>
          <w:szCs w:val="24"/>
        </w:rPr>
        <w:t>(1)</w:t>
      </w:r>
      <w:r w:rsidR="003D7AEF" w:rsidRPr="00E920B1">
        <w:rPr>
          <w:rFonts w:cs="Times New Roman"/>
          <w:szCs w:val="24"/>
        </w:rPr>
        <w:t> </w:t>
      </w:r>
      <w:r w:rsidR="008E6FC0" w:rsidRPr="00E920B1">
        <w:rPr>
          <w:rFonts w:cs="Times New Roman"/>
          <w:szCs w:val="24"/>
        </w:rPr>
        <w:t xml:space="preserve">Kaitseliit võib </w:t>
      </w:r>
      <w:r w:rsidR="00C2683C" w:rsidRPr="00E920B1">
        <w:rPr>
          <w:rFonts w:cs="Times New Roman"/>
          <w:szCs w:val="24"/>
        </w:rPr>
        <w:t xml:space="preserve">Kaitseliidu </w:t>
      </w:r>
      <w:r w:rsidR="008E6FC0" w:rsidRPr="00E920B1">
        <w:rPr>
          <w:rFonts w:cs="Times New Roman"/>
          <w:szCs w:val="24"/>
        </w:rPr>
        <w:t xml:space="preserve">julgeolekualal ja </w:t>
      </w:r>
      <w:r w:rsidR="00717023" w:rsidRPr="00E920B1">
        <w:rPr>
          <w:rFonts w:cs="Times New Roman"/>
          <w:szCs w:val="24"/>
        </w:rPr>
        <w:t xml:space="preserve">selle </w:t>
      </w:r>
      <w:bookmarkStart w:id="120" w:name="_Hlk215824466"/>
      <w:r w:rsidR="00717023" w:rsidRPr="00E920B1">
        <w:rPr>
          <w:rFonts w:cs="Times New Roman"/>
          <w:szCs w:val="24"/>
        </w:rPr>
        <w:t>välispiirilt nähtavas</w:t>
      </w:r>
      <w:bookmarkEnd w:id="120"/>
      <w:r w:rsidR="008E6FC0" w:rsidRPr="00E920B1">
        <w:rPr>
          <w:rFonts w:cs="Times New Roman"/>
          <w:szCs w:val="24"/>
        </w:rPr>
        <w:t xml:space="preserve"> vahetus läheduses toimuva jälgimiseks kasutada pilti edastavat või salvestavat jälgimisseadmestikku</w:t>
      </w:r>
      <w:r w:rsidRPr="00E920B1">
        <w:rPr>
          <w:rFonts w:cs="Times New Roman"/>
          <w:szCs w:val="24"/>
        </w:rPr>
        <w:t xml:space="preserve"> </w:t>
      </w:r>
      <w:r w:rsidR="00AD18ED" w:rsidRPr="00E920B1">
        <w:rPr>
          <w:rFonts w:cs="Times New Roman"/>
          <w:szCs w:val="24"/>
        </w:rPr>
        <w:t xml:space="preserve">või </w:t>
      </w:r>
      <w:r w:rsidR="00842CBF" w:rsidRPr="00E920B1">
        <w:rPr>
          <w:rFonts w:cs="Times New Roman"/>
          <w:szCs w:val="24"/>
        </w:rPr>
        <w:t xml:space="preserve">pilti ja heli salvestavat </w:t>
      </w:r>
      <w:r w:rsidR="00AD18ED" w:rsidRPr="00E920B1">
        <w:rPr>
          <w:rFonts w:cs="Times New Roman"/>
          <w:szCs w:val="24"/>
        </w:rPr>
        <w:t xml:space="preserve">liikuvkaamerat teabe </w:t>
      </w:r>
      <w:r w:rsidR="00112A1A" w:rsidRPr="00E920B1">
        <w:rPr>
          <w:rFonts w:cs="Times New Roman"/>
          <w:szCs w:val="24"/>
        </w:rPr>
        <w:t>salvestamiseks</w:t>
      </w:r>
      <w:r w:rsidR="00D941D7" w:rsidRPr="00E920B1">
        <w:rPr>
          <w:rFonts w:cs="Times New Roman"/>
          <w:szCs w:val="24"/>
        </w:rPr>
        <w:t xml:space="preserve"> </w:t>
      </w:r>
      <w:r w:rsidRPr="00E920B1">
        <w:rPr>
          <w:rFonts w:cs="Times New Roman"/>
          <w:szCs w:val="24"/>
        </w:rPr>
        <w:t xml:space="preserve">(edaspidi </w:t>
      </w:r>
      <w:r w:rsidRPr="00E920B1">
        <w:rPr>
          <w:rFonts w:cs="Times New Roman"/>
          <w:i/>
          <w:iCs/>
          <w:szCs w:val="24"/>
        </w:rPr>
        <w:t>salvestis</w:t>
      </w:r>
      <w:r w:rsidRPr="00E920B1">
        <w:rPr>
          <w:rFonts w:cs="Times New Roman"/>
          <w:szCs w:val="24"/>
        </w:rPr>
        <w:t>)</w:t>
      </w:r>
      <w:r w:rsidR="008E6FC0" w:rsidRPr="00E920B1">
        <w:rPr>
          <w:rFonts w:cs="Times New Roman"/>
          <w:szCs w:val="24"/>
        </w:rPr>
        <w:t xml:space="preserve">, kui see on vajalik </w:t>
      </w:r>
      <w:r w:rsidR="00C2683C" w:rsidRPr="00E920B1">
        <w:rPr>
          <w:rFonts w:cs="Times New Roman"/>
          <w:szCs w:val="24"/>
        </w:rPr>
        <w:t xml:space="preserve">Kaitseliidu </w:t>
      </w:r>
      <w:r w:rsidR="008E6FC0" w:rsidRPr="00E920B1">
        <w:rPr>
          <w:rFonts w:cs="Times New Roman"/>
          <w:szCs w:val="24"/>
        </w:rPr>
        <w:t>julgeolekuala või sellel viibivate isikute, vara ning salastatud teavet ähvardava ohu ennetamiseks, väljaselgitamiseks või tõrjumiseks või nende vastu suunatud ründe lõpetamiseks.</w:t>
      </w:r>
    </w:p>
    <w:p w14:paraId="0A544499" w14:textId="77777777" w:rsidR="00EA134C" w:rsidRPr="00E920B1" w:rsidRDefault="00EA134C" w:rsidP="00E920B1">
      <w:pPr>
        <w:pStyle w:val="Vahedeta"/>
        <w:jc w:val="both"/>
        <w:rPr>
          <w:rFonts w:cs="Times New Roman"/>
          <w:szCs w:val="24"/>
        </w:rPr>
      </w:pPr>
    </w:p>
    <w:p w14:paraId="237B8B1D" w14:textId="17998D3F" w:rsidR="00D965FA" w:rsidRPr="00E920B1" w:rsidRDefault="008E6FC0" w:rsidP="00E920B1">
      <w:pPr>
        <w:pStyle w:val="Vahedeta"/>
        <w:jc w:val="both"/>
        <w:rPr>
          <w:rFonts w:cs="Times New Roman"/>
          <w:szCs w:val="24"/>
        </w:rPr>
      </w:pPr>
      <w:r w:rsidRPr="00E920B1">
        <w:rPr>
          <w:rFonts w:cs="Times New Roman"/>
          <w:szCs w:val="24"/>
        </w:rPr>
        <w:t>(</w:t>
      </w:r>
      <w:r w:rsidR="00D001A9" w:rsidRPr="00E920B1">
        <w:rPr>
          <w:rFonts w:cs="Times New Roman"/>
          <w:szCs w:val="24"/>
        </w:rPr>
        <w:t>2</w:t>
      </w:r>
      <w:r w:rsidRPr="00E920B1">
        <w:rPr>
          <w:rFonts w:cs="Times New Roman"/>
          <w:szCs w:val="24"/>
        </w:rPr>
        <w:t>)</w:t>
      </w:r>
      <w:r w:rsidR="003D7AEF" w:rsidRPr="00E920B1">
        <w:rPr>
          <w:rFonts w:cs="Times New Roman"/>
          <w:szCs w:val="24"/>
        </w:rPr>
        <w:t> </w:t>
      </w:r>
      <w:r w:rsidRPr="00E920B1">
        <w:rPr>
          <w:rFonts w:cs="Times New Roman"/>
          <w:szCs w:val="24"/>
        </w:rPr>
        <w:t xml:space="preserve">Käesoleva </w:t>
      </w:r>
      <w:r w:rsidR="00FD1032" w:rsidRPr="00E920B1">
        <w:rPr>
          <w:rFonts w:cs="Times New Roman"/>
          <w:szCs w:val="24"/>
        </w:rPr>
        <w:t>paragrahvi lõikes 1</w:t>
      </w:r>
      <w:r w:rsidRPr="00E920B1">
        <w:rPr>
          <w:rFonts w:cs="Times New Roman"/>
          <w:szCs w:val="24"/>
        </w:rPr>
        <w:t xml:space="preserve"> nimetatud </w:t>
      </w:r>
      <w:r w:rsidR="00FD1032" w:rsidRPr="00E920B1">
        <w:rPr>
          <w:rFonts w:cs="Times New Roman"/>
          <w:szCs w:val="24"/>
        </w:rPr>
        <w:t>salvestis</w:t>
      </w:r>
      <w:r w:rsidR="00D965FA" w:rsidRPr="00E920B1">
        <w:rPr>
          <w:rFonts w:cs="Times New Roman"/>
          <w:szCs w:val="24"/>
        </w:rPr>
        <w:t xml:space="preserve"> on vahend, mille abil</w:t>
      </w:r>
      <w:r w:rsidRPr="00E920B1">
        <w:rPr>
          <w:rFonts w:cs="Times New Roman"/>
          <w:szCs w:val="24"/>
        </w:rPr>
        <w:t xml:space="preserve"> tuvasta</w:t>
      </w:r>
      <w:r w:rsidR="00D965FA" w:rsidRPr="00E920B1">
        <w:rPr>
          <w:rFonts w:cs="Times New Roman"/>
          <w:szCs w:val="24"/>
        </w:rPr>
        <w:t>takse</w:t>
      </w:r>
      <w:r w:rsidRPr="00E920B1">
        <w:rPr>
          <w:rFonts w:cs="Times New Roman"/>
          <w:szCs w:val="24"/>
        </w:rPr>
        <w:t xml:space="preserve"> Kaitseliidu julgeolekualal</w:t>
      </w:r>
      <w:r w:rsidR="00F939B2" w:rsidRPr="00E920B1">
        <w:rPr>
          <w:rFonts w:cs="Times New Roman"/>
          <w:szCs w:val="24"/>
        </w:rPr>
        <w:t xml:space="preserve"> </w:t>
      </w:r>
      <w:r w:rsidR="00192EB5" w:rsidRPr="00E920B1">
        <w:rPr>
          <w:rFonts w:cs="Times New Roman"/>
          <w:szCs w:val="24"/>
        </w:rPr>
        <w:t xml:space="preserve">ja selle </w:t>
      </w:r>
      <w:r w:rsidR="006B5CA6" w:rsidRPr="00E920B1">
        <w:rPr>
          <w:rFonts w:cs="Times New Roman"/>
          <w:szCs w:val="24"/>
        </w:rPr>
        <w:t xml:space="preserve">välispiirilt nähtavas </w:t>
      </w:r>
      <w:r w:rsidR="00192EB5" w:rsidRPr="00E920B1">
        <w:rPr>
          <w:rFonts w:cs="Times New Roman"/>
          <w:szCs w:val="24"/>
        </w:rPr>
        <w:t xml:space="preserve">vahetus läheduses </w:t>
      </w:r>
      <w:r w:rsidRPr="00E920B1">
        <w:rPr>
          <w:rFonts w:cs="Times New Roman"/>
          <w:szCs w:val="24"/>
        </w:rPr>
        <w:t xml:space="preserve">isiku, objekti, mehitamata süsteemi, sõiduki, maastikusõiduki, lennuvahendi või veesõiduki tegevust või asetust, mis võib põhjustada ohtu julgeolekualale ja millega töödeldakse </w:t>
      </w:r>
      <w:r w:rsidR="00D965FA" w:rsidRPr="00E920B1">
        <w:rPr>
          <w:rFonts w:cs="Times New Roman"/>
          <w:szCs w:val="24"/>
        </w:rPr>
        <w:t>foto-, video- või helisalvestist, mis võib sisaldada isikuandmeid.</w:t>
      </w:r>
    </w:p>
    <w:p w14:paraId="27A1F90E" w14:textId="77777777" w:rsidR="007527E2" w:rsidRPr="00E920B1" w:rsidRDefault="007527E2" w:rsidP="00E920B1">
      <w:pPr>
        <w:pStyle w:val="Vahedeta"/>
        <w:jc w:val="both"/>
        <w:rPr>
          <w:rFonts w:cs="Times New Roman"/>
          <w:szCs w:val="24"/>
        </w:rPr>
      </w:pPr>
    </w:p>
    <w:p w14:paraId="796D0EAF" w14:textId="022C905F" w:rsidR="008E6FC0" w:rsidRPr="00E920B1" w:rsidRDefault="008E6FC0" w:rsidP="00E920B1">
      <w:pPr>
        <w:pStyle w:val="Vahedeta"/>
        <w:jc w:val="both"/>
        <w:rPr>
          <w:rFonts w:cs="Times New Roman"/>
          <w:szCs w:val="24"/>
        </w:rPr>
      </w:pPr>
      <w:r w:rsidRPr="00E920B1">
        <w:rPr>
          <w:rFonts w:cs="Times New Roman"/>
          <w:szCs w:val="24"/>
        </w:rPr>
        <w:t>(</w:t>
      </w:r>
      <w:r w:rsidR="00D001A9" w:rsidRPr="00E920B1">
        <w:rPr>
          <w:rFonts w:cs="Times New Roman"/>
          <w:szCs w:val="24"/>
        </w:rPr>
        <w:t>3</w:t>
      </w:r>
      <w:r w:rsidRPr="00E920B1">
        <w:rPr>
          <w:rFonts w:cs="Times New Roman"/>
          <w:szCs w:val="24"/>
        </w:rPr>
        <w:t>)</w:t>
      </w:r>
      <w:r w:rsidR="003D7AEF" w:rsidRPr="00E920B1">
        <w:rPr>
          <w:rFonts w:cs="Times New Roman"/>
          <w:szCs w:val="24"/>
        </w:rPr>
        <w:t> </w:t>
      </w:r>
      <w:r w:rsidRPr="00E920B1">
        <w:rPr>
          <w:rFonts w:cs="Times New Roman"/>
          <w:szCs w:val="24"/>
        </w:rPr>
        <w:t xml:space="preserve">Salvestist säilitatakse kuni 90 päeva alates salvestise tegemisest, </w:t>
      </w:r>
      <w:r w:rsidR="00F61156" w:rsidRPr="00E920B1">
        <w:rPr>
          <w:rFonts w:cs="Times New Roman"/>
          <w:szCs w:val="24"/>
        </w:rPr>
        <w:t>välja arvatud juhul, kui</w:t>
      </w:r>
      <w:r w:rsidRPr="00E920B1">
        <w:rPr>
          <w:rFonts w:cs="Times New Roman"/>
          <w:szCs w:val="24"/>
        </w:rPr>
        <w:t xml:space="preserve"> seaduses </w:t>
      </w:r>
      <w:r w:rsidR="00F61156" w:rsidRPr="00E920B1">
        <w:rPr>
          <w:rFonts w:cs="Times New Roman"/>
          <w:szCs w:val="24"/>
        </w:rPr>
        <w:t>on</w:t>
      </w:r>
      <w:r w:rsidRPr="00E920B1">
        <w:rPr>
          <w:rFonts w:cs="Times New Roman"/>
          <w:szCs w:val="24"/>
        </w:rPr>
        <w:t xml:space="preserve"> sätestatud teisiti.</w:t>
      </w:r>
    </w:p>
    <w:p w14:paraId="3C8FE431" w14:textId="77777777" w:rsidR="00D001A9" w:rsidRPr="00E920B1" w:rsidRDefault="00D001A9" w:rsidP="00E920B1">
      <w:pPr>
        <w:pStyle w:val="Vahedeta"/>
        <w:jc w:val="both"/>
        <w:rPr>
          <w:rFonts w:cs="Times New Roman"/>
          <w:szCs w:val="24"/>
        </w:rPr>
      </w:pPr>
    </w:p>
    <w:p w14:paraId="67D93613" w14:textId="02AB3E31" w:rsidR="008E6FC0" w:rsidRPr="00E920B1" w:rsidRDefault="008E6FC0" w:rsidP="00E920B1">
      <w:pPr>
        <w:pStyle w:val="Vahedeta"/>
        <w:jc w:val="both"/>
        <w:rPr>
          <w:rFonts w:cs="Times New Roman"/>
          <w:szCs w:val="24"/>
        </w:rPr>
      </w:pPr>
      <w:r w:rsidRPr="00E920B1">
        <w:rPr>
          <w:rFonts w:cs="Times New Roman"/>
          <w:szCs w:val="24"/>
        </w:rPr>
        <w:t>(</w:t>
      </w:r>
      <w:r w:rsidR="00D001A9" w:rsidRPr="00E920B1">
        <w:rPr>
          <w:rFonts w:cs="Times New Roman"/>
          <w:szCs w:val="24"/>
        </w:rPr>
        <w:t>4</w:t>
      </w:r>
      <w:r w:rsidRPr="00E920B1">
        <w:rPr>
          <w:rFonts w:cs="Times New Roman"/>
          <w:szCs w:val="24"/>
        </w:rPr>
        <w:t>)</w:t>
      </w:r>
      <w:r w:rsidR="003D7AEF" w:rsidRPr="00E920B1">
        <w:rPr>
          <w:rFonts w:cs="Times New Roman"/>
          <w:szCs w:val="24"/>
        </w:rPr>
        <w:t> </w:t>
      </w:r>
      <w:r w:rsidRPr="00E920B1">
        <w:rPr>
          <w:rFonts w:cs="Times New Roman"/>
          <w:szCs w:val="24"/>
        </w:rPr>
        <w:t xml:space="preserve">Kaitseliit teavitab jälgimisseadmestiku kasutamisest </w:t>
      </w:r>
      <w:r w:rsidR="00C2683C" w:rsidRPr="00E920B1">
        <w:rPr>
          <w:rFonts w:cs="Times New Roman"/>
          <w:szCs w:val="24"/>
        </w:rPr>
        <w:t xml:space="preserve">Kaitseliidu </w:t>
      </w:r>
      <w:r w:rsidRPr="00E920B1">
        <w:rPr>
          <w:rFonts w:cs="Times New Roman"/>
          <w:szCs w:val="24"/>
        </w:rPr>
        <w:t>julgeolekuala välispiirile paigaldatud tea</w:t>
      </w:r>
      <w:r w:rsidR="00D941D7" w:rsidRPr="00E920B1">
        <w:rPr>
          <w:rFonts w:cs="Times New Roman"/>
          <w:szCs w:val="24"/>
        </w:rPr>
        <w:t>b</w:t>
      </w:r>
      <w:r w:rsidRPr="00E920B1">
        <w:rPr>
          <w:rFonts w:cs="Times New Roman"/>
          <w:szCs w:val="24"/>
        </w:rPr>
        <w:t>etahvlil, kui teavitamine ei sea ohtu julgeolekuala kaitse eesmärki või Kaitseliidu ülesande täitmist.</w:t>
      </w:r>
    </w:p>
    <w:p w14:paraId="4685F08B" w14:textId="77777777" w:rsidR="00D001A9" w:rsidRPr="00E920B1" w:rsidRDefault="00D001A9" w:rsidP="00E920B1">
      <w:pPr>
        <w:pStyle w:val="Vahedeta"/>
        <w:jc w:val="both"/>
        <w:rPr>
          <w:rFonts w:cs="Times New Roman"/>
          <w:szCs w:val="24"/>
        </w:rPr>
      </w:pPr>
    </w:p>
    <w:p w14:paraId="12FC6354" w14:textId="7E7DA1AF" w:rsidR="008E6FC0" w:rsidRPr="00E920B1" w:rsidRDefault="008E6FC0" w:rsidP="00E920B1">
      <w:pPr>
        <w:pStyle w:val="Vahedeta"/>
        <w:jc w:val="both"/>
        <w:rPr>
          <w:rFonts w:cs="Times New Roman"/>
          <w:szCs w:val="24"/>
        </w:rPr>
      </w:pPr>
      <w:r w:rsidRPr="00E920B1">
        <w:rPr>
          <w:rFonts w:cs="Times New Roman"/>
          <w:szCs w:val="24"/>
        </w:rPr>
        <w:t>(</w:t>
      </w:r>
      <w:r w:rsidR="00D001A9" w:rsidRPr="00E920B1">
        <w:rPr>
          <w:rFonts w:cs="Times New Roman"/>
          <w:szCs w:val="24"/>
        </w:rPr>
        <w:t>5</w:t>
      </w:r>
      <w:r w:rsidRPr="00E920B1">
        <w:rPr>
          <w:rFonts w:cs="Times New Roman"/>
          <w:szCs w:val="24"/>
        </w:rPr>
        <w:t>)</w:t>
      </w:r>
      <w:r w:rsidR="003D7AEF" w:rsidRPr="00E920B1">
        <w:rPr>
          <w:rFonts w:cs="Times New Roman"/>
          <w:szCs w:val="24"/>
        </w:rPr>
        <w:t> </w:t>
      </w:r>
      <w:r w:rsidRPr="00E920B1">
        <w:rPr>
          <w:rFonts w:cs="Times New Roman"/>
          <w:szCs w:val="24"/>
        </w:rPr>
        <w:t>Kaitseliit võib julgeolekuala kaitse eesmärgil isikuandmete töötlemisel piirata andmesubjekti õigusi, sealhulgas õigust:</w:t>
      </w:r>
    </w:p>
    <w:p w14:paraId="777B3A9F" w14:textId="34B0BD24" w:rsidR="008E6FC0" w:rsidRPr="00E920B1" w:rsidRDefault="008E6FC0" w:rsidP="00E920B1">
      <w:pPr>
        <w:pStyle w:val="Vahedeta"/>
        <w:jc w:val="both"/>
        <w:rPr>
          <w:rFonts w:cs="Times New Roman"/>
          <w:szCs w:val="24"/>
        </w:rPr>
      </w:pPr>
      <w:r w:rsidRPr="00E920B1">
        <w:rPr>
          <w:rFonts w:cs="Times New Roman"/>
          <w:szCs w:val="24"/>
        </w:rPr>
        <w:t>1)</w:t>
      </w:r>
      <w:r w:rsidR="003D7AEF" w:rsidRPr="00E920B1">
        <w:rPr>
          <w:rFonts w:cs="Times New Roman"/>
          <w:szCs w:val="24"/>
        </w:rPr>
        <w:t> </w:t>
      </w:r>
      <w:r w:rsidRPr="00E920B1">
        <w:rPr>
          <w:rFonts w:cs="Times New Roman"/>
          <w:szCs w:val="24"/>
        </w:rPr>
        <w:t>saada teada tema isikuandmete töötlemise tehnilistest ja korralduslikest kaitsemeetmetest;</w:t>
      </w:r>
    </w:p>
    <w:p w14:paraId="4D84CCF0" w14:textId="7B54E91D" w:rsidR="008E6FC0" w:rsidRPr="00E920B1" w:rsidRDefault="008E6FC0" w:rsidP="00E920B1">
      <w:pPr>
        <w:pStyle w:val="Vahedeta"/>
        <w:jc w:val="both"/>
        <w:rPr>
          <w:rFonts w:cs="Times New Roman"/>
          <w:szCs w:val="24"/>
        </w:rPr>
      </w:pPr>
      <w:r w:rsidRPr="00E920B1">
        <w:rPr>
          <w:rFonts w:cs="Times New Roman"/>
          <w:szCs w:val="24"/>
        </w:rPr>
        <w:t>2)</w:t>
      </w:r>
      <w:r w:rsidR="003D7AEF" w:rsidRPr="00E920B1">
        <w:rPr>
          <w:rFonts w:cs="Times New Roman"/>
          <w:szCs w:val="24"/>
        </w:rPr>
        <w:t> </w:t>
      </w:r>
      <w:r w:rsidRPr="00E920B1">
        <w:rPr>
          <w:rFonts w:cs="Times New Roman"/>
          <w:szCs w:val="24"/>
        </w:rPr>
        <w:t>tutvuda kogutud ja töödeldavate isikuandmetega;</w:t>
      </w:r>
    </w:p>
    <w:p w14:paraId="7AB6F1AB" w14:textId="037FF1FA" w:rsidR="008E6FC0" w:rsidRPr="00E920B1" w:rsidRDefault="008E6FC0" w:rsidP="00E920B1">
      <w:pPr>
        <w:pStyle w:val="Vahedeta"/>
        <w:jc w:val="both"/>
        <w:rPr>
          <w:rFonts w:cs="Times New Roman"/>
          <w:szCs w:val="24"/>
        </w:rPr>
      </w:pPr>
      <w:r w:rsidRPr="00E920B1">
        <w:rPr>
          <w:rFonts w:cs="Times New Roman"/>
          <w:szCs w:val="24"/>
        </w:rPr>
        <w:t>3)</w:t>
      </w:r>
      <w:r w:rsidR="003D7AEF" w:rsidRPr="00E920B1">
        <w:rPr>
          <w:rFonts w:cs="Times New Roman"/>
          <w:szCs w:val="24"/>
        </w:rPr>
        <w:t> </w:t>
      </w:r>
      <w:r w:rsidRPr="00E920B1">
        <w:rPr>
          <w:rFonts w:cs="Times New Roman"/>
          <w:szCs w:val="24"/>
        </w:rPr>
        <w:t>nõuda tema isikuandmete töötlemise piiramist;</w:t>
      </w:r>
    </w:p>
    <w:p w14:paraId="57622F32" w14:textId="5E72C1C9" w:rsidR="008E6FC0" w:rsidRPr="00E920B1" w:rsidRDefault="008E6FC0" w:rsidP="00E920B1">
      <w:pPr>
        <w:pStyle w:val="Vahedeta"/>
        <w:jc w:val="both"/>
        <w:rPr>
          <w:rFonts w:cs="Times New Roman"/>
          <w:szCs w:val="24"/>
        </w:rPr>
      </w:pPr>
      <w:r w:rsidRPr="00E920B1">
        <w:rPr>
          <w:rFonts w:cs="Times New Roman"/>
          <w:szCs w:val="24"/>
        </w:rPr>
        <w:t>4)</w:t>
      </w:r>
      <w:r w:rsidR="003D7AEF" w:rsidRPr="00E920B1">
        <w:rPr>
          <w:rFonts w:cs="Times New Roman"/>
          <w:szCs w:val="24"/>
        </w:rPr>
        <w:t> </w:t>
      </w:r>
      <w:r w:rsidRPr="00E920B1">
        <w:rPr>
          <w:rFonts w:cs="Times New Roman"/>
          <w:szCs w:val="24"/>
        </w:rPr>
        <w:t>nõuda tema isikuandmete ülekandmist;</w:t>
      </w:r>
    </w:p>
    <w:p w14:paraId="6CB97797" w14:textId="73811E2C" w:rsidR="008E6FC0" w:rsidRPr="00E920B1" w:rsidRDefault="008E6FC0" w:rsidP="00E920B1">
      <w:pPr>
        <w:pStyle w:val="Vahedeta"/>
        <w:jc w:val="both"/>
        <w:rPr>
          <w:rFonts w:cs="Times New Roman"/>
          <w:szCs w:val="24"/>
        </w:rPr>
      </w:pPr>
      <w:r w:rsidRPr="00E920B1">
        <w:rPr>
          <w:rFonts w:cs="Times New Roman"/>
          <w:szCs w:val="24"/>
        </w:rPr>
        <w:t>5)</w:t>
      </w:r>
      <w:r w:rsidR="003D7AEF" w:rsidRPr="00E920B1">
        <w:rPr>
          <w:rFonts w:cs="Times New Roman"/>
          <w:szCs w:val="24"/>
        </w:rPr>
        <w:t> </w:t>
      </w:r>
      <w:r w:rsidRPr="00E920B1">
        <w:rPr>
          <w:rFonts w:cs="Times New Roman"/>
          <w:szCs w:val="24"/>
        </w:rPr>
        <w:t>esitada vastuväiteid tema isikuandmete töötlemise kohta;</w:t>
      </w:r>
    </w:p>
    <w:p w14:paraId="54973A00" w14:textId="3B6F7C3D" w:rsidR="008E6FC0" w:rsidRPr="00E920B1" w:rsidRDefault="008E6FC0" w:rsidP="00E920B1">
      <w:pPr>
        <w:pStyle w:val="Vahedeta"/>
        <w:jc w:val="both"/>
        <w:rPr>
          <w:rFonts w:cs="Times New Roman"/>
          <w:szCs w:val="24"/>
        </w:rPr>
      </w:pPr>
      <w:r w:rsidRPr="00E920B1">
        <w:rPr>
          <w:rFonts w:cs="Times New Roman"/>
          <w:szCs w:val="24"/>
        </w:rPr>
        <w:t>6)</w:t>
      </w:r>
      <w:r w:rsidR="003D7AEF" w:rsidRPr="00E920B1">
        <w:rPr>
          <w:rFonts w:cs="Times New Roman"/>
          <w:szCs w:val="24"/>
        </w:rPr>
        <w:t> </w:t>
      </w:r>
      <w:r w:rsidRPr="00E920B1">
        <w:rPr>
          <w:rFonts w:cs="Times New Roman"/>
          <w:szCs w:val="24"/>
        </w:rPr>
        <w:t>saada teada isikuandmetega seotud rikkumisest.</w:t>
      </w:r>
      <w:r w:rsidR="00B160D9" w:rsidRPr="00E920B1">
        <w:rPr>
          <w:rFonts w:cs="Times New Roman"/>
          <w:szCs w:val="24"/>
        </w:rPr>
        <w:t>“</w:t>
      </w:r>
      <w:r w:rsidR="00B2454F" w:rsidRPr="00E920B1">
        <w:rPr>
          <w:rFonts w:cs="Times New Roman"/>
          <w:szCs w:val="24"/>
        </w:rPr>
        <w:t>;</w:t>
      </w:r>
    </w:p>
    <w:bookmarkEnd w:id="86"/>
    <w:p w14:paraId="2AB5C6E8" w14:textId="77777777" w:rsidR="008E6FC0" w:rsidRPr="00E920B1" w:rsidRDefault="008E6FC0" w:rsidP="00E920B1">
      <w:pPr>
        <w:pStyle w:val="Vahedeta"/>
        <w:jc w:val="both"/>
        <w:rPr>
          <w:rFonts w:cs="Times New Roman"/>
          <w:szCs w:val="24"/>
        </w:rPr>
      </w:pPr>
    </w:p>
    <w:p w14:paraId="0C46EDBD" w14:textId="7C1BFC8B" w:rsidR="006C7D7D" w:rsidRPr="00E920B1" w:rsidRDefault="0057750C" w:rsidP="00E920B1">
      <w:pPr>
        <w:pStyle w:val="Vahedeta"/>
        <w:jc w:val="both"/>
        <w:rPr>
          <w:rFonts w:cs="Times New Roman"/>
          <w:szCs w:val="24"/>
        </w:rPr>
      </w:pPr>
      <w:bookmarkStart w:id="121" w:name="_Hlk216740309"/>
      <w:r w:rsidRPr="00E920B1">
        <w:rPr>
          <w:rFonts w:cs="Times New Roman"/>
          <w:b/>
          <w:bCs/>
          <w:szCs w:val="24"/>
        </w:rPr>
        <w:t>10</w:t>
      </w:r>
      <w:r w:rsidR="006C7D7D" w:rsidRPr="00E920B1">
        <w:rPr>
          <w:rFonts w:cs="Times New Roman"/>
          <w:b/>
          <w:bCs/>
          <w:szCs w:val="24"/>
        </w:rPr>
        <w:t>)</w:t>
      </w:r>
      <w:r w:rsidR="003D7AEF" w:rsidRPr="00E920B1">
        <w:rPr>
          <w:rFonts w:cs="Times New Roman"/>
          <w:szCs w:val="24"/>
        </w:rPr>
        <w:t> </w:t>
      </w:r>
      <w:r w:rsidR="006C7D7D" w:rsidRPr="00E920B1">
        <w:rPr>
          <w:rFonts w:cs="Times New Roman"/>
          <w:szCs w:val="24"/>
        </w:rPr>
        <w:t>paragrahvi 85 täiendatakse lõikega 2</w:t>
      </w:r>
      <w:r w:rsidR="006C7D7D" w:rsidRPr="00E920B1">
        <w:rPr>
          <w:rFonts w:cs="Times New Roman"/>
          <w:szCs w:val="24"/>
          <w:vertAlign w:val="superscript"/>
        </w:rPr>
        <w:t>2</w:t>
      </w:r>
      <w:r w:rsidR="006C7D7D" w:rsidRPr="00E920B1">
        <w:rPr>
          <w:rFonts w:cs="Times New Roman"/>
          <w:szCs w:val="24"/>
        </w:rPr>
        <w:t xml:space="preserve"> järgmises sõnastuses:</w:t>
      </w:r>
    </w:p>
    <w:p w14:paraId="181B1027" w14:textId="77777777" w:rsidR="006C7D7D" w:rsidRPr="00E920B1" w:rsidRDefault="006C7D7D" w:rsidP="00E920B1">
      <w:pPr>
        <w:pStyle w:val="Vahedeta"/>
        <w:jc w:val="both"/>
        <w:rPr>
          <w:rFonts w:cs="Times New Roman"/>
          <w:szCs w:val="24"/>
        </w:rPr>
      </w:pPr>
    </w:p>
    <w:p w14:paraId="61476D40" w14:textId="7CCD6559" w:rsidR="006C7D7D" w:rsidRPr="00E920B1" w:rsidRDefault="006C7D7D" w:rsidP="00E920B1">
      <w:pPr>
        <w:pStyle w:val="Vahedeta"/>
        <w:jc w:val="both"/>
        <w:rPr>
          <w:rFonts w:cs="Times New Roman"/>
          <w:szCs w:val="24"/>
        </w:rPr>
      </w:pPr>
      <w:r w:rsidRPr="00E920B1">
        <w:rPr>
          <w:rFonts w:cs="Times New Roman"/>
          <w:szCs w:val="24"/>
        </w:rPr>
        <w:t>„(2</w:t>
      </w:r>
      <w:r w:rsidRPr="00E920B1">
        <w:rPr>
          <w:rFonts w:cs="Times New Roman"/>
          <w:szCs w:val="24"/>
          <w:vertAlign w:val="superscript"/>
        </w:rPr>
        <w:t>2</w:t>
      </w:r>
      <w:r w:rsidRPr="00E920B1">
        <w:rPr>
          <w:rFonts w:cs="Times New Roman"/>
          <w:szCs w:val="24"/>
        </w:rPr>
        <w:t xml:space="preserve">) Meresõiduohutuse seaduses ning laeva lipuõiguse ja laevaregistrite seaduses ning nende alusel kehtestatud õigusaktides sätestatud nõuete täitmise üle Kaitseliidus teostab </w:t>
      </w:r>
      <w:r w:rsidR="00BF76F2" w:rsidRPr="00E920B1">
        <w:rPr>
          <w:rFonts w:cs="Times New Roman"/>
          <w:szCs w:val="24"/>
        </w:rPr>
        <w:t>haldus</w:t>
      </w:r>
      <w:r w:rsidRPr="00E920B1">
        <w:rPr>
          <w:rFonts w:cs="Times New Roman"/>
          <w:szCs w:val="24"/>
        </w:rPr>
        <w:t>järelevalvet Kaitsevägi.“.</w:t>
      </w:r>
    </w:p>
    <w:bookmarkEnd w:id="121"/>
    <w:p w14:paraId="05841124" w14:textId="77777777" w:rsidR="0040132E" w:rsidRPr="00E920B1" w:rsidRDefault="0040132E" w:rsidP="00E920B1">
      <w:pPr>
        <w:pStyle w:val="Vahedeta"/>
        <w:jc w:val="both"/>
        <w:rPr>
          <w:rFonts w:cs="Times New Roman"/>
          <w:szCs w:val="24"/>
        </w:rPr>
      </w:pPr>
    </w:p>
    <w:p w14:paraId="1E942197" w14:textId="0556F62B" w:rsidR="0040132E" w:rsidRPr="00E920B1" w:rsidRDefault="0040132E" w:rsidP="00E920B1">
      <w:pPr>
        <w:pStyle w:val="Vahedeta"/>
        <w:jc w:val="both"/>
        <w:rPr>
          <w:rFonts w:cs="Times New Roman"/>
          <w:b/>
          <w:bCs/>
          <w:szCs w:val="24"/>
        </w:rPr>
      </w:pPr>
      <w:r w:rsidRPr="00E920B1">
        <w:rPr>
          <w:rFonts w:cs="Times New Roman"/>
          <w:b/>
          <w:bCs/>
          <w:szCs w:val="24"/>
        </w:rPr>
        <w:t>§ 5. Korrakaitseseaduse muutmine</w:t>
      </w:r>
    </w:p>
    <w:p w14:paraId="0744306C" w14:textId="77777777" w:rsidR="0040132E" w:rsidRPr="00E920B1" w:rsidRDefault="0040132E" w:rsidP="00E920B1">
      <w:pPr>
        <w:pStyle w:val="Vahedeta"/>
        <w:jc w:val="both"/>
        <w:rPr>
          <w:rFonts w:cs="Times New Roman"/>
          <w:b/>
          <w:bCs/>
          <w:szCs w:val="24"/>
        </w:rPr>
      </w:pPr>
    </w:p>
    <w:p w14:paraId="46CD9660" w14:textId="53120ADC" w:rsidR="00F9500C" w:rsidRDefault="0040132E" w:rsidP="00E920B1">
      <w:pPr>
        <w:pStyle w:val="Vahedeta"/>
        <w:jc w:val="both"/>
        <w:rPr>
          <w:rFonts w:eastAsiaTheme="majorEastAsia" w:cs="Times New Roman"/>
          <w:iCs/>
          <w:szCs w:val="24"/>
        </w:rPr>
      </w:pPr>
      <w:r w:rsidRPr="00E920B1">
        <w:rPr>
          <w:rFonts w:eastAsiaTheme="majorEastAsia" w:cs="Times New Roman"/>
          <w:b/>
          <w:bCs/>
          <w:iCs/>
          <w:szCs w:val="24"/>
        </w:rPr>
        <w:t>1)</w:t>
      </w:r>
      <w:r w:rsidRPr="00E920B1">
        <w:rPr>
          <w:rFonts w:eastAsiaTheme="majorEastAsia" w:cs="Times New Roman"/>
          <w:iCs/>
          <w:szCs w:val="24"/>
        </w:rPr>
        <w:t xml:space="preserve"> seadust täiendatakse §-ga 3</w:t>
      </w:r>
      <w:r w:rsidRPr="00E920B1">
        <w:rPr>
          <w:rFonts w:eastAsiaTheme="majorEastAsia" w:cs="Times New Roman"/>
          <w:iCs/>
          <w:szCs w:val="24"/>
          <w:vertAlign w:val="superscript"/>
        </w:rPr>
        <w:t>1</w:t>
      </w:r>
      <w:r w:rsidRPr="00E920B1">
        <w:rPr>
          <w:rFonts w:eastAsiaTheme="majorEastAsia" w:cs="Times New Roman"/>
          <w:iCs/>
          <w:szCs w:val="24"/>
        </w:rPr>
        <w:t xml:space="preserve"> järgmises sõnastuses:</w:t>
      </w:r>
    </w:p>
    <w:p w14:paraId="5151D951" w14:textId="77777777" w:rsidR="0040132E" w:rsidRPr="00E920B1" w:rsidRDefault="0040132E" w:rsidP="00E920B1">
      <w:pPr>
        <w:pStyle w:val="Vahedeta"/>
        <w:jc w:val="both"/>
        <w:rPr>
          <w:rFonts w:eastAsiaTheme="majorEastAsia" w:cs="Times New Roman"/>
          <w:iCs/>
          <w:szCs w:val="24"/>
        </w:rPr>
      </w:pPr>
      <w:r w:rsidRPr="00E920B1">
        <w:rPr>
          <w:rFonts w:eastAsia="Times New Roman" w:cs="Times New Roman"/>
          <w:szCs w:val="24"/>
        </w:rPr>
        <w:br/>
        <w:t>„</w:t>
      </w:r>
      <w:r w:rsidRPr="00E920B1">
        <w:rPr>
          <w:rFonts w:eastAsia="Times New Roman" w:cs="Times New Roman"/>
          <w:b/>
          <w:bCs/>
          <w:szCs w:val="24"/>
        </w:rPr>
        <w:t>§ 3</w:t>
      </w:r>
      <w:r w:rsidRPr="00E920B1">
        <w:rPr>
          <w:rFonts w:eastAsia="Times New Roman" w:cs="Times New Roman"/>
          <w:b/>
          <w:bCs/>
          <w:szCs w:val="24"/>
          <w:vertAlign w:val="superscript"/>
        </w:rPr>
        <w:t>1</w:t>
      </w:r>
      <w:r w:rsidRPr="00E920B1">
        <w:rPr>
          <w:rFonts w:eastAsia="Times New Roman" w:cs="Times New Roman"/>
          <w:b/>
          <w:bCs/>
          <w:szCs w:val="24"/>
        </w:rPr>
        <w:t>. Koostöö välisriigi relvajõududega</w:t>
      </w:r>
    </w:p>
    <w:p w14:paraId="580EBA1D" w14:textId="4AE1D4AC" w:rsidR="00F9500C" w:rsidRDefault="0040132E" w:rsidP="00E920B1">
      <w:pPr>
        <w:pStyle w:val="Vahedeta"/>
        <w:jc w:val="both"/>
        <w:rPr>
          <w:rFonts w:eastAsia="Times New Roman" w:cs="Times New Roman"/>
          <w:szCs w:val="24"/>
        </w:rPr>
      </w:pPr>
      <w:r w:rsidRPr="00E920B1">
        <w:rPr>
          <w:rFonts w:eastAsia="Times New Roman" w:cs="Times New Roman"/>
          <w:szCs w:val="24"/>
        </w:rPr>
        <w:br/>
        <w:t xml:space="preserve">(1) Korrakaitseorgan võib teha koostööd Eesti Vabariigiga kollektiivse enesekaitse põhimõtet sisaldava lepingu osapooleks oleva riigi relvajõududega (edaspidi </w:t>
      </w:r>
      <w:r w:rsidRPr="00E920B1">
        <w:rPr>
          <w:rFonts w:eastAsia="Times New Roman" w:cs="Times New Roman"/>
          <w:i/>
          <w:iCs/>
          <w:szCs w:val="24"/>
        </w:rPr>
        <w:t>välisriigi relvajõud</w:t>
      </w:r>
      <w:r w:rsidRPr="00E920B1">
        <w:rPr>
          <w:rFonts w:eastAsia="Times New Roman" w:cs="Times New Roman"/>
          <w:szCs w:val="24"/>
        </w:rPr>
        <w:t xml:space="preserve">) avaliku korra tagamisel seaduses, </w:t>
      </w:r>
      <w:proofErr w:type="spellStart"/>
      <w:r w:rsidRPr="00E920B1">
        <w:rPr>
          <w:rFonts w:eastAsia="Times New Roman" w:cs="Times New Roman"/>
          <w:szCs w:val="24"/>
        </w:rPr>
        <w:t>välislepingus</w:t>
      </w:r>
      <w:proofErr w:type="spellEnd"/>
      <w:r w:rsidRPr="00E920B1">
        <w:rPr>
          <w:rFonts w:eastAsia="Times New Roman" w:cs="Times New Roman"/>
          <w:szCs w:val="24"/>
        </w:rPr>
        <w:t xml:space="preserve"> või muus rahvusvahelises kokkuleppes sätestatud tingimustel ja korras.</w:t>
      </w:r>
    </w:p>
    <w:p w14:paraId="7B9AADF7" w14:textId="77777777" w:rsidR="0040132E" w:rsidRPr="00E920B1" w:rsidRDefault="0040132E" w:rsidP="00E920B1">
      <w:pPr>
        <w:pStyle w:val="Vahedeta"/>
        <w:jc w:val="both"/>
        <w:rPr>
          <w:rFonts w:eastAsia="Times New Roman" w:cs="Times New Roman"/>
          <w:szCs w:val="24"/>
        </w:rPr>
      </w:pPr>
    </w:p>
    <w:p w14:paraId="4806D130" w14:textId="64E8937F" w:rsidR="00F9500C" w:rsidRDefault="0040132E" w:rsidP="00E920B1">
      <w:pPr>
        <w:pStyle w:val="Vahedeta"/>
        <w:jc w:val="both"/>
        <w:rPr>
          <w:rFonts w:eastAsia="Times New Roman" w:cs="Times New Roman"/>
          <w:szCs w:val="24"/>
        </w:rPr>
      </w:pPr>
      <w:r w:rsidRPr="00E920B1">
        <w:rPr>
          <w:rFonts w:eastAsia="Times New Roman" w:cs="Times New Roman"/>
          <w:szCs w:val="24"/>
        </w:rPr>
        <w:t xml:space="preserve">(2) Välisriigi relvajõudude pädevus ja avaliku korra </w:t>
      </w:r>
      <w:r w:rsidR="00AA54C0" w:rsidRPr="00E920B1">
        <w:rPr>
          <w:rFonts w:eastAsia="Times New Roman" w:cs="Times New Roman"/>
          <w:szCs w:val="24"/>
        </w:rPr>
        <w:t xml:space="preserve">kaitse </w:t>
      </w:r>
      <w:r w:rsidRPr="00E920B1">
        <w:rPr>
          <w:rFonts w:eastAsia="Times New Roman" w:cs="Times New Roman"/>
          <w:szCs w:val="24"/>
        </w:rPr>
        <w:t xml:space="preserve">volitused Eesti Vabariigi territooriumil avaliku korra tagamisel määratakse kindlaks seadusega, kui </w:t>
      </w:r>
      <w:proofErr w:type="spellStart"/>
      <w:r w:rsidRPr="00E920B1">
        <w:rPr>
          <w:rFonts w:eastAsia="Times New Roman" w:cs="Times New Roman"/>
          <w:szCs w:val="24"/>
        </w:rPr>
        <w:t>välislepingus</w:t>
      </w:r>
      <w:proofErr w:type="spellEnd"/>
      <w:r w:rsidRPr="00E920B1">
        <w:rPr>
          <w:rFonts w:eastAsia="Times New Roman" w:cs="Times New Roman"/>
          <w:szCs w:val="24"/>
        </w:rPr>
        <w:t xml:space="preserve"> ei ole sätestatud teisiti.</w:t>
      </w:r>
    </w:p>
    <w:p w14:paraId="394376A5" w14:textId="77777777" w:rsidR="0040132E" w:rsidRPr="00E920B1" w:rsidRDefault="0040132E" w:rsidP="00E920B1">
      <w:pPr>
        <w:pStyle w:val="Vahedeta"/>
        <w:jc w:val="both"/>
        <w:rPr>
          <w:rFonts w:eastAsia="Times New Roman" w:cs="Times New Roman"/>
          <w:szCs w:val="24"/>
        </w:rPr>
      </w:pPr>
    </w:p>
    <w:p w14:paraId="6C2B687D" w14:textId="496F4B13" w:rsidR="0040132E" w:rsidRPr="00E920B1" w:rsidRDefault="0040132E" w:rsidP="00E920B1">
      <w:pPr>
        <w:pStyle w:val="Vahedeta"/>
        <w:jc w:val="both"/>
        <w:rPr>
          <w:rFonts w:eastAsia="Times New Roman" w:cs="Times New Roman"/>
          <w:szCs w:val="24"/>
        </w:rPr>
      </w:pPr>
      <w:r w:rsidRPr="00E920B1">
        <w:rPr>
          <w:rFonts w:eastAsia="Times New Roman" w:cs="Times New Roman"/>
          <w:szCs w:val="24"/>
        </w:rPr>
        <w:t>(3) Välisriigi relvajõud võib kaasata avaliku korra tagamise eesmärgil käesoleva seaduse §</w:t>
      </w:r>
      <w:r w:rsidR="008234A3">
        <w:rPr>
          <w:rFonts w:eastAsia="Times New Roman" w:cs="Times New Roman"/>
          <w:szCs w:val="24"/>
        </w:rPr>
        <w:noBreakHyphen/>
        <w:t>s </w:t>
      </w:r>
      <w:r w:rsidRPr="00E920B1">
        <w:rPr>
          <w:rFonts w:eastAsia="Times New Roman" w:cs="Times New Roman"/>
          <w:szCs w:val="24"/>
        </w:rPr>
        <w:t>16</w:t>
      </w:r>
      <w:r w:rsidRPr="00E920B1">
        <w:rPr>
          <w:rFonts w:eastAsia="Times New Roman" w:cs="Times New Roman"/>
          <w:szCs w:val="24"/>
          <w:vertAlign w:val="superscript"/>
        </w:rPr>
        <w:t>3</w:t>
      </w:r>
      <w:r w:rsidRPr="00E920B1">
        <w:rPr>
          <w:rFonts w:eastAsia="Times New Roman" w:cs="Times New Roman"/>
          <w:szCs w:val="24"/>
        </w:rPr>
        <w:t xml:space="preserve"> sätestatud tingimustel ja korras.“;</w:t>
      </w:r>
    </w:p>
    <w:p w14:paraId="17C609A2" w14:textId="77777777" w:rsidR="0040132E" w:rsidRPr="00E920B1" w:rsidRDefault="0040132E" w:rsidP="00E920B1">
      <w:pPr>
        <w:pStyle w:val="Vahedeta"/>
        <w:jc w:val="both"/>
        <w:rPr>
          <w:rFonts w:cs="Times New Roman"/>
          <w:b/>
          <w:bCs/>
          <w:szCs w:val="24"/>
        </w:rPr>
      </w:pPr>
    </w:p>
    <w:p w14:paraId="4893F26F" w14:textId="2532CB65" w:rsidR="00F9500C" w:rsidRDefault="0040132E" w:rsidP="00E920B1">
      <w:pPr>
        <w:pStyle w:val="Vahedeta"/>
        <w:jc w:val="both"/>
        <w:rPr>
          <w:rFonts w:eastAsiaTheme="majorEastAsia" w:cs="Times New Roman"/>
          <w:iCs/>
          <w:szCs w:val="24"/>
        </w:rPr>
      </w:pPr>
      <w:r w:rsidRPr="00E920B1">
        <w:rPr>
          <w:rFonts w:eastAsiaTheme="majorEastAsia" w:cs="Times New Roman"/>
          <w:b/>
          <w:bCs/>
          <w:iCs/>
          <w:szCs w:val="24"/>
        </w:rPr>
        <w:t>2)</w:t>
      </w:r>
      <w:r w:rsidRPr="00E920B1">
        <w:rPr>
          <w:rFonts w:eastAsiaTheme="majorEastAsia" w:cs="Times New Roman"/>
          <w:iCs/>
          <w:szCs w:val="24"/>
        </w:rPr>
        <w:t xml:space="preserve"> seadus</w:t>
      </w:r>
      <w:ins w:id="122" w:author="Katariina Kärsten - JUSTDIGI" w:date="2026-01-26T14:22:00Z" w16du:dateUtc="2026-01-26T12:22:00Z">
        <w:r w:rsidR="006A6650">
          <w:rPr>
            <w:rFonts w:eastAsiaTheme="majorEastAsia" w:cs="Times New Roman"/>
            <w:iCs/>
            <w:szCs w:val="24"/>
          </w:rPr>
          <w:t>e</w:t>
        </w:r>
      </w:ins>
      <w:del w:id="123" w:author="Katariina Kärsten - JUSTDIGI" w:date="2026-01-26T14:22:00Z" w16du:dateUtc="2026-01-26T12:22:00Z">
        <w:r w:rsidRPr="00E920B1" w:rsidDel="006A6650">
          <w:rPr>
            <w:rFonts w:eastAsiaTheme="majorEastAsia" w:cs="Times New Roman"/>
            <w:iCs/>
            <w:szCs w:val="24"/>
          </w:rPr>
          <w:delText>t</w:delText>
        </w:r>
      </w:del>
      <w:ins w:id="124" w:author="Katariina Kärsten - JUSTDIGI" w:date="2026-01-26T14:22:00Z" w16du:dateUtc="2026-01-26T12:22:00Z">
        <w:r w:rsidR="006A6650">
          <w:rPr>
            <w:rFonts w:eastAsiaTheme="majorEastAsia" w:cs="Times New Roman"/>
            <w:iCs/>
            <w:szCs w:val="24"/>
          </w:rPr>
          <w:t xml:space="preserve"> 1. peatükki</w:t>
        </w:r>
      </w:ins>
      <w:r w:rsidRPr="00E920B1">
        <w:rPr>
          <w:rFonts w:eastAsiaTheme="majorEastAsia" w:cs="Times New Roman"/>
          <w:iCs/>
          <w:szCs w:val="24"/>
        </w:rPr>
        <w:t xml:space="preserve"> täiendatakse §-ga 16</w:t>
      </w:r>
      <w:r w:rsidRPr="00E920B1">
        <w:rPr>
          <w:rFonts w:eastAsiaTheme="majorEastAsia" w:cs="Times New Roman"/>
          <w:iCs/>
          <w:szCs w:val="24"/>
          <w:vertAlign w:val="superscript"/>
        </w:rPr>
        <w:t>3</w:t>
      </w:r>
      <w:r w:rsidRPr="00E920B1">
        <w:rPr>
          <w:rFonts w:eastAsiaTheme="majorEastAsia" w:cs="Times New Roman"/>
          <w:iCs/>
          <w:szCs w:val="24"/>
        </w:rPr>
        <w:t xml:space="preserve"> järgmises sõnastuses:</w:t>
      </w:r>
    </w:p>
    <w:p w14:paraId="32BA395F" w14:textId="77777777" w:rsidR="0040132E" w:rsidRPr="00E920B1" w:rsidRDefault="0040132E" w:rsidP="00E920B1">
      <w:pPr>
        <w:pStyle w:val="Vahedeta"/>
        <w:jc w:val="both"/>
        <w:rPr>
          <w:rFonts w:eastAsia="Times New Roman" w:cs="Times New Roman"/>
          <w:szCs w:val="24"/>
        </w:rPr>
      </w:pPr>
    </w:p>
    <w:p w14:paraId="2D37B7B9" w14:textId="77777777" w:rsidR="0040132E" w:rsidRPr="00E920B1" w:rsidRDefault="0040132E" w:rsidP="00E920B1">
      <w:pPr>
        <w:pStyle w:val="Vahedeta"/>
        <w:jc w:val="both"/>
        <w:rPr>
          <w:rFonts w:eastAsia="Times New Roman" w:cs="Times New Roman"/>
          <w:szCs w:val="24"/>
        </w:rPr>
      </w:pPr>
      <w:r w:rsidRPr="00E920B1">
        <w:rPr>
          <w:rFonts w:eastAsia="Times New Roman" w:cs="Times New Roman"/>
          <w:szCs w:val="24"/>
        </w:rPr>
        <w:t>„</w:t>
      </w:r>
      <w:r w:rsidRPr="00E920B1">
        <w:rPr>
          <w:rFonts w:eastAsia="Times New Roman" w:cs="Times New Roman"/>
          <w:b/>
          <w:bCs/>
          <w:szCs w:val="24"/>
        </w:rPr>
        <w:t>§ 16</w:t>
      </w:r>
      <w:r w:rsidRPr="00E920B1">
        <w:rPr>
          <w:rFonts w:eastAsia="Times New Roman" w:cs="Times New Roman"/>
          <w:b/>
          <w:bCs/>
          <w:szCs w:val="24"/>
          <w:vertAlign w:val="superscript"/>
        </w:rPr>
        <w:t>3</w:t>
      </w:r>
      <w:r w:rsidRPr="00E920B1">
        <w:rPr>
          <w:rFonts w:eastAsia="Times New Roman" w:cs="Times New Roman"/>
          <w:b/>
          <w:bCs/>
          <w:szCs w:val="24"/>
        </w:rPr>
        <w:t>. Välisriigi relvajõudude kaasamine avaliku korra kaitsesse</w:t>
      </w:r>
    </w:p>
    <w:p w14:paraId="4D8FEF40" w14:textId="436B8B3A" w:rsidR="0040132E" w:rsidRPr="00E920B1" w:rsidRDefault="0040132E" w:rsidP="00E920B1">
      <w:pPr>
        <w:pStyle w:val="Vahedeta"/>
        <w:jc w:val="both"/>
        <w:rPr>
          <w:rFonts w:eastAsia="Times New Roman" w:cs="Times New Roman"/>
          <w:szCs w:val="24"/>
        </w:rPr>
      </w:pPr>
      <w:r w:rsidRPr="00E920B1">
        <w:rPr>
          <w:rFonts w:eastAsia="Times New Roman" w:cs="Times New Roman"/>
          <w:szCs w:val="24"/>
        </w:rPr>
        <w:br/>
        <w:t>(1) Välisriigi relvajõude võib avaliku korra tagamise eesmärgil kaasata käesoleva seaduse § 16</w:t>
      </w:r>
      <w:r w:rsidRPr="00E920B1">
        <w:rPr>
          <w:rFonts w:eastAsia="Times New Roman" w:cs="Times New Roman"/>
          <w:szCs w:val="24"/>
          <w:vertAlign w:val="superscript"/>
        </w:rPr>
        <w:t>1</w:t>
      </w:r>
      <w:r w:rsidRPr="00E920B1">
        <w:rPr>
          <w:rFonts w:eastAsia="Times New Roman" w:cs="Times New Roman"/>
          <w:szCs w:val="24"/>
        </w:rPr>
        <w:t xml:space="preserve"> lõikes 1 nimetatud ülesannete täitmi</w:t>
      </w:r>
      <w:r w:rsidR="009D45F1">
        <w:rPr>
          <w:rFonts w:eastAsia="Times New Roman" w:cs="Times New Roman"/>
          <w:szCs w:val="24"/>
        </w:rPr>
        <w:t>se</w:t>
      </w:r>
      <w:r w:rsidRPr="00E920B1">
        <w:rPr>
          <w:rFonts w:eastAsia="Times New Roman" w:cs="Times New Roman"/>
          <w:szCs w:val="24"/>
        </w:rPr>
        <w:t>sse.</w:t>
      </w:r>
    </w:p>
    <w:p w14:paraId="25DA4930" w14:textId="77777777" w:rsidR="0040132E" w:rsidRPr="00E920B1" w:rsidRDefault="0040132E" w:rsidP="00E920B1">
      <w:pPr>
        <w:pStyle w:val="Vahedeta"/>
        <w:jc w:val="both"/>
        <w:rPr>
          <w:rFonts w:eastAsia="Times New Roman" w:cs="Times New Roman"/>
          <w:szCs w:val="24"/>
        </w:rPr>
      </w:pPr>
      <w:r w:rsidRPr="00E920B1">
        <w:rPr>
          <w:rFonts w:eastAsia="Times New Roman" w:cs="Times New Roman"/>
          <w:szCs w:val="24"/>
        </w:rPr>
        <w:br/>
        <w:t>(2) Välisriigi relvajõud käesoleva seaduse tähenduses on Eesti Vabariigiga kollektiivse enesekaitse põhimõtet sisaldava lepingu osapooleks oleva riigi relvajõud, kui Eesti Vabariigi ja selle välisriigi vahel on lepitud kokku relvajõudude kasutamises avaliku korra tagamiseks.</w:t>
      </w:r>
    </w:p>
    <w:p w14:paraId="42366F3C" w14:textId="54FF10D4" w:rsidR="0040132E" w:rsidRPr="00E920B1" w:rsidRDefault="0040132E" w:rsidP="00E920B1">
      <w:pPr>
        <w:pStyle w:val="Vahedeta"/>
        <w:jc w:val="both"/>
        <w:rPr>
          <w:rFonts w:eastAsia="Times New Roman" w:cs="Times New Roman"/>
          <w:szCs w:val="24"/>
        </w:rPr>
      </w:pPr>
      <w:r w:rsidRPr="00E920B1">
        <w:rPr>
          <w:rFonts w:eastAsia="Times New Roman" w:cs="Times New Roman"/>
          <w:szCs w:val="24"/>
        </w:rPr>
        <w:br/>
        <w:t xml:space="preserve">(3) Välisriigi relvajõud kaasatakse avaliku korra kaitsesse Kaitseväe </w:t>
      </w:r>
      <w:r w:rsidR="00AA54C0" w:rsidRPr="00E920B1">
        <w:rPr>
          <w:rFonts w:eastAsia="Times New Roman" w:cs="Times New Roman"/>
          <w:szCs w:val="24"/>
        </w:rPr>
        <w:t xml:space="preserve">üksuse </w:t>
      </w:r>
      <w:r w:rsidRPr="00E920B1">
        <w:rPr>
          <w:rFonts w:eastAsia="Times New Roman" w:cs="Times New Roman"/>
          <w:szCs w:val="24"/>
        </w:rPr>
        <w:t xml:space="preserve">koosseisus, kui </w:t>
      </w:r>
      <w:proofErr w:type="spellStart"/>
      <w:r w:rsidRPr="00E920B1">
        <w:rPr>
          <w:rFonts w:eastAsia="Times New Roman" w:cs="Times New Roman"/>
          <w:szCs w:val="24"/>
        </w:rPr>
        <w:t>välislepingus</w:t>
      </w:r>
      <w:proofErr w:type="spellEnd"/>
      <w:r w:rsidRPr="00E920B1">
        <w:rPr>
          <w:rFonts w:eastAsia="Times New Roman" w:cs="Times New Roman"/>
          <w:szCs w:val="24"/>
        </w:rPr>
        <w:t xml:space="preserve"> ei ole sätestatud teisiti. Avaliku korra kaitsesse kaasatud välisriigi relvajõudude üksuste paiknemise Kaitseväe koosseisus määrab Kaitsevägi.</w:t>
      </w:r>
    </w:p>
    <w:p w14:paraId="3D561E7F" w14:textId="7D0467DC" w:rsidR="0040132E" w:rsidRPr="00E920B1" w:rsidRDefault="0040132E" w:rsidP="00E920B1">
      <w:pPr>
        <w:pStyle w:val="Vahedeta"/>
        <w:jc w:val="both"/>
        <w:rPr>
          <w:rFonts w:eastAsia="Times New Roman" w:cs="Times New Roman"/>
          <w:szCs w:val="24"/>
        </w:rPr>
      </w:pPr>
      <w:r w:rsidRPr="00E920B1">
        <w:rPr>
          <w:rFonts w:eastAsia="Times New Roman" w:cs="Times New Roman"/>
          <w:szCs w:val="24"/>
        </w:rPr>
        <w:br/>
        <w:t xml:space="preserve">(4) Käesoleva paragrahvi lõikes 1 nimetatud juhul kohaldatakse välisriigi relvajõudude kaasamisele </w:t>
      </w:r>
      <w:del w:id="125" w:author="Katariina Kärsten - JUSTDIGI" w:date="2026-01-26T14:23:00Z" w16du:dateUtc="2026-01-26T12:23:00Z">
        <w:r w:rsidRPr="00E920B1" w:rsidDel="00A60910">
          <w:rPr>
            <w:rFonts w:eastAsia="Times New Roman" w:cs="Times New Roman"/>
            <w:szCs w:val="24"/>
          </w:rPr>
          <w:delText xml:space="preserve">korrakaitseseaduse </w:delText>
        </w:r>
      </w:del>
      <w:ins w:id="126" w:author="Katariina Kärsten - JUSTDIGI" w:date="2026-01-26T14:23:00Z" w16du:dateUtc="2026-01-26T12:23:00Z">
        <w:r w:rsidR="00A60910">
          <w:rPr>
            <w:rFonts w:eastAsia="Times New Roman" w:cs="Times New Roman"/>
            <w:szCs w:val="24"/>
          </w:rPr>
          <w:t>käesoleva seaduse</w:t>
        </w:r>
        <w:r w:rsidR="00A60910" w:rsidRPr="00E920B1">
          <w:rPr>
            <w:rFonts w:eastAsia="Times New Roman" w:cs="Times New Roman"/>
            <w:szCs w:val="24"/>
          </w:rPr>
          <w:t xml:space="preserve"> </w:t>
        </w:r>
      </w:ins>
      <w:r w:rsidRPr="00E920B1">
        <w:rPr>
          <w:rFonts w:eastAsia="Times New Roman" w:cs="Times New Roman"/>
          <w:szCs w:val="24"/>
        </w:rPr>
        <w:t>§ 16</w:t>
      </w:r>
      <w:r w:rsidRPr="00E920B1">
        <w:rPr>
          <w:rFonts w:eastAsia="Times New Roman" w:cs="Times New Roman"/>
          <w:szCs w:val="24"/>
          <w:vertAlign w:val="superscript"/>
        </w:rPr>
        <w:t>1</w:t>
      </w:r>
      <w:r w:rsidRPr="00E920B1">
        <w:rPr>
          <w:rFonts w:eastAsia="Times New Roman" w:cs="Times New Roman"/>
          <w:szCs w:val="24"/>
        </w:rPr>
        <w:t xml:space="preserve"> lõigetes 2–6 ning § 16</w:t>
      </w:r>
      <w:r w:rsidRPr="00E920B1">
        <w:rPr>
          <w:rFonts w:eastAsia="Times New Roman" w:cs="Times New Roman"/>
          <w:szCs w:val="24"/>
          <w:vertAlign w:val="superscript"/>
        </w:rPr>
        <w:t>2</w:t>
      </w:r>
      <w:r w:rsidRPr="00E920B1">
        <w:rPr>
          <w:rFonts w:eastAsia="Times New Roman" w:cs="Times New Roman"/>
          <w:szCs w:val="24"/>
        </w:rPr>
        <w:t xml:space="preserve"> lõigetes 1, 2, 4</w:t>
      </w:r>
      <w:r w:rsidRPr="00E920B1">
        <w:rPr>
          <w:rFonts w:eastAsia="Times New Roman" w:cs="Times New Roman"/>
          <w:szCs w:val="24"/>
          <w:vertAlign w:val="superscript"/>
        </w:rPr>
        <w:t>1</w:t>
      </w:r>
      <w:r w:rsidRPr="00E920B1">
        <w:rPr>
          <w:rFonts w:eastAsia="Times New Roman" w:cs="Times New Roman"/>
          <w:szCs w:val="24"/>
        </w:rPr>
        <w:t>, 4</w:t>
      </w:r>
      <w:r w:rsidRPr="00E920B1">
        <w:rPr>
          <w:rFonts w:eastAsia="Times New Roman" w:cs="Times New Roman"/>
          <w:szCs w:val="24"/>
          <w:vertAlign w:val="superscript"/>
        </w:rPr>
        <w:t>2</w:t>
      </w:r>
      <w:r w:rsidRPr="00E920B1">
        <w:rPr>
          <w:rFonts w:eastAsia="Times New Roman" w:cs="Times New Roman"/>
          <w:szCs w:val="24"/>
        </w:rPr>
        <w:t xml:space="preserve"> ja 5</w:t>
      </w:r>
      <w:del w:id="127" w:author="Katariina Kärsten - JUSTDIGI" w:date="2026-01-26T14:23:00Z" w16du:dateUtc="2026-01-26T12:23:00Z">
        <w:r w:rsidRPr="00E920B1" w:rsidDel="003604A9">
          <w:rPr>
            <w:rFonts w:eastAsia="Times New Roman" w:cs="Times New Roman"/>
            <w:szCs w:val="24"/>
          </w:rPr>
          <w:delText>–</w:delText>
        </w:r>
      </w:del>
      <w:ins w:id="128" w:author="Katariina Kärsten - JUSTDIGI" w:date="2026-01-26T14:23:00Z" w16du:dateUtc="2026-01-26T12:23:00Z">
        <w:r w:rsidR="003604A9">
          <w:rPr>
            <w:rFonts w:eastAsia="Times New Roman" w:cs="Times New Roman"/>
            <w:szCs w:val="24"/>
          </w:rPr>
          <w:t xml:space="preserve"> ja </w:t>
        </w:r>
      </w:ins>
      <w:r w:rsidRPr="00E920B1">
        <w:rPr>
          <w:rFonts w:eastAsia="Times New Roman" w:cs="Times New Roman"/>
          <w:szCs w:val="24"/>
        </w:rPr>
        <w:t xml:space="preserve">6 </w:t>
      </w:r>
      <w:del w:id="129" w:author="Katariina Kärsten - JUSTDIGI" w:date="2026-01-26T11:23:00Z" w16du:dateUtc="2026-01-26T09:23:00Z">
        <w:r w:rsidRPr="00E920B1" w:rsidDel="00C60E60">
          <w:rPr>
            <w:rFonts w:eastAsia="Times New Roman" w:cs="Times New Roman"/>
            <w:szCs w:val="24"/>
          </w:rPr>
          <w:delText xml:space="preserve">nimetatud </w:delText>
        </w:r>
      </w:del>
      <w:r w:rsidRPr="00E920B1">
        <w:rPr>
          <w:rFonts w:eastAsia="Times New Roman" w:cs="Times New Roman"/>
          <w:szCs w:val="24"/>
        </w:rPr>
        <w:t>Kaitseväe kohta sätestatut.</w:t>
      </w:r>
    </w:p>
    <w:p w14:paraId="2BDCD5D7" w14:textId="2A79B245" w:rsidR="0040132E" w:rsidRPr="00E920B1" w:rsidRDefault="0040132E" w:rsidP="00E920B1">
      <w:pPr>
        <w:pStyle w:val="Vahedeta"/>
        <w:jc w:val="both"/>
        <w:rPr>
          <w:rFonts w:eastAsia="Times New Roman" w:cs="Times New Roman"/>
          <w:szCs w:val="24"/>
        </w:rPr>
      </w:pPr>
      <w:r w:rsidRPr="00E920B1">
        <w:rPr>
          <w:rFonts w:eastAsia="Times New Roman" w:cs="Times New Roman"/>
          <w:szCs w:val="24"/>
        </w:rPr>
        <w:br/>
        <w:t>(5) Vabariigi Valitsus võib määrusega kehtestada välisriigi relvajõudude kaasamise täpsemad tingimused ja korra.“</w:t>
      </w:r>
      <w:r w:rsidR="00F6531A" w:rsidRPr="00E920B1">
        <w:rPr>
          <w:rFonts w:eastAsia="Times New Roman" w:cs="Times New Roman"/>
          <w:szCs w:val="24"/>
        </w:rPr>
        <w:t>;</w:t>
      </w:r>
    </w:p>
    <w:p w14:paraId="014FD5AA" w14:textId="77777777" w:rsidR="00AE63E8" w:rsidRPr="00E920B1" w:rsidRDefault="00AE63E8" w:rsidP="00E920B1">
      <w:pPr>
        <w:pStyle w:val="Vahedeta"/>
        <w:jc w:val="both"/>
        <w:rPr>
          <w:rFonts w:eastAsia="Times New Roman" w:cs="Times New Roman"/>
          <w:szCs w:val="24"/>
        </w:rPr>
      </w:pPr>
    </w:p>
    <w:p w14:paraId="6EC8578D" w14:textId="1A83EFF9" w:rsidR="00F9500C" w:rsidRDefault="00AE63E8" w:rsidP="00E920B1">
      <w:pPr>
        <w:pStyle w:val="Vahedeta"/>
        <w:jc w:val="both"/>
        <w:rPr>
          <w:rFonts w:cs="Times New Roman"/>
          <w:szCs w:val="24"/>
        </w:rPr>
      </w:pPr>
      <w:r w:rsidRPr="00E920B1">
        <w:rPr>
          <w:rFonts w:eastAsia="Times New Roman" w:cs="Times New Roman"/>
          <w:b/>
          <w:bCs/>
          <w:color w:val="000000" w:themeColor="text1"/>
          <w:szCs w:val="24"/>
        </w:rPr>
        <w:t xml:space="preserve">3) </w:t>
      </w:r>
      <w:r w:rsidRPr="00E920B1">
        <w:rPr>
          <w:rFonts w:cs="Times New Roman"/>
          <w:szCs w:val="24"/>
        </w:rPr>
        <w:t xml:space="preserve">paragrahvi </w:t>
      </w:r>
      <w:commentRangeStart w:id="130"/>
      <w:r w:rsidRPr="00E920B1">
        <w:rPr>
          <w:rFonts w:cs="Times New Roman"/>
          <w:szCs w:val="24"/>
        </w:rPr>
        <w:t>16</w:t>
      </w:r>
      <w:r w:rsidRPr="00E920B1">
        <w:rPr>
          <w:rFonts w:cs="Times New Roman"/>
          <w:szCs w:val="24"/>
          <w:vertAlign w:val="superscript"/>
        </w:rPr>
        <w:t xml:space="preserve">2 </w:t>
      </w:r>
      <w:r w:rsidRPr="00E920B1">
        <w:rPr>
          <w:rFonts w:cs="Times New Roman"/>
          <w:szCs w:val="24"/>
        </w:rPr>
        <w:t xml:space="preserve">lõiget 5 </w:t>
      </w:r>
      <w:commentRangeEnd w:id="130"/>
      <w:r w:rsidR="00026C5B">
        <w:rPr>
          <w:rStyle w:val="Kommentaariviide"/>
          <w:rFonts w:asciiTheme="minorHAnsi" w:hAnsiTheme="minorHAnsi"/>
        </w:rPr>
        <w:commentReference w:id="130"/>
      </w:r>
      <w:r w:rsidRPr="00E920B1">
        <w:rPr>
          <w:rFonts w:cs="Times New Roman"/>
          <w:szCs w:val="24"/>
        </w:rPr>
        <w:t>täiendatakse teise lausega järgmises sõnastuses:</w:t>
      </w:r>
    </w:p>
    <w:p w14:paraId="4DC40807" w14:textId="77777777" w:rsidR="00AE63E8" w:rsidRPr="00E920B1" w:rsidRDefault="00AE63E8" w:rsidP="00E920B1">
      <w:pPr>
        <w:pStyle w:val="Vahedeta"/>
        <w:jc w:val="both"/>
        <w:rPr>
          <w:rFonts w:eastAsia="Times New Roman" w:cs="Times New Roman"/>
          <w:szCs w:val="24"/>
        </w:rPr>
      </w:pPr>
    </w:p>
    <w:p w14:paraId="7F1C7CA1" w14:textId="4C6AC659" w:rsidR="007718F3" w:rsidRPr="00E920B1" w:rsidRDefault="00AE63E8" w:rsidP="00E920B1">
      <w:pPr>
        <w:pStyle w:val="Vahedeta"/>
        <w:jc w:val="both"/>
        <w:rPr>
          <w:rFonts w:eastAsia="Times New Roman" w:cs="Times New Roman"/>
          <w:szCs w:val="24"/>
        </w:rPr>
      </w:pPr>
      <w:r w:rsidRPr="00E920B1">
        <w:rPr>
          <w:rFonts w:eastAsia="Times New Roman" w:cs="Times New Roman"/>
          <w:szCs w:val="24"/>
        </w:rPr>
        <w:t>„Välisriigi relvajõudude liikmel on lubatud kasutada oma relva.“</w:t>
      </w:r>
      <w:r w:rsidR="0084080C" w:rsidRPr="00E920B1">
        <w:rPr>
          <w:rFonts w:eastAsia="Times New Roman" w:cs="Times New Roman"/>
          <w:szCs w:val="24"/>
        </w:rPr>
        <w:t>.</w:t>
      </w:r>
    </w:p>
    <w:p w14:paraId="2C8E3086" w14:textId="77777777" w:rsidR="002613FB" w:rsidRPr="00E920B1" w:rsidRDefault="002613FB" w:rsidP="00E920B1">
      <w:pPr>
        <w:pStyle w:val="Vahedeta"/>
        <w:jc w:val="both"/>
        <w:rPr>
          <w:rFonts w:cs="Times New Roman"/>
          <w:szCs w:val="24"/>
        </w:rPr>
      </w:pPr>
    </w:p>
    <w:p w14:paraId="2565810C" w14:textId="006A7493" w:rsidR="002621C0" w:rsidRPr="00E920B1" w:rsidRDefault="776DF801" w:rsidP="00E920B1">
      <w:pPr>
        <w:pStyle w:val="Vahedeta"/>
        <w:jc w:val="both"/>
        <w:rPr>
          <w:rFonts w:cs="Times New Roman"/>
          <w:b/>
          <w:bCs/>
          <w:szCs w:val="24"/>
        </w:rPr>
      </w:pPr>
      <w:r w:rsidRPr="00E920B1">
        <w:rPr>
          <w:rFonts w:cs="Times New Roman"/>
          <w:b/>
          <w:bCs/>
          <w:szCs w:val="24"/>
        </w:rPr>
        <w:t>§ </w:t>
      </w:r>
      <w:r w:rsidR="0084080C" w:rsidRPr="00E920B1">
        <w:rPr>
          <w:rFonts w:cs="Times New Roman"/>
          <w:b/>
          <w:bCs/>
          <w:szCs w:val="24"/>
        </w:rPr>
        <w:t>6</w:t>
      </w:r>
      <w:r w:rsidRPr="00E920B1">
        <w:rPr>
          <w:rFonts w:cs="Times New Roman"/>
          <w:b/>
          <w:bCs/>
          <w:szCs w:val="24"/>
        </w:rPr>
        <w:t>. Majandusvööndi seaduse muutmine</w:t>
      </w:r>
    </w:p>
    <w:p w14:paraId="44ED34D0" w14:textId="483D6B9F" w:rsidR="004E5011" w:rsidRPr="00E920B1" w:rsidRDefault="004E5011" w:rsidP="00E920B1">
      <w:pPr>
        <w:pStyle w:val="Vahedeta"/>
        <w:jc w:val="both"/>
        <w:rPr>
          <w:rFonts w:cs="Times New Roman"/>
          <w:b/>
          <w:szCs w:val="24"/>
        </w:rPr>
      </w:pPr>
    </w:p>
    <w:p w14:paraId="7B059767" w14:textId="77777777" w:rsidR="000C75F2" w:rsidRPr="00E920B1" w:rsidRDefault="000C75F2" w:rsidP="00E920B1">
      <w:pPr>
        <w:pStyle w:val="Vahedeta"/>
        <w:jc w:val="both"/>
        <w:rPr>
          <w:rFonts w:cs="Times New Roman"/>
          <w:szCs w:val="24"/>
        </w:rPr>
      </w:pPr>
      <w:r w:rsidRPr="00E920B1">
        <w:rPr>
          <w:rFonts w:cs="Times New Roman"/>
          <w:szCs w:val="24"/>
        </w:rPr>
        <w:t>Majandusvööndi seaduses tehakse järgmised muudatused:</w:t>
      </w:r>
    </w:p>
    <w:p w14:paraId="4DB4E67A" w14:textId="5B8E9699" w:rsidR="000C75F2" w:rsidRPr="00E920B1" w:rsidRDefault="000C75F2" w:rsidP="00E920B1">
      <w:pPr>
        <w:pStyle w:val="Vahedeta"/>
        <w:jc w:val="both"/>
        <w:rPr>
          <w:rFonts w:cs="Times New Roman"/>
          <w:szCs w:val="24"/>
        </w:rPr>
      </w:pPr>
    </w:p>
    <w:p w14:paraId="08345A54" w14:textId="0B3810EC" w:rsidR="005E6506" w:rsidRPr="00E920B1" w:rsidRDefault="005E6506" w:rsidP="00E920B1">
      <w:pPr>
        <w:pStyle w:val="Vahedeta"/>
        <w:jc w:val="both"/>
        <w:rPr>
          <w:rFonts w:cs="Times New Roman"/>
          <w:szCs w:val="24"/>
        </w:rPr>
      </w:pPr>
      <w:r w:rsidRPr="00E920B1">
        <w:rPr>
          <w:rFonts w:cs="Times New Roman"/>
          <w:b/>
          <w:szCs w:val="24"/>
        </w:rPr>
        <w:t xml:space="preserve">1) </w:t>
      </w:r>
      <w:r w:rsidRPr="00E920B1">
        <w:rPr>
          <w:rFonts w:cs="Times New Roman"/>
          <w:szCs w:val="24"/>
        </w:rPr>
        <w:t>paragrahvi 2 lõige 3 tunnistatakse kehtetuks;</w:t>
      </w:r>
    </w:p>
    <w:p w14:paraId="0708E68D" w14:textId="77777777" w:rsidR="005E6506" w:rsidRPr="00E920B1" w:rsidRDefault="005E6506" w:rsidP="00E920B1">
      <w:pPr>
        <w:pStyle w:val="Vahedeta"/>
        <w:jc w:val="both"/>
        <w:rPr>
          <w:rFonts w:cs="Times New Roman"/>
          <w:szCs w:val="24"/>
        </w:rPr>
      </w:pPr>
    </w:p>
    <w:p w14:paraId="2639A160" w14:textId="4EDEC043" w:rsidR="002957FD" w:rsidRPr="00E920B1" w:rsidRDefault="005E6506" w:rsidP="00E920B1">
      <w:pPr>
        <w:pStyle w:val="Vahedeta"/>
        <w:jc w:val="both"/>
        <w:rPr>
          <w:rFonts w:cs="Times New Roman"/>
          <w:szCs w:val="24"/>
        </w:rPr>
      </w:pPr>
      <w:r w:rsidRPr="00E920B1">
        <w:rPr>
          <w:rFonts w:cs="Times New Roman"/>
          <w:b/>
          <w:szCs w:val="24"/>
        </w:rPr>
        <w:t>2</w:t>
      </w:r>
      <w:r w:rsidR="00840B55" w:rsidRPr="00E920B1">
        <w:rPr>
          <w:rFonts w:cs="Times New Roman"/>
          <w:b/>
          <w:szCs w:val="24"/>
        </w:rPr>
        <w:t xml:space="preserve">) </w:t>
      </w:r>
      <w:r w:rsidR="00840B55" w:rsidRPr="00E920B1">
        <w:rPr>
          <w:rFonts w:cs="Times New Roman"/>
          <w:szCs w:val="24"/>
        </w:rPr>
        <w:t>paragrahvi</w:t>
      </w:r>
      <w:r w:rsidR="002957FD" w:rsidRPr="00E920B1">
        <w:rPr>
          <w:rFonts w:cs="Times New Roman"/>
          <w:szCs w:val="24"/>
        </w:rPr>
        <w:t> 11 täiendatakse lõikega 6</w:t>
      </w:r>
      <w:r w:rsidR="002957FD" w:rsidRPr="00E920B1">
        <w:rPr>
          <w:rFonts w:cs="Times New Roman"/>
          <w:szCs w:val="24"/>
          <w:vertAlign w:val="superscript"/>
        </w:rPr>
        <w:t>1</w:t>
      </w:r>
      <w:r w:rsidR="002957FD" w:rsidRPr="00E920B1">
        <w:rPr>
          <w:rFonts w:cs="Times New Roman"/>
          <w:szCs w:val="24"/>
        </w:rPr>
        <w:t xml:space="preserve"> järgmises sõnastuses:</w:t>
      </w:r>
    </w:p>
    <w:p w14:paraId="0BF0AFFA" w14:textId="77777777" w:rsidR="002957FD" w:rsidRPr="00E920B1" w:rsidRDefault="002957FD" w:rsidP="00E920B1">
      <w:pPr>
        <w:pStyle w:val="Vahedeta"/>
        <w:jc w:val="both"/>
        <w:rPr>
          <w:rFonts w:cs="Times New Roman"/>
          <w:szCs w:val="24"/>
        </w:rPr>
      </w:pPr>
    </w:p>
    <w:p w14:paraId="2B9BC3F7" w14:textId="2D80D214" w:rsidR="002621C0" w:rsidRPr="00E920B1" w:rsidRDefault="002957FD" w:rsidP="00E920B1">
      <w:pPr>
        <w:pStyle w:val="Vahedeta"/>
        <w:jc w:val="both"/>
        <w:rPr>
          <w:rFonts w:cs="Times New Roman"/>
          <w:szCs w:val="24"/>
        </w:rPr>
      </w:pPr>
      <w:r w:rsidRPr="00E920B1">
        <w:rPr>
          <w:rFonts w:cs="Times New Roman"/>
          <w:szCs w:val="24"/>
        </w:rPr>
        <w:t>„(6</w:t>
      </w:r>
      <w:r w:rsidR="00823491" w:rsidRPr="00E920B1">
        <w:rPr>
          <w:rFonts w:cs="Times New Roman"/>
          <w:szCs w:val="24"/>
          <w:vertAlign w:val="superscript"/>
        </w:rPr>
        <w:t>1</w:t>
      </w:r>
      <w:r w:rsidRPr="00E920B1">
        <w:rPr>
          <w:rFonts w:cs="Times New Roman"/>
          <w:szCs w:val="24"/>
        </w:rPr>
        <w:t>) </w:t>
      </w:r>
      <w:r w:rsidR="001E3F8A" w:rsidRPr="00E920B1">
        <w:rPr>
          <w:rFonts w:cs="Times New Roman"/>
          <w:szCs w:val="24"/>
        </w:rPr>
        <w:t>Is</w:t>
      </w:r>
      <w:r w:rsidR="00B92417" w:rsidRPr="00E920B1">
        <w:rPr>
          <w:rFonts w:cs="Times New Roman"/>
          <w:szCs w:val="24"/>
        </w:rPr>
        <w:t>ik, kelle omanduses, valduses või kasutuses on tehissaared, rajatised ja seadmestikud</w:t>
      </w:r>
      <w:r w:rsidR="003F2FF4" w:rsidRPr="00E920B1">
        <w:rPr>
          <w:rFonts w:cs="Times New Roman"/>
          <w:szCs w:val="24"/>
        </w:rPr>
        <w:t xml:space="preserve">, </w:t>
      </w:r>
      <w:r w:rsidR="003E5B62" w:rsidRPr="00E920B1">
        <w:rPr>
          <w:rFonts w:cs="Times New Roman"/>
          <w:szCs w:val="24"/>
        </w:rPr>
        <w:t xml:space="preserve">peab </w:t>
      </w:r>
      <w:r w:rsidRPr="00E920B1">
        <w:rPr>
          <w:rFonts w:cs="Times New Roman"/>
          <w:szCs w:val="24"/>
        </w:rPr>
        <w:t xml:space="preserve">teavitama Kaitseväge </w:t>
      </w:r>
      <w:r w:rsidR="00BB6ACA" w:rsidRPr="00E920B1">
        <w:rPr>
          <w:rFonts w:cs="Times New Roman"/>
          <w:szCs w:val="24"/>
        </w:rPr>
        <w:t xml:space="preserve">kõikidest kavandatavatest veealustest </w:t>
      </w:r>
      <w:r w:rsidR="006709CA" w:rsidRPr="00E920B1">
        <w:rPr>
          <w:rFonts w:cs="Times New Roman"/>
          <w:szCs w:val="24"/>
        </w:rPr>
        <w:t>vaatlustegevus</w:t>
      </w:r>
      <w:r w:rsidR="003F2FF4" w:rsidRPr="00E920B1">
        <w:rPr>
          <w:rFonts w:cs="Times New Roman"/>
          <w:szCs w:val="24"/>
        </w:rPr>
        <w:t>t</w:t>
      </w:r>
      <w:r w:rsidR="006709CA" w:rsidRPr="00E920B1">
        <w:rPr>
          <w:rFonts w:cs="Times New Roman"/>
          <w:szCs w:val="24"/>
        </w:rPr>
        <w:t xml:space="preserve">est ja </w:t>
      </w:r>
      <w:r w:rsidR="00BB6ACA" w:rsidRPr="00E920B1">
        <w:rPr>
          <w:rFonts w:cs="Times New Roman"/>
          <w:szCs w:val="24"/>
        </w:rPr>
        <w:t xml:space="preserve">hooldustöödest. </w:t>
      </w:r>
      <w:r w:rsidR="002452E5" w:rsidRPr="00E920B1">
        <w:rPr>
          <w:rFonts w:cs="Times New Roman"/>
          <w:szCs w:val="24"/>
        </w:rPr>
        <w:t>Esitatav teave</w:t>
      </w:r>
      <w:r w:rsidR="00BB6ACA" w:rsidRPr="00E920B1">
        <w:rPr>
          <w:rFonts w:cs="Times New Roman"/>
          <w:szCs w:val="24"/>
        </w:rPr>
        <w:t xml:space="preserve"> </w:t>
      </w:r>
      <w:r w:rsidR="002452E5" w:rsidRPr="00E920B1">
        <w:rPr>
          <w:rFonts w:cs="Times New Roman"/>
          <w:szCs w:val="24"/>
        </w:rPr>
        <w:t xml:space="preserve">peab sisaldama </w:t>
      </w:r>
      <w:r w:rsidR="00BB6ACA" w:rsidRPr="00E920B1">
        <w:rPr>
          <w:rFonts w:cs="Times New Roman"/>
          <w:szCs w:val="24"/>
        </w:rPr>
        <w:t>riigipiiri seaduse § 14</w:t>
      </w:r>
      <w:r w:rsidR="00BB6ACA" w:rsidRPr="00E920B1">
        <w:rPr>
          <w:rFonts w:cs="Times New Roman"/>
          <w:szCs w:val="24"/>
          <w:vertAlign w:val="superscript"/>
        </w:rPr>
        <w:t>2</w:t>
      </w:r>
      <w:r w:rsidR="00BB6ACA" w:rsidRPr="00E920B1">
        <w:rPr>
          <w:rFonts w:cs="Times New Roman"/>
          <w:szCs w:val="24"/>
        </w:rPr>
        <w:t xml:space="preserve"> </w:t>
      </w:r>
      <w:r w:rsidR="002452E5" w:rsidRPr="00E920B1">
        <w:rPr>
          <w:rFonts w:cs="Times New Roman"/>
          <w:szCs w:val="24"/>
        </w:rPr>
        <w:t>lõike </w:t>
      </w:r>
      <w:r w:rsidR="00DA68B4" w:rsidRPr="00E920B1">
        <w:rPr>
          <w:rFonts w:cs="Times New Roman"/>
          <w:szCs w:val="24"/>
        </w:rPr>
        <w:t xml:space="preserve">3 </w:t>
      </w:r>
      <w:r w:rsidR="002452E5" w:rsidRPr="00E920B1">
        <w:rPr>
          <w:rFonts w:cs="Times New Roman"/>
          <w:szCs w:val="24"/>
        </w:rPr>
        <w:t>alusel</w:t>
      </w:r>
      <w:r w:rsidR="003F2FF4" w:rsidRPr="00E920B1">
        <w:rPr>
          <w:rFonts w:cs="Times New Roman"/>
          <w:szCs w:val="24"/>
        </w:rPr>
        <w:t xml:space="preserve"> kehtestatud</w:t>
      </w:r>
      <w:r w:rsidR="00DA68B4" w:rsidRPr="00E920B1">
        <w:rPr>
          <w:rFonts w:cs="Times New Roman"/>
          <w:szCs w:val="24"/>
        </w:rPr>
        <w:t xml:space="preserve"> </w:t>
      </w:r>
      <w:r w:rsidR="006F29D5" w:rsidRPr="00E920B1">
        <w:rPr>
          <w:rFonts w:cs="Times New Roman"/>
          <w:szCs w:val="24"/>
        </w:rPr>
        <w:t>määruses</w:t>
      </w:r>
      <w:r w:rsidR="0015721F" w:rsidRPr="00E920B1">
        <w:rPr>
          <w:rFonts w:cs="Times New Roman"/>
          <w:szCs w:val="24"/>
        </w:rPr>
        <w:t xml:space="preserve"> </w:t>
      </w:r>
      <w:r w:rsidR="00DA68B4" w:rsidRPr="00E920B1">
        <w:rPr>
          <w:rFonts w:cs="Times New Roman"/>
          <w:szCs w:val="24"/>
        </w:rPr>
        <w:t>sätestatud</w:t>
      </w:r>
      <w:r w:rsidR="003F2FF4" w:rsidRPr="00E920B1">
        <w:rPr>
          <w:rFonts w:cs="Times New Roman"/>
          <w:szCs w:val="24"/>
        </w:rPr>
        <w:t xml:space="preserve"> andmeid</w:t>
      </w:r>
      <w:r w:rsidR="000C75F2" w:rsidRPr="00E920B1">
        <w:rPr>
          <w:rFonts w:cs="Times New Roman"/>
          <w:szCs w:val="24"/>
        </w:rPr>
        <w:t>.“;</w:t>
      </w:r>
    </w:p>
    <w:p w14:paraId="1C821A20" w14:textId="77777777" w:rsidR="000C75F2" w:rsidRPr="00E920B1" w:rsidRDefault="000C75F2" w:rsidP="00E920B1">
      <w:pPr>
        <w:pStyle w:val="Vahedeta"/>
        <w:jc w:val="both"/>
        <w:rPr>
          <w:rFonts w:cs="Times New Roman"/>
          <w:color w:val="000000" w:themeColor="text1"/>
          <w:szCs w:val="24"/>
        </w:rPr>
      </w:pPr>
    </w:p>
    <w:p w14:paraId="18E7A1A2" w14:textId="7483928F" w:rsidR="000C75F2" w:rsidRPr="00E920B1" w:rsidRDefault="005E6506" w:rsidP="00E920B1">
      <w:pPr>
        <w:pStyle w:val="Vahedeta"/>
        <w:jc w:val="both"/>
        <w:rPr>
          <w:rFonts w:cs="Times New Roman"/>
          <w:color w:val="000000" w:themeColor="text1"/>
          <w:szCs w:val="24"/>
        </w:rPr>
      </w:pPr>
      <w:r w:rsidRPr="00E920B1">
        <w:rPr>
          <w:rFonts w:cs="Times New Roman"/>
          <w:b/>
          <w:color w:val="000000" w:themeColor="text1"/>
          <w:szCs w:val="24"/>
        </w:rPr>
        <w:t>3</w:t>
      </w:r>
      <w:r w:rsidR="000C75F2" w:rsidRPr="00E920B1">
        <w:rPr>
          <w:rFonts w:cs="Times New Roman"/>
          <w:b/>
          <w:color w:val="000000" w:themeColor="text1"/>
          <w:szCs w:val="24"/>
        </w:rPr>
        <w:t>)</w:t>
      </w:r>
      <w:r w:rsidR="000C75F2" w:rsidRPr="00E920B1">
        <w:rPr>
          <w:rFonts w:cs="Times New Roman"/>
          <w:color w:val="000000" w:themeColor="text1"/>
          <w:szCs w:val="24"/>
        </w:rPr>
        <w:t xml:space="preserve"> seadust täiendatakse §-ga 14</w:t>
      </w:r>
      <w:r w:rsidR="000C75F2" w:rsidRPr="00E920B1">
        <w:rPr>
          <w:rFonts w:cs="Times New Roman"/>
          <w:color w:val="000000" w:themeColor="text1"/>
          <w:szCs w:val="24"/>
          <w:vertAlign w:val="superscript"/>
        </w:rPr>
        <w:t xml:space="preserve">2 </w:t>
      </w:r>
      <w:r w:rsidR="000C75F2" w:rsidRPr="00E920B1">
        <w:rPr>
          <w:rFonts w:cs="Times New Roman"/>
          <w:color w:val="000000" w:themeColor="text1"/>
          <w:szCs w:val="24"/>
        </w:rPr>
        <w:t>järgmises sõnastuses:</w:t>
      </w:r>
    </w:p>
    <w:p w14:paraId="11B9B2C6" w14:textId="77777777" w:rsidR="00491ADC" w:rsidRPr="00E920B1" w:rsidRDefault="00491ADC" w:rsidP="00E920B1">
      <w:pPr>
        <w:pStyle w:val="Vahedeta"/>
        <w:jc w:val="both"/>
        <w:rPr>
          <w:rFonts w:cs="Times New Roman"/>
          <w:color w:val="000000" w:themeColor="text1"/>
          <w:szCs w:val="24"/>
        </w:rPr>
      </w:pPr>
    </w:p>
    <w:p w14:paraId="16D3A427" w14:textId="2D3E19AA" w:rsidR="00F9500C" w:rsidRDefault="000C75F2" w:rsidP="00E920B1">
      <w:pPr>
        <w:pStyle w:val="Vahedeta"/>
        <w:jc w:val="both"/>
        <w:rPr>
          <w:rFonts w:cs="Times New Roman"/>
          <w:b/>
          <w:color w:val="000000" w:themeColor="text1"/>
          <w:szCs w:val="24"/>
        </w:rPr>
      </w:pPr>
      <w:r w:rsidRPr="00E920B1">
        <w:rPr>
          <w:rFonts w:cs="Times New Roman"/>
          <w:color w:val="000000" w:themeColor="text1"/>
          <w:szCs w:val="24"/>
        </w:rPr>
        <w:t>„</w:t>
      </w:r>
      <w:r w:rsidRPr="00E920B1">
        <w:rPr>
          <w:rFonts w:cs="Times New Roman"/>
          <w:b/>
          <w:color w:val="000000" w:themeColor="text1"/>
          <w:szCs w:val="24"/>
        </w:rPr>
        <w:t>§</w:t>
      </w:r>
      <w:r w:rsidRPr="00E920B1">
        <w:rPr>
          <w:rFonts w:cs="Times New Roman"/>
          <w:color w:val="000000" w:themeColor="text1"/>
          <w:szCs w:val="24"/>
        </w:rPr>
        <w:t xml:space="preserve"> </w:t>
      </w:r>
      <w:r w:rsidRPr="00E920B1">
        <w:rPr>
          <w:rFonts w:cs="Times New Roman"/>
          <w:b/>
          <w:color w:val="000000" w:themeColor="text1"/>
          <w:szCs w:val="24"/>
        </w:rPr>
        <w:t>14</w:t>
      </w:r>
      <w:r w:rsidRPr="00E920B1">
        <w:rPr>
          <w:rFonts w:cs="Times New Roman"/>
          <w:b/>
          <w:color w:val="000000" w:themeColor="text1"/>
          <w:szCs w:val="24"/>
          <w:vertAlign w:val="superscript"/>
        </w:rPr>
        <w:t>2</w:t>
      </w:r>
      <w:r w:rsidRPr="00E920B1">
        <w:rPr>
          <w:rFonts w:cs="Times New Roman"/>
          <w:b/>
          <w:color w:val="000000" w:themeColor="text1"/>
          <w:szCs w:val="24"/>
        </w:rPr>
        <w:t xml:space="preserve">. </w:t>
      </w:r>
      <w:r w:rsidR="00D03203">
        <w:rPr>
          <w:rFonts w:cs="Times New Roman"/>
          <w:b/>
          <w:bCs/>
          <w:szCs w:val="24"/>
        </w:rPr>
        <w:t>R</w:t>
      </w:r>
      <w:r w:rsidR="00D03203" w:rsidRPr="006B1819">
        <w:rPr>
          <w:rFonts w:cs="Times New Roman"/>
          <w:b/>
          <w:bCs/>
          <w:szCs w:val="24"/>
        </w:rPr>
        <w:t>iikkondsus</w:t>
      </w:r>
      <w:r w:rsidR="00D03203">
        <w:rPr>
          <w:rFonts w:cs="Times New Roman"/>
          <w:b/>
          <w:bCs/>
          <w:szCs w:val="24"/>
        </w:rPr>
        <w:t>eta laeva suhtes</w:t>
      </w:r>
      <w:r w:rsidR="00D03203" w:rsidRPr="006B1819">
        <w:rPr>
          <w:rFonts w:cs="Times New Roman"/>
          <w:b/>
          <w:bCs/>
          <w:szCs w:val="24"/>
        </w:rPr>
        <w:t xml:space="preserve"> </w:t>
      </w:r>
      <w:r w:rsidR="00F751A4" w:rsidRPr="00D03203">
        <w:rPr>
          <w:rFonts w:cs="Times New Roman"/>
          <w:b/>
          <w:bCs/>
          <w:color w:val="000000" w:themeColor="text1"/>
          <w:szCs w:val="24"/>
        </w:rPr>
        <w:t>Eesti</w:t>
      </w:r>
      <w:r w:rsidR="00F751A4" w:rsidRPr="00E920B1">
        <w:rPr>
          <w:rFonts w:cs="Times New Roman"/>
          <w:b/>
          <w:color w:val="000000" w:themeColor="text1"/>
          <w:szCs w:val="24"/>
        </w:rPr>
        <w:t xml:space="preserve"> </w:t>
      </w:r>
      <w:r w:rsidR="00B54E72" w:rsidRPr="00E920B1">
        <w:rPr>
          <w:rFonts w:cs="Times New Roman"/>
          <w:b/>
          <w:color w:val="000000" w:themeColor="text1"/>
          <w:szCs w:val="24"/>
        </w:rPr>
        <w:t>majandusvööndisse sisenemise</w:t>
      </w:r>
      <w:r w:rsidR="004352C6" w:rsidRPr="00E920B1">
        <w:rPr>
          <w:rFonts w:cs="Times New Roman"/>
          <w:b/>
          <w:color w:val="000000" w:themeColor="text1"/>
          <w:szCs w:val="24"/>
        </w:rPr>
        <w:t>l Eesti</w:t>
      </w:r>
      <w:r w:rsidR="00963A15" w:rsidRPr="00E920B1">
        <w:rPr>
          <w:rFonts w:cs="Times New Roman"/>
          <w:b/>
          <w:color w:val="000000" w:themeColor="text1"/>
          <w:szCs w:val="24"/>
        </w:rPr>
        <w:t xml:space="preserve"> Vabariigi</w:t>
      </w:r>
      <w:r w:rsidR="004352C6" w:rsidRPr="00E920B1">
        <w:rPr>
          <w:rFonts w:cs="Times New Roman"/>
          <w:b/>
          <w:color w:val="000000" w:themeColor="text1"/>
          <w:szCs w:val="24"/>
        </w:rPr>
        <w:t xml:space="preserve"> jurisdiktsiooni kohaldamine</w:t>
      </w:r>
    </w:p>
    <w:p w14:paraId="29BBC751" w14:textId="29162961" w:rsidR="004352C6" w:rsidRPr="00E920B1" w:rsidRDefault="004352C6" w:rsidP="00E920B1">
      <w:pPr>
        <w:pStyle w:val="Vahedeta"/>
        <w:jc w:val="both"/>
        <w:rPr>
          <w:rFonts w:cs="Times New Roman"/>
          <w:szCs w:val="24"/>
        </w:rPr>
      </w:pPr>
    </w:p>
    <w:p w14:paraId="523E36A8" w14:textId="490B9C08" w:rsidR="004352C6" w:rsidRPr="00E920B1" w:rsidRDefault="00D03203" w:rsidP="00E920B1">
      <w:pPr>
        <w:pStyle w:val="Vahedeta"/>
        <w:jc w:val="both"/>
        <w:rPr>
          <w:rFonts w:cs="Times New Roman"/>
          <w:szCs w:val="24"/>
        </w:rPr>
      </w:pPr>
      <w:r>
        <w:rPr>
          <w:rFonts w:cs="Times New Roman"/>
          <w:szCs w:val="24"/>
        </w:rPr>
        <w:t>Ri</w:t>
      </w:r>
      <w:r w:rsidRPr="00E920B1">
        <w:rPr>
          <w:rFonts w:cs="Times New Roman"/>
          <w:szCs w:val="24"/>
        </w:rPr>
        <w:t>ikkondsus</w:t>
      </w:r>
      <w:r>
        <w:rPr>
          <w:rFonts w:cs="Times New Roman"/>
          <w:szCs w:val="24"/>
        </w:rPr>
        <w:t>eta</w:t>
      </w:r>
      <w:r w:rsidRPr="00E920B1">
        <w:rPr>
          <w:rFonts w:cs="Times New Roman"/>
          <w:szCs w:val="24"/>
        </w:rPr>
        <w:t xml:space="preserve"> </w:t>
      </w:r>
      <w:r>
        <w:rPr>
          <w:rFonts w:cs="Times New Roman"/>
          <w:szCs w:val="24"/>
        </w:rPr>
        <w:t>l</w:t>
      </w:r>
      <w:r w:rsidR="00EF7C1A" w:rsidRPr="00E920B1">
        <w:rPr>
          <w:rFonts w:cs="Times New Roman"/>
          <w:szCs w:val="24"/>
        </w:rPr>
        <w:t xml:space="preserve">aeva </w:t>
      </w:r>
      <w:r w:rsidR="000E2E71" w:rsidRPr="00E920B1">
        <w:rPr>
          <w:rFonts w:cs="Times New Roman"/>
          <w:szCs w:val="24"/>
        </w:rPr>
        <w:t>suhtes</w:t>
      </w:r>
      <w:r w:rsidR="00963A15" w:rsidRPr="00E920B1">
        <w:rPr>
          <w:rFonts w:cs="Times New Roman"/>
          <w:szCs w:val="24"/>
        </w:rPr>
        <w:t xml:space="preserve"> võib kohaldada </w:t>
      </w:r>
      <w:ins w:id="131" w:author="Moonika Kuusk - JUSTDIGI" w:date="2026-01-14T12:40:00Z" w16du:dateUtc="2026-01-14T10:40:00Z">
        <w:r w:rsidR="005B2DC0">
          <w:rPr>
            <w:rFonts w:cs="Times New Roman"/>
            <w:szCs w:val="24"/>
          </w:rPr>
          <w:t xml:space="preserve">selle </w:t>
        </w:r>
      </w:ins>
      <w:r w:rsidR="00963A15" w:rsidRPr="00E920B1">
        <w:rPr>
          <w:rFonts w:cs="Times New Roman"/>
          <w:szCs w:val="24"/>
        </w:rPr>
        <w:t>Eesti majandusvööndisse sisenemisel Eesti Vabariigi jurisdiktsiooni.</w:t>
      </w:r>
      <w:r w:rsidR="000E2E71" w:rsidRPr="00E920B1">
        <w:rPr>
          <w:rFonts w:cs="Times New Roman"/>
          <w:szCs w:val="24"/>
        </w:rPr>
        <w:t>“;</w:t>
      </w:r>
    </w:p>
    <w:p w14:paraId="5D8C7C49" w14:textId="77777777" w:rsidR="005E6506" w:rsidRPr="00E920B1" w:rsidRDefault="005E6506" w:rsidP="00E920B1">
      <w:pPr>
        <w:pStyle w:val="Vahedeta"/>
        <w:jc w:val="both"/>
        <w:rPr>
          <w:rFonts w:cs="Times New Roman"/>
          <w:szCs w:val="24"/>
        </w:rPr>
      </w:pPr>
    </w:p>
    <w:p w14:paraId="3CC3470A" w14:textId="7D3BBC16" w:rsidR="00491ADC" w:rsidRPr="00E920B1" w:rsidRDefault="005E6506" w:rsidP="00E920B1">
      <w:pPr>
        <w:pStyle w:val="Vahedeta"/>
        <w:jc w:val="both"/>
        <w:rPr>
          <w:rFonts w:cs="Times New Roman"/>
          <w:szCs w:val="24"/>
        </w:rPr>
      </w:pPr>
      <w:r w:rsidRPr="00E920B1">
        <w:rPr>
          <w:rFonts w:cs="Times New Roman"/>
          <w:b/>
          <w:szCs w:val="24"/>
        </w:rPr>
        <w:t xml:space="preserve">4) </w:t>
      </w:r>
      <w:r w:rsidRPr="00E920B1">
        <w:rPr>
          <w:rFonts w:cs="Times New Roman"/>
          <w:szCs w:val="24"/>
        </w:rPr>
        <w:t>paragrahv 17 tunnistatakse kehtetuks.</w:t>
      </w:r>
    </w:p>
    <w:p w14:paraId="3D15524A" w14:textId="550EE926" w:rsidR="776DF801" w:rsidRPr="00E920B1" w:rsidRDefault="776DF801" w:rsidP="00E920B1">
      <w:pPr>
        <w:pStyle w:val="Vahedeta"/>
        <w:jc w:val="both"/>
        <w:rPr>
          <w:rFonts w:cs="Times New Roman"/>
          <w:szCs w:val="24"/>
        </w:rPr>
      </w:pPr>
    </w:p>
    <w:p w14:paraId="679446CB" w14:textId="1E80514E" w:rsidR="0056717F" w:rsidRPr="00E920B1" w:rsidRDefault="776DF801" w:rsidP="00E920B1">
      <w:pPr>
        <w:pStyle w:val="Vahedeta"/>
        <w:jc w:val="both"/>
        <w:rPr>
          <w:rFonts w:cs="Times New Roman"/>
          <w:b/>
          <w:bCs/>
          <w:szCs w:val="24"/>
        </w:rPr>
      </w:pPr>
      <w:r w:rsidRPr="00E920B1">
        <w:rPr>
          <w:rFonts w:cs="Times New Roman"/>
          <w:b/>
          <w:bCs/>
          <w:szCs w:val="24"/>
        </w:rPr>
        <w:t>§ </w:t>
      </w:r>
      <w:r w:rsidR="0084080C" w:rsidRPr="00E920B1">
        <w:rPr>
          <w:rFonts w:cs="Times New Roman"/>
          <w:b/>
          <w:bCs/>
          <w:szCs w:val="24"/>
        </w:rPr>
        <w:t>7</w:t>
      </w:r>
      <w:r w:rsidRPr="00E920B1">
        <w:rPr>
          <w:rFonts w:cs="Times New Roman"/>
          <w:b/>
          <w:bCs/>
          <w:szCs w:val="24"/>
        </w:rPr>
        <w:t>. Meresõiduohutuse seaduse muutmine</w:t>
      </w:r>
    </w:p>
    <w:p w14:paraId="3E6CD53A" w14:textId="77777777" w:rsidR="0056717F" w:rsidRPr="00E920B1" w:rsidRDefault="0056717F" w:rsidP="00E920B1">
      <w:pPr>
        <w:pStyle w:val="Vahedeta"/>
        <w:jc w:val="both"/>
        <w:rPr>
          <w:rFonts w:cs="Times New Roman"/>
          <w:szCs w:val="24"/>
        </w:rPr>
      </w:pPr>
    </w:p>
    <w:p w14:paraId="703CF918" w14:textId="77777777" w:rsidR="0056717F" w:rsidRPr="00E920B1" w:rsidRDefault="0056717F" w:rsidP="00E920B1">
      <w:pPr>
        <w:pStyle w:val="Vahedeta"/>
        <w:jc w:val="both"/>
        <w:rPr>
          <w:rFonts w:cs="Times New Roman"/>
          <w:szCs w:val="24"/>
        </w:rPr>
      </w:pPr>
      <w:r w:rsidRPr="00E920B1">
        <w:rPr>
          <w:rFonts w:cs="Times New Roman"/>
          <w:szCs w:val="24"/>
        </w:rPr>
        <w:t>Meresõiduohutuse seaduses tehakse järgmised muudatused:</w:t>
      </w:r>
    </w:p>
    <w:p w14:paraId="6E2D048D" w14:textId="77777777" w:rsidR="00543846" w:rsidRPr="00E920B1" w:rsidRDefault="00543846" w:rsidP="00E920B1">
      <w:pPr>
        <w:pStyle w:val="Vahedeta"/>
        <w:jc w:val="both"/>
        <w:rPr>
          <w:rFonts w:cs="Times New Roman"/>
          <w:szCs w:val="24"/>
        </w:rPr>
      </w:pPr>
    </w:p>
    <w:p w14:paraId="501498B9" w14:textId="32FA030E" w:rsidR="00543846" w:rsidRPr="00E920B1" w:rsidRDefault="00690A5C" w:rsidP="00E920B1">
      <w:pPr>
        <w:pStyle w:val="Vahedeta"/>
        <w:jc w:val="both"/>
        <w:rPr>
          <w:rFonts w:cs="Times New Roman"/>
          <w:szCs w:val="24"/>
        </w:rPr>
      </w:pPr>
      <w:r w:rsidRPr="00E920B1">
        <w:rPr>
          <w:rFonts w:cs="Times New Roman"/>
          <w:b/>
          <w:szCs w:val="24"/>
        </w:rPr>
        <w:t>1</w:t>
      </w:r>
      <w:r w:rsidR="00543846" w:rsidRPr="003E50EF">
        <w:rPr>
          <w:rFonts w:cs="Times New Roman"/>
          <w:b/>
          <w:bCs/>
          <w:szCs w:val="24"/>
        </w:rPr>
        <w:t>)</w:t>
      </w:r>
      <w:r w:rsidR="00543846" w:rsidRPr="00E920B1">
        <w:rPr>
          <w:rFonts w:cs="Times New Roman"/>
          <w:szCs w:val="24"/>
        </w:rPr>
        <w:t> </w:t>
      </w:r>
      <w:r w:rsidR="00FE67B1" w:rsidRPr="00E920B1">
        <w:rPr>
          <w:rFonts w:cs="Times New Roman"/>
          <w:szCs w:val="24"/>
        </w:rPr>
        <w:t>paragrahvi 1 täiendatakse lõikega 2</w:t>
      </w:r>
      <w:r w:rsidR="00FE67B1" w:rsidRPr="00E920B1">
        <w:rPr>
          <w:rFonts w:cs="Times New Roman"/>
          <w:szCs w:val="24"/>
          <w:vertAlign w:val="superscript"/>
        </w:rPr>
        <w:t>1</w:t>
      </w:r>
      <w:r w:rsidR="00FE67B1" w:rsidRPr="00E920B1">
        <w:rPr>
          <w:rFonts w:cs="Times New Roman"/>
          <w:szCs w:val="24"/>
        </w:rPr>
        <w:t xml:space="preserve"> järgmises sõnastuses:</w:t>
      </w:r>
    </w:p>
    <w:p w14:paraId="4133C2A8" w14:textId="77777777" w:rsidR="00FE67B1" w:rsidRPr="00E920B1" w:rsidRDefault="00FE67B1" w:rsidP="00E920B1">
      <w:pPr>
        <w:pStyle w:val="Vahedeta"/>
        <w:jc w:val="both"/>
        <w:rPr>
          <w:rFonts w:cs="Times New Roman"/>
          <w:szCs w:val="24"/>
        </w:rPr>
      </w:pPr>
    </w:p>
    <w:p w14:paraId="79BF6B83" w14:textId="66F6A3FA" w:rsidR="00FE67B1" w:rsidRPr="00E920B1" w:rsidRDefault="00FE67B1" w:rsidP="00E920B1">
      <w:pPr>
        <w:pStyle w:val="Vahedeta"/>
        <w:jc w:val="both"/>
        <w:rPr>
          <w:rFonts w:cs="Times New Roman"/>
          <w:szCs w:val="24"/>
        </w:rPr>
      </w:pPr>
      <w:r w:rsidRPr="00E920B1">
        <w:rPr>
          <w:rFonts w:cs="Times New Roman"/>
          <w:szCs w:val="24"/>
        </w:rPr>
        <w:t>„(2</w:t>
      </w:r>
      <w:r w:rsidRPr="00E920B1">
        <w:rPr>
          <w:rFonts w:cs="Times New Roman"/>
          <w:szCs w:val="24"/>
          <w:vertAlign w:val="superscript"/>
        </w:rPr>
        <w:t>1</w:t>
      </w:r>
      <w:r w:rsidRPr="00E920B1">
        <w:rPr>
          <w:rFonts w:cs="Times New Roman"/>
          <w:szCs w:val="24"/>
        </w:rPr>
        <w:t>) </w:t>
      </w:r>
      <w:r w:rsidR="00D5179D" w:rsidRPr="00E920B1">
        <w:rPr>
          <w:rFonts w:cs="Times New Roman"/>
          <w:szCs w:val="24"/>
        </w:rPr>
        <w:t>Sõjalise r</w:t>
      </w:r>
      <w:r w:rsidR="00E960F5" w:rsidRPr="00E920B1">
        <w:rPr>
          <w:rFonts w:cs="Times New Roman"/>
          <w:szCs w:val="24"/>
        </w:rPr>
        <w:t xml:space="preserve">iigikaitse ja </w:t>
      </w:r>
      <w:r w:rsidR="00CC5E57" w:rsidRPr="00E920B1">
        <w:rPr>
          <w:rFonts w:cs="Times New Roman"/>
          <w:szCs w:val="24"/>
        </w:rPr>
        <w:t xml:space="preserve">selleks valmistumisega </w:t>
      </w:r>
      <w:r w:rsidR="00E960F5" w:rsidRPr="00E920B1">
        <w:rPr>
          <w:rFonts w:cs="Times New Roman"/>
          <w:szCs w:val="24"/>
        </w:rPr>
        <w:t xml:space="preserve">seotud tegevustele merel kohaldatakse käesolevat seadust </w:t>
      </w:r>
      <w:r w:rsidR="00E30DD9" w:rsidRPr="00E920B1">
        <w:rPr>
          <w:rFonts w:cs="Times New Roman"/>
          <w:szCs w:val="24"/>
        </w:rPr>
        <w:t xml:space="preserve">üksnes </w:t>
      </w:r>
      <w:r w:rsidR="00E960F5" w:rsidRPr="00E920B1">
        <w:rPr>
          <w:rFonts w:cs="Times New Roman"/>
          <w:szCs w:val="24"/>
        </w:rPr>
        <w:t>juhul, kui see on käesolevas seaduses sätestatud.“;</w:t>
      </w:r>
    </w:p>
    <w:p w14:paraId="3F8C818B" w14:textId="77777777" w:rsidR="0056717F" w:rsidRPr="00E920B1" w:rsidRDefault="0056717F" w:rsidP="00E920B1">
      <w:pPr>
        <w:pStyle w:val="Vahedeta"/>
        <w:jc w:val="both"/>
        <w:rPr>
          <w:rFonts w:cs="Times New Roman"/>
          <w:szCs w:val="24"/>
        </w:rPr>
      </w:pPr>
    </w:p>
    <w:p w14:paraId="0C527C34" w14:textId="1B3D30A5" w:rsidR="00B94AD2" w:rsidRPr="00E920B1" w:rsidRDefault="00690A5C" w:rsidP="00E920B1">
      <w:pPr>
        <w:pStyle w:val="Vahedeta"/>
        <w:jc w:val="both"/>
        <w:rPr>
          <w:rFonts w:cs="Times New Roman"/>
          <w:szCs w:val="24"/>
        </w:rPr>
      </w:pPr>
      <w:r w:rsidRPr="00E920B1">
        <w:rPr>
          <w:rFonts w:cs="Times New Roman"/>
          <w:b/>
          <w:szCs w:val="24"/>
        </w:rPr>
        <w:t>2</w:t>
      </w:r>
      <w:r w:rsidR="00B94AD2" w:rsidRPr="003E50EF">
        <w:rPr>
          <w:rFonts w:cs="Times New Roman"/>
          <w:b/>
          <w:bCs/>
          <w:szCs w:val="24"/>
        </w:rPr>
        <w:t>)</w:t>
      </w:r>
      <w:r w:rsidR="00B94AD2" w:rsidRPr="00E920B1">
        <w:rPr>
          <w:rFonts w:cs="Times New Roman"/>
          <w:szCs w:val="24"/>
        </w:rPr>
        <w:t> paragrahvi 1 lõige 4 muudetakse ja sõnastatakse järgmiselt:</w:t>
      </w:r>
    </w:p>
    <w:p w14:paraId="53738E09" w14:textId="77777777" w:rsidR="00B94AD2" w:rsidRPr="00E920B1" w:rsidRDefault="00B94AD2" w:rsidP="00E920B1">
      <w:pPr>
        <w:pStyle w:val="Vahedeta"/>
        <w:jc w:val="both"/>
        <w:rPr>
          <w:rFonts w:cs="Times New Roman"/>
          <w:szCs w:val="24"/>
        </w:rPr>
      </w:pPr>
    </w:p>
    <w:p w14:paraId="131CE37D" w14:textId="096F33E6" w:rsidR="00B94AD2" w:rsidRPr="00E920B1" w:rsidRDefault="00B94AD2" w:rsidP="00E920B1">
      <w:pPr>
        <w:pStyle w:val="Vahedeta"/>
        <w:jc w:val="both"/>
        <w:rPr>
          <w:rFonts w:cs="Times New Roman"/>
          <w:szCs w:val="24"/>
        </w:rPr>
      </w:pPr>
      <w:r w:rsidRPr="00E920B1">
        <w:rPr>
          <w:rFonts w:cs="Times New Roman"/>
          <w:szCs w:val="24"/>
        </w:rPr>
        <w:t xml:space="preserve">„(4) Sõjalaevale kohaldatakse käesoleva seaduse </w:t>
      </w:r>
      <w:r w:rsidR="0079219A" w:rsidRPr="00E920B1">
        <w:rPr>
          <w:rFonts w:cs="Times New Roman"/>
          <w:szCs w:val="24"/>
        </w:rPr>
        <w:t>§ 45 ja § 49 lõiget 1</w:t>
      </w:r>
      <w:r w:rsidR="001860EA" w:rsidRPr="00E920B1">
        <w:rPr>
          <w:rFonts w:cs="Times New Roman"/>
          <w:szCs w:val="24"/>
        </w:rPr>
        <w:t xml:space="preserve">, kui seaduse või </w:t>
      </w:r>
      <w:proofErr w:type="spellStart"/>
      <w:r w:rsidR="001860EA" w:rsidRPr="00E920B1">
        <w:rPr>
          <w:rFonts w:cs="Times New Roman"/>
          <w:szCs w:val="24"/>
        </w:rPr>
        <w:t>välislepinguga</w:t>
      </w:r>
      <w:proofErr w:type="spellEnd"/>
      <w:r w:rsidR="001860EA" w:rsidRPr="00E920B1">
        <w:rPr>
          <w:rFonts w:cs="Times New Roman"/>
          <w:szCs w:val="24"/>
        </w:rPr>
        <w:t xml:space="preserve"> ei ole sätestatud teisiti</w:t>
      </w:r>
      <w:r w:rsidR="00F751A4" w:rsidRPr="00E920B1">
        <w:rPr>
          <w:rFonts w:cs="Times New Roman"/>
          <w:szCs w:val="24"/>
        </w:rPr>
        <w:t>.</w:t>
      </w:r>
      <w:r w:rsidR="007B2273" w:rsidRPr="00E920B1">
        <w:rPr>
          <w:rFonts w:cs="Times New Roman"/>
          <w:szCs w:val="24"/>
        </w:rPr>
        <w:t xml:space="preserve"> </w:t>
      </w:r>
      <w:r w:rsidRPr="00E920B1">
        <w:rPr>
          <w:rFonts w:cs="Times New Roman"/>
          <w:szCs w:val="24"/>
        </w:rPr>
        <w:t xml:space="preserve">Kaitseväe ja Kaitseliidu veesõidukite registris olevale veesõidukile </w:t>
      </w:r>
      <w:r w:rsidR="00F751A4" w:rsidRPr="00E920B1">
        <w:rPr>
          <w:rFonts w:cs="Times New Roman"/>
          <w:szCs w:val="24"/>
        </w:rPr>
        <w:t>kohaldatakse</w:t>
      </w:r>
      <w:r w:rsidR="00F9500C">
        <w:rPr>
          <w:rFonts w:cs="Times New Roman"/>
          <w:szCs w:val="24"/>
        </w:rPr>
        <w:t xml:space="preserve"> </w:t>
      </w:r>
      <w:r w:rsidR="00F751A4" w:rsidRPr="00E920B1">
        <w:rPr>
          <w:rFonts w:cs="Times New Roman"/>
          <w:szCs w:val="24"/>
        </w:rPr>
        <w:t xml:space="preserve">käesoleva seaduse </w:t>
      </w:r>
      <w:r w:rsidRPr="00E920B1">
        <w:rPr>
          <w:rFonts w:cs="Times New Roman"/>
          <w:szCs w:val="24"/>
        </w:rPr>
        <w:t>§</w:t>
      </w:r>
      <w:r w:rsidR="00D1024C" w:rsidRPr="00E920B1">
        <w:rPr>
          <w:rFonts w:cs="Times New Roman"/>
          <w:szCs w:val="24"/>
        </w:rPr>
        <w:t> </w:t>
      </w:r>
      <w:r w:rsidRPr="00E920B1">
        <w:rPr>
          <w:rFonts w:cs="Times New Roman"/>
          <w:szCs w:val="24"/>
        </w:rPr>
        <w:t>12 lõiget</w:t>
      </w:r>
      <w:r w:rsidR="00D1024C" w:rsidRPr="00E920B1">
        <w:rPr>
          <w:rFonts w:cs="Times New Roman"/>
          <w:szCs w:val="24"/>
        </w:rPr>
        <w:t> </w:t>
      </w:r>
      <w:r w:rsidRPr="00E920B1">
        <w:rPr>
          <w:rFonts w:cs="Times New Roman"/>
          <w:szCs w:val="24"/>
        </w:rPr>
        <w:t>7, §</w:t>
      </w:r>
      <w:r w:rsidR="00D1024C" w:rsidRPr="00E920B1">
        <w:rPr>
          <w:rFonts w:cs="Times New Roman"/>
          <w:szCs w:val="24"/>
        </w:rPr>
        <w:t> </w:t>
      </w:r>
      <w:r w:rsidR="007B2273" w:rsidRPr="00E920B1">
        <w:rPr>
          <w:rFonts w:cs="Times New Roman"/>
          <w:szCs w:val="24"/>
        </w:rPr>
        <w:t>13 lõiget</w:t>
      </w:r>
      <w:r w:rsidR="00D1024C" w:rsidRPr="00E920B1">
        <w:rPr>
          <w:rFonts w:cs="Times New Roman"/>
          <w:szCs w:val="24"/>
        </w:rPr>
        <w:t> </w:t>
      </w:r>
      <w:r w:rsidR="007B2273" w:rsidRPr="00E920B1">
        <w:rPr>
          <w:rFonts w:cs="Times New Roman"/>
          <w:szCs w:val="24"/>
        </w:rPr>
        <w:t>10</w:t>
      </w:r>
      <w:r w:rsidR="00A12D8A">
        <w:rPr>
          <w:rFonts w:cs="Times New Roman"/>
          <w:szCs w:val="24"/>
        </w:rPr>
        <w:t>,</w:t>
      </w:r>
      <w:r w:rsidRPr="00E920B1">
        <w:rPr>
          <w:rFonts w:cs="Times New Roman"/>
          <w:szCs w:val="24"/>
        </w:rPr>
        <w:t xml:space="preserve"> §</w:t>
      </w:r>
      <w:r w:rsidR="00D1024C" w:rsidRPr="00E920B1">
        <w:rPr>
          <w:rFonts w:cs="Times New Roman"/>
          <w:szCs w:val="24"/>
        </w:rPr>
        <w:t> 17 lõiget </w:t>
      </w:r>
      <w:r w:rsidRPr="00E920B1">
        <w:rPr>
          <w:rFonts w:cs="Times New Roman"/>
          <w:szCs w:val="24"/>
        </w:rPr>
        <w:t>10</w:t>
      </w:r>
      <w:r w:rsidR="00F751A4" w:rsidRPr="00E920B1">
        <w:rPr>
          <w:rFonts w:cs="Times New Roman"/>
          <w:szCs w:val="24"/>
        </w:rPr>
        <w:t>,</w:t>
      </w:r>
      <w:r w:rsidR="00F9500C">
        <w:rPr>
          <w:rFonts w:cs="Times New Roman"/>
          <w:szCs w:val="24"/>
        </w:rPr>
        <w:t xml:space="preserve"> </w:t>
      </w:r>
      <w:r w:rsidR="00F751A4" w:rsidRPr="00E920B1">
        <w:rPr>
          <w:rFonts w:cs="Times New Roman"/>
          <w:szCs w:val="24"/>
        </w:rPr>
        <w:t>§</w:t>
      </w:r>
      <w:r w:rsidR="006C6E5E">
        <w:rPr>
          <w:rFonts w:cs="Times New Roman"/>
          <w:szCs w:val="24"/>
        </w:rPr>
        <w:t> </w:t>
      </w:r>
      <w:r w:rsidR="00F751A4" w:rsidRPr="00E920B1">
        <w:rPr>
          <w:rFonts w:cs="Times New Roman"/>
          <w:szCs w:val="24"/>
        </w:rPr>
        <w:t>45</w:t>
      </w:r>
      <w:r w:rsidR="00A12D8A">
        <w:rPr>
          <w:rFonts w:cs="Times New Roman"/>
          <w:szCs w:val="24"/>
        </w:rPr>
        <w:t xml:space="preserve"> ja</w:t>
      </w:r>
      <w:r w:rsidR="00F751A4" w:rsidRPr="00E920B1">
        <w:rPr>
          <w:rFonts w:cs="Times New Roman"/>
          <w:szCs w:val="24"/>
        </w:rPr>
        <w:t xml:space="preserve"> § 49 lõiget 1</w:t>
      </w:r>
      <w:r w:rsidR="001860EA" w:rsidRPr="00E920B1">
        <w:rPr>
          <w:rFonts w:cs="Times New Roman"/>
          <w:szCs w:val="24"/>
        </w:rPr>
        <w:t>, kui seadusega ei ole sätestatud teisiti.“;</w:t>
      </w:r>
    </w:p>
    <w:p w14:paraId="564FDB52" w14:textId="77777777" w:rsidR="00B94AD2" w:rsidRPr="00E920B1" w:rsidRDefault="00B94AD2" w:rsidP="00E920B1">
      <w:pPr>
        <w:pStyle w:val="Vahedeta"/>
        <w:jc w:val="both"/>
        <w:rPr>
          <w:rFonts w:cs="Times New Roman"/>
          <w:szCs w:val="24"/>
        </w:rPr>
      </w:pPr>
    </w:p>
    <w:p w14:paraId="509DB95F" w14:textId="5765BE7C" w:rsidR="00E5441E" w:rsidRPr="00E920B1" w:rsidRDefault="00690A5C" w:rsidP="00E920B1">
      <w:pPr>
        <w:pStyle w:val="Vahedeta"/>
        <w:jc w:val="both"/>
        <w:rPr>
          <w:rFonts w:cs="Times New Roman"/>
          <w:szCs w:val="24"/>
        </w:rPr>
      </w:pPr>
      <w:r w:rsidRPr="00E920B1">
        <w:rPr>
          <w:rFonts w:cs="Times New Roman"/>
          <w:b/>
          <w:szCs w:val="24"/>
        </w:rPr>
        <w:t>3</w:t>
      </w:r>
      <w:r w:rsidR="00E5441E" w:rsidRPr="003E50EF">
        <w:rPr>
          <w:rFonts w:cs="Times New Roman"/>
          <w:b/>
          <w:bCs/>
          <w:szCs w:val="24"/>
        </w:rPr>
        <w:t>)</w:t>
      </w:r>
      <w:r w:rsidR="00E5441E" w:rsidRPr="00E920B1">
        <w:rPr>
          <w:rFonts w:cs="Times New Roman"/>
          <w:szCs w:val="24"/>
        </w:rPr>
        <w:t> paragrahvi 12 täiendatakse lõikega </w:t>
      </w:r>
      <w:r w:rsidR="00DF73F8" w:rsidRPr="00E920B1">
        <w:rPr>
          <w:rFonts w:cs="Times New Roman"/>
          <w:szCs w:val="24"/>
        </w:rPr>
        <w:t>7</w:t>
      </w:r>
      <w:r w:rsidR="00E5441E" w:rsidRPr="00E920B1">
        <w:rPr>
          <w:rFonts w:cs="Times New Roman"/>
          <w:szCs w:val="24"/>
        </w:rPr>
        <w:t xml:space="preserve"> järgmises sõnastuses:</w:t>
      </w:r>
    </w:p>
    <w:p w14:paraId="4DDD5085" w14:textId="77777777" w:rsidR="00E5441E" w:rsidRPr="00E920B1" w:rsidRDefault="00E5441E" w:rsidP="00E920B1">
      <w:pPr>
        <w:pStyle w:val="Vahedeta"/>
        <w:jc w:val="both"/>
        <w:rPr>
          <w:rFonts w:cs="Times New Roman"/>
          <w:szCs w:val="24"/>
        </w:rPr>
      </w:pPr>
    </w:p>
    <w:p w14:paraId="3E66E472" w14:textId="087A73E2" w:rsidR="00E5441E" w:rsidRPr="00E920B1" w:rsidRDefault="00DF73F8" w:rsidP="00E920B1">
      <w:pPr>
        <w:pStyle w:val="Vahedeta"/>
        <w:jc w:val="both"/>
        <w:rPr>
          <w:rFonts w:cs="Times New Roman"/>
          <w:szCs w:val="24"/>
        </w:rPr>
      </w:pPr>
      <w:r w:rsidRPr="00E920B1">
        <w:rPr>
          <w:rFonts w:cs="Times New Roman"/>
          <w:szCs w:val="24"/>
        </w:rPr>
        <w:t>„</w:t>
      </w:r>
      <w:r w:rsidR="00E5441E" w:rsidRPr="00E920B1">
        <w:rPr>
          <w:rFonts w:cs="Times New Roman"/>
          <w:szCs w:val="24"/>
        </w:rPr>
        <w:t>(</w:t>
      </w:r>
      <w:r w:rsidRPr="00E920B1">
        <w:rPr>
          <w:rFonts w:cs="Times New Roman"/>
          <w:szCs w:val="24"/>
        </w:rPr>
        <w:t>7</w:t>
      </w:r>
      <w:r w:rsidR="00E5441E" w:rsidRPr="00E920B1">
        <w:rPr>
          <w:rFonts w:cs="Times New Roman"/>
          <w:szCs w:val="24"/>
        </w:rPr>
        <w:t>) </w:t>
      </w:r>
      <w:r w:rsidRPr="00E920B1">
        <w:rPr>
          <w:rFonts w:cs="Times New Roman"/>
          <w:szCs w:val="24"/>
        </w:rPr>
        <w:t xml:space="preserve">Kaitseväe ja Kaitseliidu veesõidukite registris oleva </w:t>
      </w:r>
      <w:r w:rsidR="00600849" w:rsidRPr="00E920B1">
        <w:rPr>
          <w:rFonts w:cs="Times New Roman"/>
          <w:szCs w:val="24"/>
        </w:rPr>
        <w:t>laeva ja väikelaeva</w:t>
      </w:r>
      <w:r w:rsidRPr="00E920B1">
        <w:rPr>
          <w:rFonts w:cs="Times New Roman"/>
          <w:szCs w:val="24"/>
        </w:rPr>
        <w:t xml:space="preserve"> üle </w:t>
      </w:r>
      <w:ins w:id="132" w:author="Moonika Kuusk - JUSTDIGI" w:date="2026-01-13T11:10:00Z" w16du:dateUtc="2026-01-13T09:10:00Z">
        <w:r w:rsidR="00367628" w:rsidRPr="00E920B1">
          <w:rPr>
            <w:rFonts w:cs="Times New Roman"/>
            <w:szCs w:val="24"/>
          </w:rPr>
          <w:t xml:space="preserve">teostab </w:t>
        </w:r>
      </w:ins>
      <w:r w:rsidRPr="00E920B1">
        <w:rPr>
          <w:rFonts w:cs="Times New Roman"/>
          <w:szCs w:val="24"/>
        </w:rPr>
        <w:t xml:space="preserve">tehnilist järelevalvet </w:t>
      </w:r>
      <w:del w:id="133" w:author="Moonika Kuusk - JUSTDIGI" w:date="2026-01-13T11:09:00Z" w16du:dateUtc="2026-01-13T09:09:00Z">
        <w:r w:rsidR="00F751A4" w:rsidRPr="00E920B1">
          <w:rPr>
            <w:rFonts w:cs="Times New Roman"/>
            <w:szCs w:val="24"/>
          </w:rPr>
          <w:delText xml:space="preserve">teostab </w:delText>
        </w:r>
      </w:del>
      <w:r w:rsidRPr="00E920B1">
        <w:rPr>
          <w:rFonts w:cs="Times New Roman"/>
          <w:szCs w:val="24"/>
        </w:rPr>
        <w:t>Kaitsevägi.“;</w:t>
      </w:r>
    </w:p>
    <w:p w14:paraId="0C56B2FF" w14:textId="77777777" w:rsidR="004529DF" w:rsidRPr="00E920B1" w:rsidRDefault="004529DF" w:rsidP="00E920B1">
      <w:pPr>
        <w:pStyle w:val="Vahedeta"/>
        <w:jc w:val="both"/>
        <w:rPr>
          <w:rFonts w:cs="Times New Roman"/>
          <w:szCs w:val="24"/>
        </w:rPr>
      </w:pPr>
    </w:p>
    <w:p w14:paraId="751DA259" w14:textId="47588AA3" w:rsidR="00CB0BBE" w:rsidRPr="00E920B1" w:rsidRDefault="00690A5C" w:rsidP="00E920B1">
      <w:pPr>
        <w:pStyle w:val="Vahedeta"/>
        <w:jc w:val="both"/>
        <w:rPr>
          <w:rFonts w:cs="Times New Roman"/>
          <w:szCs w:val="24"/>
        </w:rPr>
      </w:pPr>
      <w:r w:rsidRPr="00E920B1">
        <w:rPr>
          <w:rFonts w:cs="Times New Roman"/>
          <w:b/>
          <w:szCs w:val="24"/>
        </w:rPr>
        <w:t>4</w:t>
      </w:r>
      <w:r w:rsidR="00CB0BBE" w:rsidRPr="003E50EF">
        <w:rPr>
          <w:rFonts w:cs="Times New Roman"/>
          <w:b/>
          <w:bCs/>
          <w:szCs w:val="24"/>
        </w:rPr>
        <w:t>)</w:t>
      </w:r>
      <w:r w:rsidR="00CB0BBE" w:rsidRPr="00E920B1">
        <w:rPr>
          <w:rFonts w:cs="Times New Roman"/>
          <w:szCs w:val="24"/>
        </w:rPr>
        <w:t> paragrahvi 13 täiendatakse lõikega </w:t>
      </w:r>
      <w:r w:rsidR="00823BAF" w:rsidRPr="00E920B1">
        <w:rPr>
          <w:rFonts w:cs="Times New Roman"/>
          <w:szCs w:val="24"/>
        </w:rPr>
        <w:t>10 järgmises sõnastuses:</w:t>
      </w:r>
    </w:p>
    <w:p w14:paraId="0CEA15A3" w14:textId="77777777" w:rsidR="00823BAF" w:rsidRPr="00E920B1" w:rsidRDefault="00823BAF" w:rsidP="00E920B1">
      <w:pPr>
        <w:pStyle w:val="Vahedeta"/>
        <w:jc w:val="both"/>
        <w:rPr>
          <w:rFonts w:cs="Times New Roman"/>
          <w:szCs w:val="24"/>
        </w:rPr>
      </w:pPr>
    </w:p>
    <w:p w14:paraId="0B4CD7DF" w14:textId="77777777" w:rsidR="00823BAF" w:rsidRPr="00E920B1" w:rsidRDefault="00823BAF" w:rsidP="00E920B1">
      <w:pPr>
        <w:pStyle w:val="Vahedeta"/>
        <w:jc w:val="both"/>
        <w:rPr>
          <w:rFonts w:cs="Times New Roman"/>
          <w:szCs w:val="24"/>
        </w:rPr>
      </w:pPr>
      <w:r w:rsidRPr="00E920B1">
        <w:rPr>
          <w:rFonts w:cs="Times New Roman"/>
          <w:szCs w:val="24"/>
        </w:rPr>
        <w:t xml:space="preserve">„(10) Kaitseväe ja Kaitseliidu veesõidukite registris oleva laeva ja väikelaeva tehnilise ülevaatuse korra </w:t>
      </w:r>
      <w:r w:rsidR="006A6A74" w:rsidRPr="00E920B1">
        <w:rPr>
          <w:rFonts w:cs="Times New Roman"/>
          <w:szCs w:val="24"/>
        </w:rPr>
        <w:t xml:space="preserve">ning tehnilised nõuded laevadele ja väikelaevadele </w:t>
      </w:r>
      <w:commentRangeStart w:id="134"/>
      <w:r w:rsidRPr="00E920B1">
        <w:rPr>
          <w:rFonts w:cs="Times New Roman"/>
          <w:szCs w:val="24"/>
        </w:rPr>
        <w:t>kehtestab Kaitsevägi</w:t>
      </w:r>
      <w:commentRangeEnd w:id="134"/>
      <w:r w:rsidR="005F448D">
        <w:rPr>
          <w:rStyle w:val="Kommentaariviide"/>
          <w:rFonts w:asciiTheme="minorHAnsi" w:hAnsiTheme="minorHAnsi"/>
        </w:rPr>
        <w:commentReference w:id="134"/>
      </w:r>
      <w:r w:rsidRPr="00E920B1">
        <w:rPr>
          <w:rFonts w:cs="Times New Roman"/>
          <w:szCs w:val="24"/>
        </w:rPr>
        <w:t>.“;</w:t>
      </w:r>
    </w:p>
    <w:p w14:paraId="1E024EB2" w14:textId="77777777" w:rsidR="00E5441E" w:rsidRPr="00E920B1" w:rsidRDefault="00E5441E" w:rsidP="00E920B1">
      <w:pPr>
        <w:pStyle w:val="Vahedeta"/>
        <w:jc w:val="both"/>
        <w:rPr>
          <w:rFonts w:cs="Times New Roman"/>
          <w:szCs w:val="24"/>
        </w:rPr>
      </w:pPr>
    </w:p>
    <w:p w14:paraId="5991BD7B" w14:textId="6D8044FA" w:rsidR="00823BAF" w:rsidRPr="00E920B1" w:rsidRDefault="00690A5C" w:rsidP="00E920B1">
      <w:pPr>
        <w:pStyle w:val="Vahedeta"/>
        <w:jc w:val="both"/>
        <w:rPr>
          <w:rFonts w:cs="Times New Roman"/>
          <w:szCs w:val="24"/>
        </w:rPr>
      </w:pPr>
      <w:r w:rsidRPr="00E920B1">
        <w:rPr>
          <w:rFonts w:cs="Times New Roman"/>
          <w:b/>
          <w:szCs w:val="24"/>
        </w:rPr>
        <w:t>5</w:t>
      </w:r>
      <w:r w:rsidR="00823BAF" w:rsidRPr="003E50EF">
        <w:rPr>
          <w:rFonts w:cs="Times New Roman"/>
          <w:b/>
          <w:bCs/>
          <w:szCs w:val="24"/>
        </w:rPr>
        <w:t>)</w:t>
      </w:r>
      <w:r w:rsidR="00823BAF" w:rsidRPr="00E920B1">
        <w:rPr>
          <w:rFonts w:cs="Times New Roman"/>
          <w:szCs w:val="24"/>
        </w:rPr>
        <w:t> paragrahvi 17 täiendatakse lõikega 10 järgmises sõnastuses:</w:t>
      </w:r>
    </w:p>
    <w:p w14:paraId="471F0813" w14:textId="77777777" w:rsidR="00823BAF" w:rsidRPr="00E920B1" w:rsidRDefault="00823BAF" w:rsidP="00E920B1">
      <w:pPr>
        <w:pStyle w:val="Vahedeta"/>
        <w:jc w:val="both"/>
        <w:rPr>
          <w:rFonts w:cs="Times New Roman"/>
          <w:szCs w:val="24"/>
        </w:rPr>
      </w:pPr>
    </w:p>
    <w:p w14:paraId="0C85AC6E" w14:textId="77777777" w:rsidR="00823BAF" w:rsidRPr="00E920B1" w:rsidRDefault="00823BAF" w:rsidP="00E920B1">
      <w:pPr>
        <w:pStyle w:val="Vahedeta"/>
        <w:jc w:val="both"/>
        <w:rPr>
          <w:rFonts w:cs="Times New Roman"/>
          <w:szCs w:val="24"/>
        </w:rPr>
      </w:pPr>
      <w:r w:rsidRPr="00E920B1">
        <w:rPr>
          <w:rFonts w:cs="Times New Roman"/>
          <w:szCs w:val="24"/>
        </w:rPr>
        <w:t xml:space="preserve">„(10) Kaitseväe ja Kaitseliidu veesõidukite registris oleva laeva ja väikelaeva merekõlblikuks ja sõidukõlblikuks tunnistamise korra </w:t>
      </w:r>
      <w:commentRangeStart w:id="135"/>
      <w:r w:rsidRPr="00E920B1">
        <w:rPr>
          <w:rFonts w:cs="Times New Roman"/>
          <w:szCs w:val="24"/>
        </w:rPr>
        <w:t>kehtestab Kaitsevägi</w:t>
      </w:r>
      <w:commentRangeEnd w:id="135"/>
      <w:r w:rsidR="004F25CD">
        <w:rPr>
          <w:rStyle w:val="Kommentaariviide"/>
          <w:rFonts w:asciiTheme="minorHAnsi" w:hAnsiTheme="minorHAnsi"/>
        </w:rPr>
        <w:commentReference w:id="135"/>
      </w:r>
      <w:r w:rsidRPr="00E920B1">
        <w:rPr>
          <w:rFonts w:cs="Times New Roman"/>
          <w:szCs w:val="24"/>
        </w:rPr>
        <w:t>.“;</w:t>
      </w:r>
    </w:p>
    <w:p w14:paraId="7F349E2C" w14:textId="77777777" w:rsidR="004D1DBE" w:rsidRPr="00E920B1" w:rsidRDefault="004D1DBE" w:rsidP="00E920B1">
      <w:pPr>
        <w:pStyle w:val="Vahedeta"/>
        <w:jc w:val="both"/>
        <w:rPr>
          <w:rFonts w:cs="Times New Roman"/>
          <w:szCs w:val="24"/>
        </w:rPr>
      </w:pPr>
    </w:p>
    <w:p w14:paraId="20A4F041" w14:textId="0E1FD747" w:rsidR="001B04C5" w:rsidRPr="00E920B1" w:rsidRDefault="00690A5C" w:rsidP="00E920B1">
      <w:pPr>
        <w:pStyle w:val="Vahedeta"/>
        <w:jc w:val="both"/>
        <w:rPr>
          <w:rFonts w:cs="Times New Roman"/>
          <w:szCs w:val="24"/>
        </w:rPr>
      </w:pPr>
      <w:r w:rsidRPr="00E920B1">
        <w:rPr>
          <w:rFonts w:cs="Times New Roman"/>
          <w:b/>
          <w:szCs w:val="24"/>
        </w:rPr>
        <w:t>6</w:t>
      </w:r>
      <w:r w:rsidR="001B04C5" w:rsidRPr="003E50EF">
        <w:rPr>
          <w:rFonts w:cs="Times New Roman"/>
          <w:b/>
          <w:bCs/>
          <w:szCs w:val="24"/>
        </w:rPr>
        <w:t>)</w:t>
      </w:r>
      <w:r w:rsidR="001B04C5" w:rsidRPr="00E920B1">
        <w:rPr>
          <w:rFonts w:cs="Times New Roman"/>
          <w:szCs w:val="24"/>
        </w:rPr>
        <w:t xml:space="preserve"> paragrahvi 19 lõikes 7 asendatakse </w:t>
      </w:r>
      <w:r w:rsidR="006F29D5" w:rsidRPr="00E920B1">
        <w:rPr>
          <w:rFonts w:cs="Times New Roman"/>
          <w:szCs w:val="24"/>
        </w:rPr>
        <w:t>sõnad</w:t>
      </w:r>
      <w:r w:rsidR="001B04C5" w:rsidRPr="00E920B1">
        <w:rPr>
          <w:rFonts w:cs="Times New Roman"/>
          <w:szCs w:val="24"/>
        </w:rPr>
        <w:t xml:space="preserve"> „Sõjalaeva ja enne“ </w:t>
      </w:r>
      <w:r w:rsidR="006F29D5" w:rsidRPr="00E920B1">
        <w:rPr>
          <w:rFonts w:cs="Times New Roman"/>
          <w:szCs w:val="24"/>
        </w:rPr>
        <w:t>sõnaga</w:t>
      </w:r>
      <w:r w:rsidR="001B04C5" w:rsidRPr="00E920B1">
        <w:rPr>
          <w:rFonts w:cs="Times New Roman"/>
          <w:szCs w:val="24"/>
        </w:rPr>
        <w:t xml:space="preserve"> „Enne“;</w:t>
      </w:r>
    </w:p>
    <w:p w14:paraId="72A1A13C" w14:textId="77777777" w:rsidR="0038484D" w:rsidRPr="00E920B1" w:rsidRDefault="0038484D" w:rsidP="00E920B1">
      <w:pPr>
        <w:pStyle w:val="Vahedeta"/>
        <w:jc w:val="both"/>
        <w:rPr>
          <w:rFonts w:cs="Times New Roman"/>
          <w:szCs w:val="24"/>
        </w:rPr>
      </w:pPr>
    </w:p>
    <w:p w14:paraId="3DB380C5" w14:textId="46B0AF7C" w:rsidR="00422081" w:rsidRPr="00E920B1" w:rsidRDefault="00690A5C" w:rsidP="00E920B1">
      <w:pPr>
        <w:pStyle w:val="Vahedeta"/>
        <w:jc w:val="both"/>
        <w:rPr>
          <w:rFonts w:cs="Times New Roman"/>
          <w:szCs w:val="24"/>
        </w:rPr>
      </w:pPr>
      <w:r w:rsidRPr="00E920B1">
        <w:rPr>
          <w:rFonts w:cs="Times New Roman"/>
          <w:b/>
          <w:szCs w:val="24"/>
        </w:rPr>
        <w:t>7</w:t>
      </w:r>
      <w:r w:rsidR="00422081" w:rsidRPr="003E50EF">
        <w:rPr>
          <w:rFonts w:cs="Times New Roman"/>
          <w:b/>
          <w:bCs/>
          <w:szCs w:val="24"/>
        </w:rPr>
        <w:t>)</w:t>
      </w:r>
      <w:r w:rsidR="00422081" w:rsidRPr="00E920B1">
        <w:rPr>
          <w:rFonts w:cs="Times New Roman"/>
          <w:szCs w:val="24"/>
        </w:rPr>
        <w:t> paragrahvi 45 täiendatakse lõikega </w:t>
      </w:r>
      <w:r w:rsidR="00E26FA3" w:rsidRPr="00E920B1">
        <w:rPr>
          <w:rFonts w:cs="Times New Roman"/>
          <w:szCs w:val="24"/>
        </w:rPr>
        <w:t>5</w:t>
      </w:r>
      <w:r w:rsidR="00E26FA3" w:rsidRPr="00E920B1">
        <w:rPr>
          <w:rFonts w:cs="Times New Roman"/>
          <w:szCs w:val="24"/>
          <w:vertAlign w:val="superscript"/>
        </w:rPr>
        <w:t>2</w:t>
      </w:r>
      <w:r w:rsidR="00422081" w:rsidRPr="00E920B1">
        <w:rPr>
          <w:rFonts w:cs="Times New Roman"/>
          <w:szCs w:val="24"/>
        </w:rPr>
        <w:t xml:space="preserve"> järgmises sõnastuses:</w:t>
      </w:r>
    </w:p>
    <w:p w14:paraId="2A5FD6B7" w14:textId="77777777" w:rsidR="00422081" w:rsidRPr="00E920B1" w:rsidRDefault="00422081" w:rsidP="00E920B1">
      <w:pPr>
        <w:pStyle w:val="Vahedeta"/>
        <w:jc w:val="both"/>
        <w:rPr>
          <w:rFonts w:cs="Times New Roman"/>
          <w:szCs w:val="24"/>
        </w:rPr>
      </w:pPr>
    </w:p>
    <w:p w14:paraId="39BCF975" w14:textId="413977D4" w:rsidR="00422081" w:rsidRPr="00E920B1" w:rsidRDefault="00422081" w:rsidP="00E920B1">
      <w:pPr>
        <w:pStyle w:val="Vahedeta"/>
        <w:jc w:val="both"/>
        <w:rPr>
          <w:rFonts w:cs="Times New Roman"/>
          <w:szCs w:val="24"/>
        </w:rPr>
      </w:pPr>
      <w:r w:rsidRPr="00E920B1">
        <w:rPr>
          <w:rFonts w:cs="Times New Roman"/>
          <w:szCs w:val="24"/>
        </w:rPr>
        <w:t>„(</w:t>
      </w:r>
      <w:r w:rsidR="00E26FA3" w:rsidRPr="00E920B1">
        <w:rPr>
          <w:rFonts w:cs="Times New Roman"/>
          <w:szCs w:val="24"/>
        </w:rPr>
        <w:t>5</w:t>
      </w:r>
      <w:r w:rsidR="00E26FA3" w:rsidRPr="00E920B1">
        <w:rPr>
          <w:rFonts w:cs="Times New Roman"/>
          <w:szCs w:val="24"/>
          <w:vertAlign w:val="superscript"/>
        </w:rPr>
        <w:t>2</w:t>
      </w:r>
      <w:r w:rsidRPr="00E920B1">
        <w:rPr>
          <w:rFonts w:cs="Times New Roman"/>
          <w:szCs w:val="24"/>
        </w:rPr>
        <w:t>) </w:t>
      </w:r>
      <w:r w:rsidR="007751F4" w:rsidRPr="00E920B1">
        <w:rPr>
          <w:rFonts w:cs="Times New Roman"/>
          <w:szCs w:val="24"/>
        </w:rPr>
        <w:t xml:space="preserve">Kaitsevägi võib põhiseaduslikku korda, riigi julgeolekut või inimeste elu ja tervist ähvardava suurenenud ohu ajal riigi sõjalise kaitsmise või selleks valmistumise korral kehtestada veeteel liiklemise piiranguid või anda Transpordiametile korraldusi nende kehtestamiseks, samuti anda Transpordiametile korraldusi osutada laevaliiklusteenuseid ulatuses, </w:t>
      </w:r>
      <w:r w:rsidR="001F5D7A">
        <w:rPr>
          <w:rFonts w:cs="Times New Roman"/>
          <w:szCs w:val="24"/>
        </w:rPr>
        <w:t>mis tagab</w:t>
      </w:r>
      <w:r w:rsidR="007751F4" w:rsidRPr="00E920B1">
        <w:rPr>
          <w:rFonts w:cs="Times New Roman"/>
          <w:szCs w:val="24"/>
        </w:rPr>
        <w:t xml:space="preserve"> veeliikluse ohutus</w:t>
      </w:r>
      <w:r w:rsidR="001F5D7A">
        <w:rPr>
          <w:rFonts w:cs="Times New Roman"/>
          <w:szCs w:val="24"/>
        </w:rPr>
        <w:t>e</w:t>
      </w:r>
      <w:r w:rsidR="007751F4" w:rsidRPr="00E920B1">
        <w:rPr>
          <w:rFonts w:cs="Times New Roman"/>
          <w:szCs w:val="24"/>
        </w:rPr>
        <w:t xml:space="preserve"> ning Eesti merepiiri valvami</w:t>
      </w:r>
      <w:r w:rsidR="001F5D7A">
        <w:rPr>
          <w:rFonts w:cs="Times New Roman"/>
          <w:szCs w:val="24"/>
        </w:rPr>
        <w:t>s</w:t>
      </w:r>
      <w:r w:rsidR="007751F4" w:rsidRPr="00E920B1">
        <w:rPr>
          <w:rFonts w:cs="Times New Roman"/>
          <w:szCs w:val="24"/>
        </w:rPr>
        <w:t>e ja kaitse</w:t>
      </w:r>
      <w:r w:rsidRPr="00E920B1">
        <w:rPr>
          <w:rFonts w:cs="Times New Roman"/>
          <w:szCs w:val="24"/>
        </w:rPr>
        <w:t>.“;</w:t>
      </w:r>
    </w:p>
    <w:p w14:paraId="7DC5D8E7" w14:textId="77777777" w:rsidR="002D3E06" w:rsidRPr="00E920B1" w:rsidRDefault="002D3E06" w:rsidP="00E920B1">
      <w:pPr>
        <w:pStyle w:val="Vahedeta"/>
        <w:jc w:val="both"/>
        <w:rPr>
          <w:rFonts w:cs="Times New Roman"/>
          <w:szCs w:val="24"/>
        </w:rPr>
      </w:pPr>
    </w:p>
    <w:p w14:paraId="14B9811D" w14:textId="4CA9CF09" w:rsidR="00D60CB7" w:rsidRPr="00E920B1" w:rsidRDefault="00B54E72" w:rsidP="00E920B1">
      <w:pPr>
        <w:pStyle w:val="Vahedeta"/>
        <w:jc w:val="both"/>
        <w:rPr>
          <w:rFonts w:cs="Times New Roman"/>
          <w:szCs w:val="24"/>
        </w:rPr>
      </w:pPr>
      <w:r w:rsidRPr="00E920B1">
        <w:rPr>
          <w:rFonts w:cs="Times New Roman"/>
          <w:b/>
          <w:szCs w:val="24"/>
        </w:rPr>
        <w:t>8</w:t>
      </w:r>
      <w:r w:rsidR="00D60CB7" w:rsidRPr="00E920B1">
        <w:rPr>
          <w:rFonts w:cs="Times New Roman"/>
          <w:b/>
          <w:szCs w:val="24"/>
        </w:rPr>
        <w:t>)</w:t>
      </w:r>
      <w:r w:rsidR="00D60CB7" w:rsidRPr="00E920B1">
        <w:rPr>
          <w:rFonts w:cs="Times New Roman"/>
          <w:szCs w:val="24"/>
        </w:rPr>
        <w:t xml:space="preserve"> paragrahvi 45 täiendatakse lõikega 6</w:t>
      </w:r>
      <w:r w:rsidR="00D60CB7" w:rsidRPr="00E920B1">
        <w:rPr>
          <w:rFonts w:cs="Times New Roman"/>
          <w:szCs w:val="24"/>
          <w:vertAlign w:val="superscript"/>
        </w:rPr>
        <w:t>1</w:t>
      </w:r>
      <w:r w:rsidR="00D60CB7" w:rsidRPr="00E920B1">
        <w:rPr>
          <w:rFonts w:cs="Times New Roman"/>
          <w:szCs w:val="24"/>
        </w:rPr>
        <w:t xml:space="preserve"> järgmises sõnastuses:</w:t>
      </w:r>
    </w:p>
    <w:p w14:paraId="2B9AF3CD" w14:textId="74E3B98E" w:rsidR="00D60CB7" w:rsidRPr="00E920B1" w:rsidRDefault="00D60CB7" w:rsidP="00E920B1">
      <w:pPr>
        <w:pStyle w:val="Vahedeta"/>
        <w:jc w:val="both"/>
        <w:rPr>
          <w:rFonts w:cs="Times New Roman"/>
          <w:bCs/>
          <w:szCs w:val="24"/>
        </w:rPr>
      </w:pPr>
      <w:r w:rsidRPr="00E920B1">
        <w:rPr>
          <w:rFonts w:cs="Times New Roman"/>
          <w:bCs/>
          <w:szCs w:val="24"/>
        </w:rPr>
        <w:t>„(6</w:t>
      </w:r>
      <w:r w:rsidRPr="00E920B1">
        <w:rPr>
          <w:rFonts w:cs="Times New Roman"/>
          <w:bCs/>
          <w:szCs w:val="24"/>
          <w:vertAlign w:val="superscript"/>
        </w:rPr>
        <w:t>1</w:t>
      </w:r>
      <w:r w:rsidRPr="00E920B1">
        <w:rPr>
          <w:rFonts w:cs="Times New Roman"/>
          <w:bCs/>
          <w:szCs w:val="24"/>
        </w:rPr>
        <w:t xml:space="preserve">) </w:t>
      </w:r>
      <w:proofErr w:type="spellStart"/>
      <w:r w:rsidRPr="00E920B1">
        <w:rPr>
          <w:rFonts w:cs="Times New Roman"/>
          <w:bCs/>
          <w:szCs w:val="24"/>
        </w:rPr>
        <w:t>Lõhkematerjali</w:t>
      </w:r>
      <w:proofErr w:type="spellEnd"/>
      <w:r w:rsidRPr="00E920B1">
        <w:rPr>
          <w:rFonts w:cs="Times New Roman"/>
          <w:bCs/>
          <w:szCs w:val="24"/>
        </w:rPr>
        <w:t xml:space="preserve"> või muu sõjalise otstarbega veeliiklust ohustava või segava objekti kõrvaldamist korraldab Eesti merealal Kaitsevägi ning laevatataval siseveekogul</w:t>
      </w:r>
      <w:r w:rsidR="001860EA" w:rsidRPr="00E920B1">
        <w:rPr>
          <w:rFonts w:cs="Times New Roman"/>
          <w:bCs/>
          <w:szCs w:val="24"/>
        </w:rPr>
        <w:t>, mis ei ole piiriveekogu,</w:t>
      </w:r>
      <w:r w:rsidRPr="00E920B1">
        <w:rPr>
          <w:rFonts w:cs="Times New Roman"/>
          <w:bCs/>
          <w:szCs w:val="24"/>
        </w:rPr>
        <w:t xml:space="preserve"> Päästeamet.“</w:t>
      </w:r>
      <w:r w:rsidRPr="00E920B1">
        <w:rPr>
          <w:rFonts w:cs="Times New Roman"/>
          <w:szCs w:val="24"/>
        </w:rPr>
        <w:t>;</w:t>
      </w:r>
    </w:p>
    <w:p w14:paraId="7287D723" w14:textId="77777777" w:rsidR="00D60CB7" w:rsidRPr="00E920B1" w:rsidRDefault="00D60CB7" w:rsidP="00E920B1">
      <w:pPr>
        <w:pStyle w:val="Vahedeta"/>
        <w:jc w:val="both"/>
        <w:rPr>
          <w:rFonts w:cs="Times New Roman"/>
          <w:szCs w:val="24"/>
        </w:rPr>
      </w:pPr>
    </w:p>
    <w:p w14:paraId="42A43DEF" w14:textId="4E4340D4" w:rsidR="00DD251E" w:rsidRPr="00E920B1" w:rsidRDefault="00B54E72" w:rsidP="00E920B1">
      <w:pPr>
        <w:pStyle w:val="Vahedeta"/>
        <w:jc w:val="both"/>
        <w:rPr>
          <w:rFonts w:cs="Times New Roman"/>
          <w:szCs w:val="24"/>
        </w:rPr>
      </w:pPr>
      <w:r w:rsidRPr="00E920B1">
        <w:rPr>
          <w:rFonts w:cs="Times New Roman"/>
          <w:b/>
          <w:szCs w:val="24"/>
        </w:rPr>
        <w:t>9</w:t>
      </w:r>
      <w:r w:rsidR="00DD251E" w:rsidRPr="003E50EF">
        <w:rPr>
          <w:rFonts w:cs="Times New Roman"/>
          <w:b/>
          <w:bCs/>
          <w:szCs w:val="24"/>
        </w:rPr>
        <w:t>)</w:t>
      </w:r>
      <w:r w:rsidR="00DD251E" w:rsidRPr="00E920B1">
        <w:rPr>
          <w:rFonts w:cs="Times New Roman"/>
          <w:szCs w:val="24"/>
        </w:rPr>
        <w:t> paragrahvi 45 lõikes 12 ja § 90</w:t>
      </w:r>
      <w:r w:rsidR="00DD251E" w:rsidRPr="00E920B1">
        <w:rPr>
          <w:rFonts w:cs="Times New Roman"/>
          <w:szCs w:val="24"/>
          <w:vertAlign w:val="superscript"/>
        </w:rPr>
        <w:t>4</w:t>
      </w:r>
      <w:r w:rsidR="00DD251E" w:rsidRPr="00E920B1">
        <w:rPr>
          <w:rFonts w:cs="Times New Roman"/>
          <w:szCs w:val="24"/>
        </w:rPr>
        <w:t xml:space="preserve"> lõikes 1 asendatakse </w:t>
      </w:r>
      <w:r w:rsidR="00E667AA" w:rsidRPr="00E920B1">
        <w:rPr>
          <w:rFonts w:cs="Times New Roman"/>
          <w:szCs w:val="24"/>
        </w:rPr>
        <w:t>sõna</w:t>
      </w:r>
      <w:r w:rsidR="00DD251E" w:rsidRPr="00E920B1">
        <w:rPr>
          <w:rFonts w:cs="Times New Roman"/>
          <w:szCs w:val="24"/>
        </w:rPr>
        <w:t xml:space="preserve"> „politseiasutusele“ </w:t>
      </w:r>
      <w:r w:rsidR="006D4746" w:rsidRPr="00E920B1">
        <w:rPr>
          <w:rFonts w:cs="Times New Roman"/>
          <w:szCs w:val="24"/>
        </w:rPr>
        <w:t>tekstiosaga</w:t>
      </w:r>
      <w:r w:rsidR="00DD251E" w:rsidRPr="00E920B1">
        <w:rPr>
          <w:rFonts w:cs="Times New Roman"/>
          <w:szCs w:val="24"/>
        </w:rPr>
        <w:t xml:space="preserve"> „Politsei- ja Piirivalveametile või Kaitseväele“;</w:t>
      </w:r>
    </w:p>
    <w:p w14:paraId="7CCD9FFB" w14:textId="77777777" w:rsidR="0078027F" w:rsidRPr="00E920B1" w:rsidRDefault="0078027F" w:rsidP="00E920B1">
      <w:pPr>
        <w:pStyle w:val="Vahedeta"/>
        <w:jc w:val="both"/>
        <w:rPr>
          <w:rFonts w:cs="Times New Roman"/>
          <w:szCs w:val="24"/>
        </w:rPr>
      </w:pPr>
    </w:p>
    <w:p w14:paraId="777F53F2" w14:textId="4D5042C7" w:rsidR="00D03CD9" w:rsidRPr="00E920B1" w:rsidRDefault="00B54E72" w:rsidP="00E920B1">
      <w:pPr>
        <w:pStyle w:val="Vahedeta"/>
        <w:jc w:val="both"/>
        <w:rPr>
          <w:rFonts w:cs="Times New Roman"/>
          <w:szCs w:val="24"/>
        </w:rPr>
      </w:pPr>
      <w:r w:rsidRPr="00E920B1">
        <w:rPr>
          <w:rFonts w:cs="Times New Roman"/>
          <w:b/>
          <w:szCs w:val="24"/>
        </w:rPr>
        <w:t>10</w:t>
      </w:r>
      <w:r w:rsidR="00D03CD9" w:rsidRPr="003E50EF">
        <w:rPr>
          <w:rFonts w:cs="Times New Roman"/>
          <w:b/>
          <w:bCs/>
          <w:szCs w:val="24"/>
        </w:rPr>
        <w:t>)</w:t>
      </w:r>
      <w:r w:rsidR="00D03CD9" w:rsidRPr="00E920B1">
        <w:rPr>
          <w:rFonts w:cs="Times New Roman"/>
          <w:szCs w:val="24"/>
        </w:rPr>
        <w:t> </w:t>
      </w:r>
      <w:r w:rsidR="00203DBA" w:rsidRPr="00E920B1">
        <w:rPr>
          <w:rFonts w:cs="Times New Roman"/>
          <w:szCs w:val="24"/>
        </w:rPr>
        <w:t>paragrahvi 53</w:t>
      </w:r>
      <w:r w:rsidR="00203DBA" w:rsidRPr="00E920B1">
        <w:rPr>
          <w:rFonts w:cs="Times New Roman"/>
          <w:szCs w:val="24"/>
          <w:vertAlign w:val="superscript"/>
        </w:rPr>
        <w:t>1</w:t>
      </w:r>
      <w:r w:rsidR="00193A98" w:rsidRPr="00E920B1">
        <w:rPr>
          <w:rFonts w:cs="Times New Roman"/>
          <w:szCs w:val="24"/>
        </w:rPr>
        <w:t xml:space="preserve"> täiendatakse lõikega </w:t>
      </w:r>
      <w:r w:rsidR="00AD1BC9" w:rsidRPr="00E920B1">
        <w:rPr>
          <w:rFonts w:cs="Times New Roman"/>
          <w:szCs w:val="24"/>
        </w:rPr>
        <w:t>4</w:t>
      </w:r>
      <w:r w:rsidR="00193A98" w:rsidRPr="00E920B1">
        <w:rPr>
          <w:rFonts w:cs="Times New Roman"/>
          <w:szCs w:val="24"/>
        </w:rPr>
        <w:t xml:space="preserve"> järgmises sõnastuses:</w:t>
      </w:r>
    </w:p>
    <w:p w14:paraId="6AC45D2D" w14:textId="77777777" w:rsidR="00193A98" w:rsidRPr="00E920B1" w:rsidRDefault="00193A98" w:rsidP="00E920B1">
      <w:pPr>
        <w:pStyle w:val="Vahedeta"/>
        <w:jc w:val="both"/>
        <w:rPr>
          <w:rFonts w:cs="Times New Roman"/>
          <w:szCs w:val="24"/>
        </w:rPr>
      </w:pPr>
    </w:p>
    <w:p w14:paraId="0A3787B4" w14:textId="09BF6DEC" w:rsidR="00A02C4B" w:rsidRPr="00E920B1" w:rsidRDefault="00193A98" w:rsidP="00E920B1">
      <w:pPr>
        <w:pStyle w:val="Vahedeta"/>
        <w:jc w:val="both"/>
        <w:rPr>
          <w:rFonts w:cs="Times New Roman"/>
          <w:szCs w:val="24"/>
        </w:rPr>
      </w:pPr>
      <w:r w:rsidRPr="00E920B1">
        <w:rPr>
          <w:rFonts w:cs="Times New Roman"/>
          <w:szCs w:val="24"/>
        </w:rPr>
        <w:t>„(</w:t>
      </w:r>
      <w:r w:rsidR="00AD1BC9" w:rsidRPr="00E920B1">
        <w:rPr>
          <w:rFonts w:cs="Times New Roman"/>
          <w:szCs w:val="24"/>
        </w:rPr>
        <w:t>4</w:t>
      </w:r>
      <w:r w:rsidRPr="00E920B1">
        <w:rPr>
          <w:rFonts w:cs="Times New Roman"/>
          <w:szCs w:val="24"/>
        </w:rPr>
        <w:t>) </w:t>
      </w:r>
      <w:r w:rsidR="007D4E53" w:rsidRPr="00E920B1">
        <w:rPr>
          <w:rFonts w:cs="Times New Roman"/>
          <w:szCs w:val="24"/>
        </w:rPr>
        <w:t>Ankrualal</w:t>
      </w:r>
      <w:r w:rsidR="00871CB1" w:rsidRPr="00E920B1">
        <w:rPr>
          <w:rFonts w:cs="Times New Roman"/>
          <w:szCs w:val="24"/>
        </w:rPr>
        <w:t xml:space="preserve"> või sadama</w:t>
      </w:r>
      <w:r w:rsidR="00EA3943" w:rsidRPr="00E920B1">
        <w:rPr>
          <w:rFonts w:cs="Times New Roman"/>
          <w:szCs w:val="24"/>
        </w:rPr>
        <w:t xml:space="preserve"> </w:t>
      </w:r>
      <w:r w:rsidR="006C4FC9" w:rsidRPr="00E920B1">
        <w:rPr>
          <w:rFonts w:cs="Times New Roman"/>
          <w:szCs w:val="24"/>
        </w:rPr>
        <w:t xml:space="preserve">reidil </w:t>
      </w:r>
      <w:r w:rsidR="00EA3943" w:rsidRPr="00E920B1">
        <w:rPr>
          <w:rFonts w:cs="Times New Roman"/>
          <w:szCs w:val="24"/>
        </w:rPr>
        <w:t xml:space="preserve">olevale laevale </w:t>
      </w:r>
      <w:r w:rsidR="00861D13" w:rsidRPr="00E920B1">
        <w:rPr>
          <w:rFonts w:cs="Times New Roman"/>
          <w:szCs w:val="24"/>
        </w:rPr>
        <w:t xml:space="preserve">teenust </w:t>
      </w:r>
      <w:r w:rsidR="00D57011" w:rsidRPr="00E920B1">
        <w:rPr>
          <w:rFonts w:cs="Times New Roman"/>
          <w:szCs w:val="24"/>
        </w:rPr>
        <w:t>osutav</w:t>
      </w:r>
      <w:r w:rsidR="00861D13" w:rsidRPr="00E920B1">
        <w:rPr>
          <w:rFonts w:cs="Times New Roman"/>
          <w:szCs w:val="24"/>
        </w:rPr>
        <w:t xml:space="preserve"> l</w:t>
      </w:r>
      <w:r w:rsidRPr="00E920B1">
        <w:rPr>
          <w:rFonts w:cs="Times New Roman"/>
          <w:szCs w:val="24"/>
        </w:rPr>
        <w:t>aev</w:t>
      </w:r>
      <w:r w:rsidR="00A02C4B" w:rsidRPr="00E920B1">
        <w:rPr>
          <w:rFonts w:cs="Times New Roman"/>
          <w:szCs w:val="24"/>
        </w:rPr>
        <w:t xml:space="preserve"> või väikelaev</w:t>
      </w:r>
      <w:r w:rsidR="00EA3943" w:rsidRPr="00E920B1">
        <w:rPr>
          <w:rFonts w:cs="Times New Roman"/>
          <w:szCs w:val="24"/>
        </w:rPr>
        <w:t xml:space="preserve"> (edaspidi </w:t>
      </w:r>
      <w:r w:rsidR="00EA3943" w:rsidRPr="00E920B1">
        <w:rPr>
          <w:rFonts w:cs="Times New Roman"/>
          <w:i/>
          <w:szCs w:val="24"/>
        </w:rPr>
        <w:t xml:space="preserve">reiditeenust </w:t>
      </w:r>
      <w:r w:rsidR="00D57011" w:rsidRPr="00E920B1">
        <w:rPr>
          <w:rFonts w:cs="Times New Roman"/>
          <w:i/>
          <w:szCs w:val="24"/>
        </w:rPr>
        <w:t>osutav</w:t>
      </w:r>
      <w:r w:rsidR="00EA3943" w:rsidRPr="00E920B1">
        <w:rPr>
          <w:rFonts w:cs="Times New Roman"/>
          <w:i/>
          <w:szCs w:val="24"/>
        </w:rPr>
        <w:t xml:space="preserve"> laev</w:t>
      </w:r>
      <w:r w:rsidR="00EA3943" w:rsidRPr="00E920B1">
        <w:rPr>
          <w:rFonts w:cs="Times New Roman"/>
          <w:szCs w:val="24"/>
        </w:rPr>
        <w:t>)</w:t>
      </w:r>
      <w:r w:rsidR="00A02C4B" w:rsidRPr="00E920B1">
        <w:rPr>
          <w:rFonts w:cs="Times New Roman"/>
          <w:szCs w:val="24"/>
        </w:rPr>
        <w:t xml:space="preserve"> </w:t>
      </w:r>
      <w:r w:rsidRPr="00E920B1">
        <w:rPr>
          <w:rFonts w:cs="Times New Roman"/>
          <w:szCs w:val="24"/>
        </w:rPr>
        <w:t xml:space="preserve">peab olema varustatud </w:t>
      </w:r>
      <w:r w:rsidR="00A02C4B" w:rsidRPr="00E920B1">
        <w:rPr>
          <w:rFonts w:cs="Times New Roman"/>
          <w:szCs w:val="24"/>
        </w:rPr>
        <w:t>käesoleva seadusega kehtestatud nõuetele vastava</w:t>
      </w:r>
      <w:r w:rsidR="000204DA" w:rsidRPr="00E920B1">
        <w:rPr>
          <w:rFonts w:cs="Times New Roman"/>
          <w:szCs w:val="24"/>
        </w:rPr>
        <w:t xml:space="preserve"> sisselülitatud</w:t>
      </w:r>
      <w:r w:rsidR="00A02C4B" w:rsidRPr="00E920B1">
        <w:rPr>
          <w:rFonts w:cs="Times New Roman"/>
          <w:szCs w:val="24"/>
        </w:rPr>
        <w:t>:</w:t>
      </w:r>
    </w:p>
    <w:p w14:paraId="0F5DBDB7" w14:textId="77777777" w:rsidR="00A02C4B" w:rsidRPr="00E920B1" w:rsidRDefault="00A02C4B" w:rsidP="00E920B1">
      <w:pPr>
        <w:pStyle w:val="Vahedeta"/>
        <w:jc w:val="both"/>
        <w:rPr>
          <w:rFonts w:cs="Times New Roman"/>
          <w:szCs w:val="24"/>
        </w:rPr>
      </w:pPr>
      <w:r w:rsidRPr="00E920B1">
        <w:rPr>
          <w:rFonts w:cs="Times New Roman"/>
          <w:szCs w:val="24"/>
        </w:rPr>
        <w:t>1) </w:t>
      </w:r>
      <w:r w:rsidR="00915EA3" w:rsidRPr="00E920B1">
        <w:rPr>
          <w:rFonts w:cs="Times New Roman"/>
          <w:szCs w:val="24"/>
        </w:rPr>
        <w:t xml:space="preserve">A-klassi AIS-seadmega, </w:t>
      </w:r>
      <w:r w:rsidR="006C4FC9" w:rsidRPr="00E920B1">
        <w:rPr>
          <w:rFonts w:cs="Times New Roman"/>
          <w:szCs w:val="24"/>
        </w:rPr>
        <w:t xml:space="preserve">kui ankruala </w:t>
      </w:r>
      <w:r w:rsidR="00871CB1" w:rsidRPr="00E920B1">
        <w:rPr>
          <w:rFonts w:cs="Times New Roman"/>
          <w:szCs w:val="24"/>
        </w:rPr>
        <w:t xml:space="preserve">või sadama reid </w:t>
      </w:r>
      <w:r w:rsidR="006C4FC9" w:rsidRPr="00E920B1">
        <w:rPr>
          <w:rFonts w:cs="Times New Roman"/>
          <w:szCs w:val="24"/>
        </w:rPr>
        <w:t xml:space="preserve">asub kaugemal kui </w:t>
      </w:r>
      <w:r w:rsidR="00A325DB" w:rsidRPr="00E920B1">
        <w:rPr>
          <w:rFonts w:cs="Times New Roman"/>
          <w:szCs w:val="24"/>
        </w:rPr>
        <w:t xml:space="preserve">üheksa </w:t>
      </w:r>
      <w:r w:rsidR="006C4FC9" w:rsidRPr="00E920B1">
        <w:rPr>
          <w:rFonts w:cs="Times New Roman"/>
          <w:szCs w:val="24"/>
        </w:rPr>
        <w:t>meremiili rannajoonest</w:t>
      </w:r>
      <w:r w:rsidRPr="00E920B1">
        <w:rPr>
          <w:rFonts w:cs="Times New Roman"/>
          <w:szCs w:val="24"/>
        </w:rPr>
        <w:t>;</w:t>
      </w:r>
    </w:p>
    <w:p w14:paraId="1A43C73C" w14:textId="77777777" w:rsidR="00193A98" w:rsidRPr="00E920B1" w:rsidRDefault="00A02C4B" w:rsidP="00E920B1">
      <w:pPr>
        <w:pStyle w:val="Vahedeta"/>
        <w:jc w:val="both"/>
        <w:rPr>
          <w:rFonts w:cs="Times New Roman"/>
          <w:szCs w:val="24"/>
        </w:rPr>
      </w:pPr>
      <w:r w:rsidRPr="00E920B1">
        <w:rPr>
          <w:rFonts w:cs="Times New Roman"/>
          <w:szCs w:val="24"/>
        </w:rPr>
        <w:t xml:space="preserve">2) vähemalt </w:t>
      </w:r>
      <w:r w:rsidR="006C4FC9" w:rsidRPr="00E920B1">
        <w:rPr>
          <w:rFonts w:cs="Times New Roman"/>
          <w:szCs w:val="24"/>
        </w:rPr>
        <w:t xml:space="preserve">B-klassi </w:t>
      </w:r>
      <w:r w:rsidR="00F16D5C" w:rsidRPr="00E920B1">
        <w:rPr>
          <w:rFonts w:cs="Times New Roman"/>
          <w:szCs w:val="24"/>
        </w:rPr>
        <w:t>AIS-</w:t>
      </w:r>
      <w:r w:rsidR="006C4FC9" w:rsidRPr="00E920B1">
        <w:rPr>
          <w:rFonts w:cs="Times New Roman"/>
          <w:szCs w:val="24"/>
        </w:rPr>
        <w:t>seadmega</w:t>
      </w:r>
      <w:r w:rsidR="008E1C01" w:rsidRPr="00E920B1">
        <w:rPr>
          <w:rFonts w:cs="Times New Roman"/>
          <w:szCs w:val="24"/>
        </w:rPr>
        <w:t xml:space="preserve">, kui ankruala </w:t>
      </w:r>
      <w:r w:rsidR="00871CB1" w:rsidRPr="00E920B1">
        <w:rPr>
          <w:rFonts w:cs="Times New Roman"/>
          <w:szCs w:val="24"/>
        </w:rPr>
        <w:t xml:space="preserve">või sadama reid </w:t>
      </w:r>
      <w:r w:rsidR="008E1C01" w:rsidRPr="00E920B1">
        <w:rPr>
          <w:rFonts w:cs="Times New Roman"/>
          <w:szCs w:val="24"/>
        </w:rPr>
        <w:t xml:space="preserve">asub </w:t>
      </w:r>
      <w:r w:rsidR="009371F1" w:rsidRPr="00E920B1">
        <w:rPr>
          <w:rFonts w:cs="Times New Roman"/>
          <w:szCs w:val="24"/>
        </w:rPr>
        <w:t xml:space="preserve">kuni </w:t>
      </w:r>
      <w:r w:rsidR="00A325DB" w:rsidRPr="00E920B1">
        <w:rPr>
          <w:rFonts w:cs="Times New Roman"/>
          <w:szCs w:val="24"/>
        </w:rPr>
        <w:t xml:space="preserve">üheksa </w:t>
      </w:r>
      <w:r w:rsidR="008E1C01" w:rsidRPr="00E920B1">
        <w:rPr>
          <w:rFonts w:cs="Times New Roman"/>
          <w:szCs w:val="24"/>
        </w:rPr>
        <w:t>meremiili</w:t>
      </w:r>
      <w:r w:rsidR="009371F1" w:rsidRPr="00E920B1">
        <w:rPr>
          <w:rFonts w:cs="Times New Roman"/>
          <w:szCs w:val="24"/>
        </w:rPr>
        <w:t xml:space="preserve"> kaugusel</w:t>
      </w:r>
      <w:r w:rsidR="008E1C01" w:rsidRPr="00E920B1">
        <w:rPr>
          <w:rFonts w:cs="Times New Roman"/>
          <w:szCs w:val="24"/>
        </w:rPr>
        <w:t xml:space="preserve"> rannajoonest</w:t>
      </w:r>
      <w:r w:rsidR="00193A98" w:rsidRPr="00E920B1">
        <w:rPr>
          <w:rFonts w:cs="Times New Roman"/>
          <w:szCs w:val="24"/>
        </w:rPr>
        <w:t>.“;</w:t>
      </w:r>
    </w:p>
    <w:p w14:paraId="353F13A7" w14:textId="77777777" w:rsidR="00937104" w:rsidRPr="00E920B1" w:rsidRDefault="00937104" w:rsidP="00E920B1">
      <w:pPr>
        <w:pStyle w:val="Vahedeta"/>
        <w:jc w:val="both"/>
        <w:rPr>
          <w:rFonts w:cs="Times New Roman"/>
          <w:szCs w:val="24"/>
        </w:rPr>
      </w:pPr>
    </w:p>
    <w:p w14:paraId="4FE1B2C0" w14:textId="64CB70D8" w:rsidR="00BF5E27" w:rsidRPr="00E920B1" w:rsidRDefault="00B54E72" w:rsidP="00E920B1">
      <w:pPr>
        <w:pStyle w:val="Vahedeta"/>
        <w:jc w:val="both"/>
        <w:rPr>
          <w:rFonts w:cs="Times New Roman"/>
          <w:szCs w:val="24"/>
        </w:rPr>
      </w:pPr>
      <w:r w:rsidRPr="00E920B1">
        <w:rPr>
          <w:rFonts w:cs="Times New Roman"/>
          <w:b/>
          <w:szCs w:val="24"/>
        </w:rPr>
        <w:t>11</w:t>
      </w:r>
      <w:r w:rsidR="00BF5E27" w:rsidRPr="003E50EF">
        <w:rPr>
          <w:rFonts w:cs="Times New Roman"/>
          <w:b/>
          <w:bCs/>
          <w:szCs w:val="24"/>
        </w:rPr>
        <w:t>)</w:t>
      </w:r>
      <w:r w:rsidR="00BF5E27" w:rsidRPr="00E920B1">
        <w:rPr>
          <w:rFonts w:cs="Times New Roman"/>
          <w:szCs w:val="24"/>
        </w:rPr>
        <w:t> paragrahvi 72 lõige 1 muudetakse ja sõnastatakse järgmiselt:</w:t>
      </w:r>
    </w:p>
    <w:p w14:paraId="20935BB9" w14:textId="77777777" w:rsidR="00BF5E27" w:rsidRPr="00E920B1" w:rsidRDefault="00BF5E27" w:rsidP="00E920B1">
      <w:pPr>
        <w:pStyle w:val="Vahedeta"/>
        <w:jc w:val="both"/>
        <w:rPr>
          <w:rFonts w:cs="Times New Roman"/>
          <w:szCs w:val="24"/>
        </w:rPr>
      </w:pPr>
    </w:p>
    <w:p w14:paraId="5032983B" w14:textId="1AA2C995" w:rsidR="00BF5E27" w:rsidRPr="00E920B1" w:rsidRDefault="00720B08" w:rsidP="00E920B1">
      <w:pPr>
        <w:pStyle w:val="Vahedeta"/>
        <w:jc w:val="both"/>
        <w:rPr>
          <w:rFonts w:cs="Times New Roman"/>
          <w:szCs w:val="24"/>
        </w:rPr>
      </w:pPr>
      <w:r w:rsidRPr="00E920B1">
        <w:rPr>
          <w:rFonts w:cs="Times New Roman"/>
          <w:szCs w:val="24"/>
        </w:rPr>
        <w:t>„(1) </w:t>
      </w:r>
      <w:r w:rsidR="00491307" w:rsidRPr="00E920B1">
        <w:rPr>
          <w:rFonts w:cs="Times New Roman"/>
          <w:szCs w:val="24"/>
        </w:rPr>
        <w:t xml:space="preserve">Eesti </w:t>
      </w:r>
      <w:r w:rsidR="00E82EA1" w:rsidRPr="00E920B1">
        <w:rPr>
          <w:rFonts w:cs="Times New Roman"/>
          <w:szCs w:val="24"/>
        </w:rPr>
        <w:t xml:space="preserve">päästepiirkonnas toimunud laevaõnnetusest on </w:t>
      </w:r>
      <w:r w:rsidR="0006386D" w:rsidRPr="00E920B1">
        <w:rPr>
          <w:rFonts w:cs="Times New Roman"/>
          <w:szCs w:val="24"/>
        </w:rPr>
        <w:t xml:space="preserve">laeva </w:t>
      </w:r>
      <w:r w:rsidR="00E82EA1" w:rsidRPr="00E920B1">
        <w:rPr>
          <w:rFonts w:cs="Times New Roman"/>
          <w:szCs w:val="24"/>
        </w:rPr>
        <w:t xml:space="preserve">kapten, reeder või laevaagent kohustatud teatama viivitamata Politsei- ja Piirivalveametile. </w:t>
      </w:r>
      <w:r w:rsidRPr="00E920B1">
        <w:rPr>
          <w:rFonts w:cs="Times New Roman"/>
          <w:szCs w:val="24"/>
        </w:rPr>
        <w:t xml:space="preserve">Laevaõnnetuse korral on Eesti riigilippu kandva laeva kapten või reeder kohustatud õnnetuse asjaoludest </w:t>
      </w:r>
      <w:r w:rsidR="00B13957" w:rsidRPr="00E920B1">
        <w:rPr>
          <w:rFonts w:cs="Times New Roman"/>
          <w:szCs w:val="24"/>
        </w:rPr>
        <w:t xml:space="preserve">viivitamata </w:t>
      </w:r>
      <w:r w:rsidRPr="00E920B1">
        <w:rPr>
          <w:rFonts w:cs="Times New Roman"/>
          <w:szCs w:val="24"/>
        </w:rPr>
        <w:t>teatama Transpordiametile ja Ohutusjuurdluse Keskusele.</w:t>
      </w:r>
      <w:r w:rsidR="001737CA" w:rsidRPr="00E920B1">
        <w:rPr>
          <w:rFonts w:cs="Times New Roman"/>
          <w:szCs w:val="24"/>
        </w:rPr>
        <w:t>“;</w:t>
      </w:r>
    </w:p>
    <w:p w14:paraId="07FC0429" w14:textId="77777777" w:rsidR="00D834FA" w:rsidRPr="00E920B1" w:rsidRDefault="00D834FA" w:rsidP="00E920B1">
      <w:pPr>
        <w:pStyle w:val="Vahedeta"/>
        <w:jc w:val="both"/>
        <w:rPr>
          <w:rFonts w:cs="Times New Roman"/>
          <w:szCs w:val="24"/>
        </w:rPr>
      </w:pPr>
    </w:p>
    <w:p w14:paraId="6A9D906F" w14:textId="77777777" w:rsidR="00D834FA" w:rsidRPr="00E920B1" w:rsidRDefault="00D834FA" w:rsidP="00E920B1">
      <w:pPr>
        <w:pStyle w:val="Vahedeta"/>
        <w:jc w:val="both"/>
        <w:rPr>
          <w:rFonts w:cs="Times New Roman"/>
          <w:szCs w:val="24"/>
        </w:rPr>
      </w:pPr>
      <w:r w:rsidRPr="00E920B1">
        <w:rPr>
          <w:rFonts w:cs="Times New Roman"/>
          <w:b/>
          <w:bCs/>
          <w:szCs w:val="24"/>
        </w:rPr>
        <w:t>12</w:t>
      </w:r>
      <w:r w:rsidRPr="003E50EF">
        <w:rPr>
          <w:rFonts w:cs="Times New Roman"/>
          <w:b/>
          <w:bCs/>
          <w:szCs w:val="24"/>
        </w:rPr>
        <w:t>)</w:t>
      </w:r>
      <w:r w:rsidRPr="00E920B1">
        <w:rPr>
          <w:rFonts w:cs="Times New Roman"/>
          <w:szCs w:val="24"/>
        </w:rPr>
        <w:t xml:space="preserve"> paragrahvi 78 pealkiri muudetakse ja sõnastatakse järgmiselt:</w:t>
      </w:r>
    </w:p>
    <w:p w14:paraId="29953FB4" w14:textId="77777777" w:rsidR="00D834FA" w:rsidRPr="00E920B1" w:rsidRDefault="00D834FA" w:rsidP="00E920B1">
      <w:pPr>
        <w:pStyle w:val="Vahedeta"/>
        <w:jc w:val="both"/>
        <w:rPr>
          <w:rFonts w:cs="Times New Roman"/>
          <w:szCs w:val="24"/>
        </w:rPr>
      </w:pPr>
    </w:p>
    <w:p w14:paraId="39BADBC0" w14:textId="77777777" w:rsidR="00D834FA" w:rsidRPr="00E920B1" w:rsidRDefault="00D834FA" w:rsidP="00E920B1">
      <w:pPr>
        <w:pStyle w:val="Vahedeta"/>
        <w:jc w:val="both"/>
        <w:rPr>
          <w:rFonts w:cs="Times New Roman"/>
          <w:szCs w:val="24"/>
        </w:rPr>
      </w:pPr>
      <w:r w:rsidRPr="00E920B1">
        <w:rPr>
          <w:rFonts w:cs="Times New Roman"/>
          <w:szCs w:val="24"/>
        </w:rPr>
        <w:t>„</w:t>
      </w:r>
      <w:r w:rsidRPr="00E920B1">
        <w:rPr>
          <w:rFonts w:cs="Times New Roman"/>
          <w:b/>
          <w:bCs/>
          <w:szCs w:val="24"/>
        </w:rPr>
        <w:t>§ 78. Laeva kinnipidamine</w:t>
      </w:r>
      <w:r w:rsidRPr="00E920B1">
        <w:rPr>
          <w:rFonts w:cs="Times New Roman"/>
          <w:szCs w:val="24"/>
        </w:rPr>
        <w:t>“;</w:t>
      </w:r>
    </w:p>
    <w:p w14:paraId="0E8398FB" w14:textId="77777777" w:rsidR="00D834FA" w:rsidRPr="00E920B1" w:rsidRDefault="00D834FA" w:rsidP="00E920B1">
      <w:pPr>
        <w:pStyle w:val="Vahedeta"/>
        <w:jc w:val="both"/>
        <w:rPr>
          <w:rFonts w:cs="Times New Roman"/>
          <w:szCs w:val="24"/>
        </w:rPr>
      </w:pPr>
    </w:p>
    <w:p w14:paraId="508D1E07" w14:textId="630BC9A6" w:rsidR="00D834FA" w:rsidRPr="00E920B1" w:rsidRDefault="00D834FA" w:rsidP="00E920B1">
      <w:pPr>
        <w:pStyle w:val="Vahedeta"/>
        <w:jc w:val="both"/>
        <w:rPr>
          <w:rFonts w:cs="Times New Roman"/>
          <w:szCs w:val="24"/>
        </w:rPr>
      </w:pPr>
      <w:r w:rsidRPr="00E920B1">
        <w:rPr>
          <w:rFonts w:cs="Times New Roman"/>
          <w:b/>
          <w:bCs/>
          <w:szCs w:val="24"/>
        </w:rPr>
        <w:t>13)</w:t>
      </w:r>
      <w:r w:rsidRPr="00E920B1">
        <w:rPr>
          <w:rFonts w:cs="Times New Roman"/>
          <w:szCs w:val="24"/>
        </w:rPr>
        <w:t xml:space="preserve"> paragrahvi 78 lõi</w:t>
      </w:r>
      <w:r w:rsidR="001860EA" w:rsidRPr="00E920B1">
        <w:rPr>
          <w:rFonts w:cs="Times New Roman"/>
          <w:szCs w:val="24"/>
        </w:rPr>
        <w:t>k</w:t>
      </w:r>
      <w:r w:rsidR="000F2C3C" w:rsidRPr="00E920B1">
        <w:rPr>
          <w:rFonts w:cs="Times New Roman"/>
          <w:szCs w:val="24"/>
        </w:rPr>
        <w:t>e</w:t>
      </w:r>
      <w:r w:rsidRPr="00E920B1">
        <w:rPr>
          <w:rFonts w:cs="Times New Roman"/>
          <w:szCs w:val="24"/>
        </w:rPr>
        <w:t xml:space="preserve"> 1 </w:t>
      </w:r>
      <w:r w:rsidR="001860EA" w:rsidRPr="00E920B1">
        <w:rPr>
          <w:rFonts w:cs="Times New Roman"/>
          <w:szCs w:val="24"/>
        </w:rPr>
        <w:t>sissejuhatavat lause</w:t>
      </w:r>
      <w:r w:rsidR="00E62EAC" w:rsidRPr="00E920B1">
        <w:rPr>
          <w:rFonts w:cs="Times New Roman"/>
          <w:szCs w:val="24"/>
        </w:rPr>
        <w:t>osa</w:t>
      </w:r>
      <w:r w:rsidR="001860EA" w:rsidRPr="00E920B1">
        <w:rPr>
          <w:rFonts w:cs="Times New Roman"/>
          <w:szCs w:val="24"/>
        </w:rPr>
        <w:t xml:space="preserve"> </w:t>
      </w:r>
      <w:r w:rsidRPr="00E920B1">
        <w:rPr>
          <w:rFonts w:cs="Times New Roman"/>
          <w:szCs w:val="24"/>
        </w:rPr>
        <w:t xml:space="preserve">täiendatakse pärast sõna „väljuda“ </w:t>
      </w:r>
      <w:r w:rsidR="001860EA" w:rsidRPr="00E920B1">
        <w:rPr>
          <w:rFonts w:cs="Times New Roman"/>
          <w:szCs w:val="24"/>
        </w:rPr>
        <w:t>tekstiosaga</w:t>
      </w:r>
      <w:r w:rsidRPr="00E920B1">
        <w:rPr>
          <w:rFonts w:cs="Times New Roman"/>
          <w:szCs w:val="24"/>
        </w:rPr>
        <w:t xml:space="preserve"> „ning välisriigi lippu kandval laeval </w:t>
      </w:r>
      <w:proofErr w:type="spellStart"/>
      <w:r w:rsidR="001860EA" w:rsidRPr="00E920B1">
        <w:rPr>
          <w:rFonts w:cs="Times New Roman"/>
          <w:szCs w:val="24"/>
        </w:rPr>
        <w:t>sise</w:t>
      </w:r>
      <w:proofErr w:type="spellEnd"/>
      <w:r w:rsidR="001860EA" w:rsidRPr="00E920B1">
        <w:rPr>
          <w:rFonts w:cs="Times New Roman"/>
          <w:szCs w:val="24"/>
        </w:rPr>
        <w:t xml:space="preserve">- ja </w:t>
      </w:r>
      <w:r w:rsidRPr="00E920B1">
        <w:rPr>
          <w:rFonts w:cs="Times New Roman"/>
          <w:szCs w:val="24"/>
        </w:rPr>
        <w:t>territoriaalmeres liikuda“;</w:t>
      </w:r>
    </w:p>
    <w:p w14:paraId="22AEE734" w14:textId="77777777" w:rsidR="00D834FA" w:rsidRPr="00E920B1" w:rsidRDefault="00D834FA" w:rsidP="00E920B1">
      <w:pPr>
        <w:pStyle w:val="Vahedeta"/>
        <w:jc w:val="both"/>
        <w:rPr>
          <w:rFonts w:cs="Times New Roman"/>
          <w:szCs w:val="24"/>
        </w:rPr>
      </w:pPr>
    </w:p>
    <w:p w14:paraId="50C5E51C" w14:textId="78BCB122" w:rsidR="00D834FA" w:rsidRPr="00E920B1" w:rsidRDefault="00D834FA" w:rsidP="00E920B1">
      <w:pPr>
        <w:pStyle w:val="Vahedeta"/>
        <w:jc w:val="both"/>
        <w:rPr>
          <w:rFonts w:cs="Times New Roman"/>
          <w:szCs w:val="24"/>
        </w:rPr>
      </w:pPr>
      <w:r w:rsidRPr="00E920B1">
        <w:rPr>
          <w:rFonts w:cs="Times New Roman"/>
          <w:b/>
          <w:bCs/>
          <w:szCs w:val="24"/>
        </w:rPr>
        <w:t>14)</w:t>
      </w:r>
      <w:r w:rsidRPr="00E920B1">
        <w:rPr>
          <w:rFonts w:cs="Times New Roman"/>
          <w:szCs w:val="24"/>
        </w:rPr>
        <w:t xml:space="preserve"> paragrahvi 78 lõike 2</w:t>
      </w:r>
      <w:r w:rsidRPr="00E920B1">
        <w:rPr>
          <w:rFonts w:cs="Times New Roman"/>
          <w:szCs w:val="24"/>
          <w:vertAlign w:val="superscript"/>
        </w:rPr>
        <w:t>1</w:t>
      </w:r>
      <w:r w:rsidRPr="00E920B1">
        <w:rPr>
          <w:rFonts w:cs="Times New Roman"/>
          <w:szCs w:val="24"/>
        </w:rPr>
        <w:t xml:space="preserve"> </w:t>
      </w:r>
      <w:r w:rsidR="001860EA" w:rsidRPr="00E920B1">
        <w:rPr>
          <w:rFonts w:cs="Times New Roman"/>
          <w:szCs w:val="24"/>
        </w:rPr>
        <w:t>kolmandat</w:t>
      </w:r>
      <w:r w:rsidRPr="00E920B1">
        <w:rPr>
          <w:rFonts w:cs="Times New Roman"/>
          <w:szCs w:val="24"/>
        </w:rPr>
        <w:t xml:space="preserve"> lauset täiendatakse pärast sõna „äärde“ </w:t>
      </w:r>
      <w:r w:rsidR="001860EA" w:rsidRPr="00E920B1">
        <w:rPr>
          <w:rFonts w:cs="Times New Roman"/>
          <w:szCs w:val="24"/>
        </w:rPr>
        <w:t>tekstiosaga</w:t>
      </w:r>
      <w:r w:rsidRPr="00E920B1">
        <w:rPr>
          <w:rFonts w:cs="Times New Roman"/>
          <w:szCs w:val="24"/>
        </w:rPr>
        <w:t xml:space="preserve"> „või liikumine </w:t>
      </w:r>
      <w:proofErr w:type="spellStart"/>
      <w:r w:rsidR="001860EA" w:rsidRPr="00E920B1">
        <w:rPr>
          <w:rFonts w:cs="Times New Roman"/>
          <w:szCs w:val="24"/>
        </w:rPr>
        <w:t>sise</w:t>
      </w:r>
      <w:proofErr w:type="spellEnd"/>
      <w:r w:rsidR="001860EA" w:rsidRPr="00E920B1">
        <w:rPr>
          <w:rFonts w:cs="Times New Roman"/>
          <w:szCs w:val="24"/>
        </w:rPr>
        <w:t xml:space="preserve">- ja </w:t>
      </w:r>
      <w:r w:rsidRPr="00E920B1">
        <w:rPr>
          <w:rFonts w:cs="Times New Roman"/>
          <w:szCs w:val="24"/>
        </w:rPr>
        <w:t>territoriaalmeres“;</w:t>
      </w:r>
    </w:p>
    <w:p w14:paraId="168E988C" w14:textId="77777777" w:rsidR="00D834FA" w:rsidRPr="00E920B1" w:rsidRDefault="00D834FA" w:rsidP="00E920B1">
      <w:pPr>
        <w:pStyle w:val="Vahedeta"/>
        <w:jc w:val="both"/>
        <w:rPr>
          <w:rFonts w:cs="Times New Roman"/>
          <w:szCs w:val="24"/>
        </w:rPr>
      </w:pPr>
    </w:p>
    <w:p w14:paraId="52F33298" w14:textId="62D272FF" w:rsidR="00D834FA" w:rsidRPr="00E920B1" w:rsidRDefault="00D834FA" w:rsidP="00E920B1">
      <w:pPr>
        <w:pStyle w:val="Vahedeta"/>
        <w:jc w:val="both"/>
        <w:rPr>
          <w:rFonts w:cs="Times New Roman"/>
          <w:szCs w:val="24"/>
        </w:rPr>
      </w:pPr>
      <w:r w:rsidRPr="00E920B1">
        <w:rPr>
          <w:rFonts w:cs="Times New Roman"/>
          <w:b/>
          <w:bCs/>
          <w:szCs w:val="24"/>
        </w:rPr>
        <w:t>15)</w:t>
      </w:r>
      <w:r w:rsidRPr="00E920B1">
        <w:rPr>
          <w:rFonts w:cs="Times New Roman"/>
          <w:szCs w:val="24"/>
        </w:rPr>
        <w:t xml:space="preserve"> paragrahvi 78 lõiget 2</w:t>
      </w:r>
      <w:r w:rsidRPr="00E920B1">
        <w:rPr>
          <w:rFonts w:cs="Times New Roman"/>
          <w:szCs w:val="24"/>
          <w:vertAlign w:val="superscript"/>
        </w:rPr>
        <w:t>2</w:t>
      </w:r>
      <w:r w:rsidRPr="00E920B1">
        <w:rPr>
          <w:rFonts w:cs="Times New Roman"/>
          <w:szCs w:val="24"/>
        </w:rPr>
        <w:t xml:space="preserve"> täiendatakse pärast sõna „väljumise“ </w:t>
      </w:r>
      <w:r w:rsidR="001860EA" w:rsidRPr="00E920B1">
        <w:rPr>
          <w:rFonts w:cs="Times New Roman"/>
          <w:szCs w:val="24"/>
        </w:rPr>
        <w:t>tekstiosaga</w:t>
      </w:r>
      <w:r w:rsidRPr="00E920B1">
        <w:rPr>
          <w:rFonts w:cs="Times New Roman"/>
          <w:szCs w:val="24"/>
        </w:rPr>
        <w:t xml:space="preserve"> „või </w:t>
      </w:r>
      <w:proofErr w:type="spellStart"/>
      <w:r w:rsidR="001860EA" w:rsidRPr="00E920B1">
        <w:rPr>
          <w:rFonts w:cs="Times New Roman"/>
          <w:szCs w:val="24"/>
        </w:rPr>
        <w:t>sise</w:t>
      </w:r>
      <w:proofErr w:type="spellEnd"/>
      <w:r w:rsidR="001860EA" w:rsidRPr="00E920B1">
        <w:rPr>
          <w:rFonts w:cs="Times New Roman"/>
          <w:szCs w:val="24"/>
        </w:rPr>
        <w:t xml:space="preserve">- ja </w:t>
      </w:r>
      <w:r w:rsidRPr="00E920B1">
        <w:rPr>
          <w:rFonts w:cs="Times New Roman"/>
          <w:szCs w:val="24"/>
        </w:rPr>
        <w:t>territoriaalmeres liikumise“;</w:t>
      </w:r>
    </w:p>
    <w:p w14:paraId="266FBB1B" w14:textId="77777777" w:rsidR="00D834FA" w:rsidRPr="00E920B1" w:rsidRDefault="00D834FA" w:rsidP="00E920B1">
      <w:pPr>
        <w:pStyle w:val="Vahedeta"/>
        <w:jc w:val="both"/>
        <w:rPr>
          <w:rFonts w:cs="Times New Roman"/>
          <w:szCs w:val="24"/>
        </w:rPr>
      </w:pPr>
    </w:p>
    <w:p w14:paraId="56E8DFBD" w14:textId="30916740" w:rsidR="00D834FA" w:rsidRPr="00E920B1" w:rsidRDefault="00D834FA" w:rsidP="00E920B1">
      <w:pPr>
        <w:pStyle w:val="Vahedeta"/>
        <w:jc w:val="both"/>
        <w:rPr>
          <w:rFonts w:cs="Times New Roman"/>
          <w:szCs w:val="24"/>
        </w:rPr>
      </w:pPr>
      <w:r w:rsidRPr="00E920B1">
        <w:rPr>
          <w:rFonts w:cs="Times New Roman"/>
          <w:b/>
          <w:bCs/>
          <w:szCs w:val="24"/>
        </w:rPr>
        <w:t>16)</w:t>
      </w:r>
      <w:r w:rsidRPr="00E920B1">
        <w:rPr>
          <w:rFonts w:cs="Times New Roman"/>
          <w:szCs w:val="24"/>
        </w:rPr>
        <w:t xml:space="preserve"> paragrahvi 78 lõiget 3 täiendatakse pärast sõna „väljuda“ </w:t>
      </w:r>
      <w:r w:rsidR="001860EA" w:rsidRPr="00E920B1">
        <w:rPr>
          <w:rFonts w:cs="Times New Roman"/>
          <w:szCs w:val="24"/>
        </w:rPr>
        <w:t>tekstiosaga</w:t>
      </w:r>
      <w:r w:rsidRPr="00E920B1">
        <w:rPr>
          <w:rFonts w:cs="Times New Roman"/>
          <w:szCs w:val="24"/>
        </w:rPr>
        <w:t xml:space="preserve"> „või </w:t>
      </w:r>
      <w:proofErr w:type="spellStart"/>
      <w:r w:rsidR="001860EA" w:rsidRPr="00E920B1">
        <w:rPr>
          <w:rFonts w:cs="Times New Roman"/>
          <w:szCs w:val="24"/>
        </w:rPr>
        <w:t>sise</w:t>
      </w:r>
      <w:proofErr w:type="spellEnd"/>
      <w:r w:rsidR="001860EA" w:rsidRPr="00E920B1">
        <w:rPr>
          <w:rFonts w:cs="Times New Roman"/>
          <w:szCs w:val="24"/>
        </w:rPr>
        <w:t xml:space="preserve">- ja </w:t>
      </w:r>
      <w:r w:rsidRPr="00E920B1">
        <w:rPr>
          <w:rFonts w:cs="Times New Roman"/>
          <w:szCs w:val="24"/>
        </w:rPr>
        <w:t>territoriaalmeres liikuda“;</w:t>
      </w:r>
    </w:p>
    <w:p w14:paraId="3310B2F3" w14:textId="77777777" w:rsidR="00D834FA" w:rsidRPr="00E920B1" w:rsidRDefault="00D834FA" w:rsidP="00E920B1">
      <w:pPr>
        <w:pStyle w:val="Vahedeta"/>
        <w:jc w:val="both"/>
        <w:rPr>
          <w:rFonts w:cs="Times New Roman"/>
          <w:szCs w:val="24"/>
        </w:rPr>
      </w:pPr>
    </w:p>
    <w:p w14:paraId="3EDC2C6D" w14:textId="77777777" w:rsidR="00D834FA" w:rsidRDefault="00D834FA" w:rsidP="00E920B1">
      <w:pPr>
        <w:pStyle w:val="Vahedeta"/>
        <w:jc w:val="both"/>
        <w:rPr>
          <w:rFonts w:cs="Times New Roman"/>
          <w:szCs w:val="24"/>
        </w:rPr>
      </w:pPr>
      <w:r w:rsidRPr="00E920B1">
        <w:rPr>
          <w:rFonts w:cs="Times New Roman"/>
          <w:b/>
          <w:bCs/>
          <w:szCs w:val="24"/>
        </w:rPr>
        <w:t>17)</w:t>
      </w:r>
      <w:r w:rsidRPr="00E920B1">
        <w:rPr>
          <w:rFonts w:cs="Times New Roman"/>
          <w:szCs w:val="24"/>
        </w:rPr>
        <w:t xml:space="preserve"> paragrahvi 78 lõige 5 muudetakse ja sõnastatakse järgmiselt:</w:t>
      </w:r>
    </w:p>
    <w:p w14:paraId="58E25962" w14:textId="77777777" w:rsidR="00C52EDD" w:rsidRPr="00E920B1" w:rsidRDefault="00C52EDD" w:rsidP="00E920B1">
      <w:pPr>
        <w:pStyle w:val="Vahedeta"/>
        <w:jc w:val="both"/>
        <w:rPr>
          <w:rFonts w:cs="Times New Roman"/>
          <w:szCs w:val="24"/>
        </w:rPr>
      </w:pPr>
    </w:p>
    <w:p w14:paraId="1FA1387A" w14:textId="77777777" w:rsidR="00D834FA" w:rsidRPr="00E920B1" w:rsidRDefault="00D834FA" w:rsidP="00E920B1">
      <w:pPr>
        <w:pStyle w:val="Vahedeta"/>
        <w:jc w:val="both"/>
        <w:rPr>
          <w:rFonts w:cs="Times New Roman"/>
          <w:szCs w:val="24"/>
        </w:rPr>
      </w:pPr>
      <w:r w:rsidRPr="00E920B1">
        <w:rPr>
          <w:rFonts w:cs="Times New Roman"/>
          <w:szCs w:val="24"/>
        </w:rPr>
        <w:t>„(5) Käesoleva paragrahvi lõikes 1 sätestatud keelu rakendamisel on Transpordiamet kohustatud sellest viivitamata teatama Politsei- ja Piirivalveametile, Kaitseväele, lootsiteenuse osutajale ning sadamast väljumise keelu puhul ka sadamakaptenile.“;</w:t>
      </w:r>
    </w:p>
    <w:p w14:paraId="7FDAD27F" w14:textId="77777777" w:rsidR="00177CA5" w:rsidRPr="00E920B1" w:rsidRDefault="00177CA5" w:rsidP="00E920B1">
      <w:pPr>
        <w:pStyle w:val="Vahedeta"/>
        <w:jc w:val="both"/>
        <w:rPr>
          <w:rFonts w:cs="Times New Roman"/>
          <w:szCs w:val="24"/>
        </w:rPr>
      </w:pPr>
    </w:p>
    <w:p w14:paraId="070062DC" w14:textId="1DAB94B9" w:rsidR="00D834FA" w:rsidRPr="00E920B1" w:rsidRDefault="00D834FA" w:rsidP="00E920B1">
      <w:pPr>
        <w:pStyle w:val="Vahedeta"/>
        <w:jc w:val="both"/>
        <w:rPr>
          <w:rFonts w:cs="Times New Roman"/>
          <w:szCs w:val="24"/>
        </w:rPr>
      </w:pPr>
      <w:r w:rsidRPr="00E920B1">
        <w:rPr>
          <w:rFonts w:cs="Times New Roman"/>
          <w:b/>
          <w:bCs/>
          <w:szCs w:val="24"/>
        </w:rPr>
        <w:t>18)</w:t>
      </w:r>
      <w:r w:rsidRPr="00E920B1">
        <w:rPr>
          <w:rFonts w:cs="Times New Roman"/>
          <w:szCs w:val="24"/>
        </w:rPr>
        <w:t xml:space="preserve"> paragrahvi 78 lõikes</w:t>
      </w:r>
      <w:r w:rsidR="00E62EAC" w:rsidRPr="00E920B1">
        <w:rPr>
          <w:rFonts w:cs="Times New Roman"/>
          <w:szCs w:val="24"/>
        </w:rPr>
        <w:t>t</w:t>
      </w:r>
      <w:r w:rsidRPr="00E920B1">
        <w:rPr>
          <w:rFonts w:cs="Times New Roman"/>
          <w:szCs w:val="24"/>
        </w:rPr>
        <w:t xml:space="preserve"> 10 </w:t>
      </w:r>
      <w:r w:rsidR="00E62EAC" w:rsidRPr="00E920B1">
        <w:rPr>
          <w:rFonts w:cs="Times New Roman"/>
          <w:szCs w:val="24"/>
        </w:rPr>
        <w:t>jäetakse välja</w:t>
      </w:r>
      <w:r w:rsidRPr="00E920B1">
        <w:rPr>
          <w:rFonts w:cs="Times New Roman"/>
          <w:szCs w:val="24"/>
        </w:rPr>
        <w:t xml:space="preserve"> tekstiosa „</w:t>
      </w:r>
      <w:r w:rsidRPr="00E920B1" w:rsidDel="00E62EAC">
        <w:rPr>
          <w:rFonts w:cs="Times New Roman"/>
          <w:szCs w:val="24"/>
        </w:rPr>
        <w:t xml:space="preserve"> </w:t>
      </w:r>
      <w:r w:rsidRPr="00E920B1">
        <w:rPr>
          <w:rFonts w:cs="Times New Roman"/>
          <w:szCs w:val="24"/>
        </w:rPr>
        <w:t>ja laeval lubatakse sadamast lahkuda“;</w:t>
      </w:r>
    </w:p>
    <w:p w14:paraId="527F2C75" w14:textId="77777777" w:rsidR="006C3496" w:rsidRPr="00E920B1" w:rsidRDefault="006C3496" w:rsidP="00E920B1">
      <w:pPr>
        <w:pStyle w:val="Vahedeta"/>
        <w:jc w:val="both"/>
        <w:rPr>
          <w:rFonts w:cs="Times New Roman"/>
          <w:szCs w:val="24"/>
        </w:rPr>
      </w:pPr>
    </w:p>
    <w:p w14:paraId="4D431C5B" w14:textId="0B40EC4D" w:rsidR="00845543" w:rsidRPr="00E920B1" w:rsidRDefault="00EA134C" w:rsidP="00E920B1">
      <w:pPr>
        <w:pStyle w:val="Vahedeta"/>
        <w:jc w:val="both"/>
        <w:rPr>
          <w:rFonts w:cs="Times New Roman"/>
          <w:szCs w:val="24"/>
        </w:rPr>
      </w:pPr>
      <w:r w:rsidRPr="00E920B1">
        <w:rPr>
          <w:rFonts w:cs="Times New Roman"/>
          <w:b/>
          <w:bCs/>
          <w:szCs w:val="24"/>
        </w:rPr>
        <w:t>19</w:t>
      </w:r>
      <w:r w:rsidR="00845543" w:rsidRPr="00E920B1">
        <w:rPr>
          <w:rFonts w:cs="Times New Roman"/>
          <w:b/>
          <w:bCs/>
          <w:szCs w:val="24"/>
        </w:rPr>
        <w:t>)</w:t>
      </w:r>
      <w:r w:rsidR="00845543" w:rsidRPr="00E920B1">
        <w:rPr>
          <w:rFonts w:cs="Times New Roman"/>
          <w:szCs w:val="24"/>
        </w:rPr>
        <w:t xml:space="preserve"> paragrahvi 79</w:t>
      </w:r>
      <w:r w:rsidR="00845543" w:rsidRPr="00E920B1">
        <w:rPr>
          <w:rFonts w:cs="Times New Roman"/>
          <w:szCs w:val="24"/>
          <w:vertAlign w:val="superscript"/>
        </w:rPr>
        <w:t>1</w:t>
      </w:r>
      <w:r w:rsidR="00845543" w:rsidRPr="00E920B1">
        <w:rPr>
          <w:rFonts w:cs="Times New Roman"/>
          <w:szCs w:val="24"/>
        </w:rPr>
        <w:t xml:space="preserve"> lõiget 1 täiendatakse pärast sõna „kontrollimine,“ </w:t>
      </w:r>
      <w:r w:rsidR="007B2A43" w:rsidRPr="00E920B1">
        <w:rPr>
          <w:rFonts w:cs="Times New Roman"/>
          <w:szCs w:val="24"/>
        </w:rPr>
        <w:t>tekstiosaga</w:t>
      </w:r>
      <w:r w:rsidR="00845543" w:rsidRPr="00E920B1">
        <w:rPr>
          <w:rFonts w:cs="Times New Roman"/>
          <w:szCs w:val="24"/>
        </w:rPr>
        <w:t xml:space="preserve"> „või kui puudused ilmnesid </w:t>
      </w:r>
      <w:proofErr w:type="spellStart"/>
      <w:r w:rsidR="007B2A43" w:rsidRPr="00E920B1">
        <w:rPr>
          <w:rFonts w:cs="Times New Roman"/>
          <w:szCs w:val="24"/>
        </w:rPr>
        <w:t>sise</w:t>
      </w:r>
      <w:proofErr w:type="spellEnd"/>
      <w:r w:rsidR="007B2A43" w:rsidRPr="00E920B1">
        <w:rPr>
          <w:rFonts w:cs="Times New Roman"/>
          <w:szCs w:val="24"/>
        </w:rPr>
        <w:t xml:space="preserve">- või </w:t>
      </w:r>
      <w:r w:rsidR="00845543" w:rsidRPr="00E920B1">
        <w:rPr>
          <w:rFonts w:cs="Times New Roman"/>
          <w:szCs w:val="24"/>
        </w:rPr>
        <w:t xml:space="preserve">territoriaalmeres </w:t>
      </w:r>
      <w:r w:rsidR="00CC0F2D">
        <w:rPr>
          <w:rFonts w:cs="Times New Roman"/>
          <w:szCs w:val="24"/>
        </w:rPr>
        <w:t>tehtud</w:t>
      </w:r>
      <w:r w:rsidR="00845543" w:rsidRPr="00E920B1">
        <w:rPr>
          <w:rFonts w:cs="Times New Roman"/>
          <w:szCs w:val="24"/>
        </w:rPr>
        <w:t xml:space="preserve"> kontrolli tulemusel,“;</w:t>
      </w:r>
    </w:p>
    <w:p w14:paraId="6D296616" w14:textId="77777777" w:rsidR="00845543" w:rsidRPr="00E920B1" w:rsidRDefault="00845543" w:rsidP="00E920B1">
      <w:pPr>
        <w:pStyle w:val="Vahedeta"/>
        <w:jc w:val="both"/>
        <w:rPr>
          <w:rFonts w:cs="Times New Roman"/>
          <w:szCs w:val="24"/>
        </w:rPr>
      </w:pPr>
    </w:p>
    <w:p w14:paraId="22A3BF61" w14:textId="71FAA400" w:rsidR="00845543" w:rsidRPr="00E920B1" w:rsidRDefault="00845543" w:rsidP="00E920B1">
      <w:pPr>
        <w:pStyle w:val="Vahedeta"/>
        <w:jc w:val="both"/>
        <w:rPr>
          <w:rFonts w:cs="Times New Roman"/>
          <w:szCs w:val="24"/>
        </w:rPr>
      </w:pPr>
      <w:r w:rsidRPr="00E920B1">
        <w:rPr>
          <w:rFonts w:cs="Times New Roman"/>
          <w:b/>
          <w:bCs/>
          <w:szCs w:val="24"/>
        </w:rPr>
        <w:t>20)</w:t>
      </w:r>
      <w:r w:rsidRPr="00E920B1">
        <w:rPr>
          <w:rFonts w:cs="Times New Roman"/>
          <w:szCs w:val="24"/>
        </w:rPr>
        <w:t xml:space="preserve"> paragrahvi 79</w:t>
      </w:r>
      <w:r w:rsidRPr="00E920B1">
        <w:rPr>
          <w:rFonts w:cs="Times New Roman"/>
          <w:szCs w:val="24"/>
          <w:vertAlign w:val="superscript"/>
        </w:rPr>
        <w:t>1</w:t>
      </w:r>
      <w:r w:rsidRPr="00E920B1">
        <w:rPr>
          <w:rFonts w:cs="Times New Roman"/>
          <w:szCs w:val="24"/>
        </w:rPr>
        <w:t xml:space="preserve"> lõiget 3 täiendatakse pärast sõna „sadamast</w:t>
      </w:r>
      <w:r w:rsidR="007B2A43" w:rsidRPr="00E920B1">
        <w:rPr>
          <w:rFonts w:cs="Times New Roman"/>
          <w:szCs w:val="24"/>
        </w:rPr>
        <w:t>“</w:t>
      </w:r>
      <w:r w:rsidRPr="00E920B1">
        <w:rPr>
          <w:rFonts w:cs="Times New Roman"/>
          <w:szCs w:val="24"/>
        </w:rPr>
        <w:t xml:space="preserve"> </w:t>
      </w:r>
      <w:r w:rsidR="007B2A43" w:rsidRPr="00E920B1">
        <w:rPr>
          <w:rFonts w:cs="Times New Roman"/>
          <w:szCs w:val="24"/>
        </w:rPr>
        <w:t>tekstiosaga</w:t>
      </w:r>
      <w:r w:rsidRPr="00E920B1">
        <w:rPr>
          <w:rFonts w:cs="Times New Roman"/>
          <w:szCs w:val="24"/>
        </w:rPr>
        <w:t xml:space="preserve"> „või oma asukohast </w:t>
      </w:r>
      <w:proofErr w:type="spellStart"/>
      <w:r w:rsidR="007B2A43" w:rsidRPr="00E920B1">
        <w:rPr>
          <w:rFonts w:cs="Times New Roman"/>
          <w:szCs w:val="24"/>
        </w:rPr>
        <w:t>sise</w:t>
      </w:r>
      <w:proofErr w:type="spellEnd"/>
      <w:r w:rsidR="007B2A43" w:rsidRPr="00E920B1">
        <w:rPr>
          <w:rFonts w:cs="Times New Roman"/>
          <w:szCs w:val="24"/>
        </w:rPr>
        <w:t xml:space="preserve">- või </w:t>
      </w:r>
      <w:r w:rsidRPr="00E920B1">
        <w:rPr>
          <w:rFonts w:cs="Times New Roman"/>
          <w:szCs w:val="24"/>
        </w:rPr>
        <w:t>territoriaalmeres</w:t>
      </w:r>
      <w:del w:id="136" w:author="Moonika Kuusk - JUSTDIGI" w:date="2026-01-13T11:28:00Z" w16du:dateUtc="2026-01-13T09:28:00Z">
        <w:r w:rsidRPr="00E920B1">
          <w:rPr>
            <w:rFonts w:cs="Times New Roman"/>
            <w:szCs w:val="24"/>
          </w:rPr>
          <w:delText>,</w:delText>
        </w:r>
      </w:del>
      <w:r w:rsidRPr="00E920B1">
        <w:rPr>
          <w:rFonts w:cs="Times New Roman"/>
          <w:szCs w:val="24"/>
        </w:rPr>
        <w:t>“</w:t>
      </w:r>
      <w:r w:rsidR="007B2A43" w:rsidRPr="00E920B1">
        <w:rPr>
          <w:rFonts w:cs="Times New Roman"/>
          <w:szCs w:val="24"/>
        </w:rPr>
        <w:t>;</w:t>
      </w:r>
    </w:p>
    <w:p w14:paraId="2245F8EF" w14:textId="77777777" w:rsidR="006C3496" w:rsidRPr="00E920B1" w:rsidRDefault="006C3496" w:rsidP="00E920B1">
      <w:pPr>
        <w:pStyle w:val="Vahedeta"/>
        <w:jc w:val="both"/>
        <w:rPr>
          <w:rFonts w:cs="Times New Roman"/>
          <w:szCs w:val="24"/>
        </w:rPr>
      </w:pPr>
    </w:p>
    <w:p w14:paraId="6424749E" w14:textId="7AB21BA2" w:rsidR="001737CA" w:rsidRPr="00E920B1" w:rsidRDefault="00EA134C" w:rsidP="00E920B1">
      <w:pPr>
        <w:pStyle w:val="Vahedeta"/>
        <w:jc w:val="both"/>
        <w:rPr>
          <w:rFonts w:cs="Times New Roman"/>
          <w:szCs w:val="24"/>
        </w:rPr>
      </w:pPr>
      <w:r w:rsidRPr="00E920B1">
        <w:rPr>
          <w:rFonts w:cs="Times New Roman"/>
          <w:b/>
          <w:szCs w:val="24"/>
        </w:rPr>
        <w:t>21</w:t>
      </w:r>
      <w:r w:rsidR="001737CA" w:rsidRPr="003E50EF">
        <w:rPr>
          <w:rFonts w:cs="Times New Roman"/>
          <w:b/>
          <w:bCs/>
          <w:szCs w:val="24"/>
        </w:rPr>
        <w:t>)</w:t>
      </w:r>
      <w:r w:rsidR="001737CA" w:rsidRPr="00E920B1">
        <w:rPr>
          <w:rFonts w:cs="Times New Roman"/>
          <w:szCs w:val="24"/>
        </w:rPr>
        <w:t> paragrahvi 95 täiendatakse lõikega 27 järgmises sõnastuses:</w:t>
      </w:r>
    </w:p>
    <w:p w14:paraId="659ABB45" w14:textId="77777777" w:rsidR="001737CA" w:rsidRPr="00E920B1" w:rsidRDefault="001737CA" w:rsidP="00E920B1">
      <w:pPr>
        <w:pStyle w:val="Vahedeta"/>
        <w:jc w:val="both"/>
        <w:rPr>
          <w:rFonts w:cs="Times New Roman"/>
          <w:szCs w:val="24"/>
        </w:rPr>
      </w:pPr>
    </w:p>
    <w:p w14:paraId="7C0F3927" w14:textId="4A5584A5" w:rsidR="001737CA" w:rsidRPr="00E920B1" w:rsidRDefault="001737CA" w:rsidP="00E920B1">
      <w:pPr>
        <w:pStyle w:val="Vahedeta"/>
        <w:jc w:val="both"/>
        <w:rPr>
          <w:rFonts w:cs="Times New Roman"/>
          <w:szCs w:val="24"/>
        </w:rPr>
      </w:pPr>
      <w:r w:rsidRPr="00E920B1">
        <w:rPr>
          <w:rFonts w:cs="Times New Roman"/>
          <w:szCs w:val="24"/>
        </w:rPr>
        <w:t>„(27) </w:t>
      </w:r>
      <w:r w:rsidR="007B7C2A" w:rsidRPr="00E920B1">
        <w:rPr>
          <w:rFonts w:cs="Times New Roman"/>
          <w:szCs w:val="24"/>
        </w:rPr>
        <w:t xml:space="preserve">Reiditeenust </w:t>
      </w:r>
      <w:r w:rsidR="007D4E53" w:rsidRPr="00E920B1">
        <w:rPr>
          <w:rFonts w:cs="Times New Roman"/>
          <w:szCs w:val="24"/>
        </w:rPr>
        <w:t>osutav</w:t>
      </w:r>
      <w:r w:rsidR="007B7C2A" w:rsidRPr="00E920B1">
        <w:rPr>
          <w:rFonts w:cs="Times New Roman"/>
          <w:szCs w:val="24"/>
        </w:rPr>
        <w:t xml:space="preserve"> laev, mis tegutse</w:t>
      </w:r>
      <w:r w:rsidR="001D79EE" w:rsidRPr="00E920B1">
        <w:rPr>
          <w:rFonts w:cs="Times New Roman"/>
          <w:szCs w:val="24"/>
        </w:rPr>
        <w:t>s</w:t>
      </w:r>
      <w:r w:rsidR="007B7C2A" w:rsidRPr="00E920B1">
        <w:rPr>
          <w:rFonts w:cs="Times New Roman"/>
          <w:szCs w:val="24"/>
        </w:rPr>
        <w:t xml:space="preserve"> enne käesoleva seaduse § 53</w:t>
      </w:r>
      <w:r w:rsidR="007B7C2A" w:rsidRPr="00E920B1">
        <w:rPr>
          <w:rFonts w:cs="Times New Roman"/>
          <w:szCs w:val="24"/>
          <w:vertAlign w:val="superscript"/>
        </w:rPr>
        <w:t>1</w:t>
      </w:r>
      <w:r w:rsidR="007B7C2A" w:rsidRPr="00E920B1">
        <w:rPr>
          <w:rFonts w:cs="Times New Roman"/>
          <w:szCs w:val="24"/>
        </w:rPr>
        <w:t xml:space="preserve"> lõike </w:t>
      </w:r>
      <w:r w:rsidR="00AD1BC9" w:rsidRPr="00E920B1">
        <w:rPr>
          <w:rFonts w:cs="Times New Roman"/>
          <w:szCs w:val="24"/>
        </w:rPr>
        <w:t>4</w:t>
      </w:r>
      <w:r w:rsidR="007B7C2A" w:rsidRPr="00E920B1">
        <w:rPr>
          <w:rFonts w:cs="Times New Roman"/>
          <w:szCs w:val="24"/>
        </w:rPr>
        <w:t xml:space="preserve"> jõustumist ja tegutseb pärast edasi, peab olema varustatud nõuetele vastava A- </w:t>
      </w:r>
      <w:r w:rsidR="007D4E53" w:rsidRPr="00E920B1">
        <w:rPr>
          <w:rFonts w:cs="Times New Roman"/>
          <w:szCs w:val="24"/>
        </w:rPr>
        <w:t xml:space="preserve">või B-klassi </w:t>
      </w:r>
      <w:r w:rsidR="007B7C2A" w:rsidRPr="00E920B1">
        <w:rPr>
          <w:rFonts w:cs="Times New Roman"/>
          <w:szCs w:val="24"/>
        </w:rPr>
        <w:t>AIS</w:t>
      </w:r>
      <w:r w:rsidR="00915EA3" w:rsidRPr="00E920B1">
        <w:rPr>
          <w:rFonts w:cs="Times New Roman"/>
          <w:szCs w:val="24"/>
        </w:rPr>
        <w:t>-</w:t>
      </w:r>
      <w:r w:rsidR="007B7C2A" w:rsidRPr="00E920B1">
        <w:rPr>
          <w:rFonts w:cs="Times New Roman"/>
          <w:szCs w:val="24"/>
        </w:rPr>
        <w:t xml:space="preserve">seadmega hiljemalt </w:t>
      </w:r>
      <w:r w:rsidR="00B068B7" w:rsidRPr="00E920B1">
        <w:rPr>
          <w:rFonts w:cs="Times New Roman"/>
          <w:szCs w:val="24"/>
        </w:rPr>
        <w:t>kuu</w:t>
      </w:r>
      <w:r w:rsidR="00C5057C">
        <w:rPr>
          <w:rFonts w:cs="Times New Roman"/>
          <w:szCs w:val="24"/>
        </w:rPr>
        <w:t>s</w:t>
      </w:r>
      <w:r w:rsidR="00B068B7" w:rsidRPr="00E920B1">
        <w:rPr>
          <w:rFonts w:cs="Times New Roman"/>
          <w:szCs w:val="24"/>
        </w:rPr>
        <w:t xml:space="preserve"> kuu</w:t>
      </w:r>
      <w:r w:rsidR="00C5057C">
        <w:rPr>
          <w:rFonts w:cs="Times New Roman"/>
          <w:szCs w:val="24"/>
        </w:rPr>
        <w:t>d</w:t>
      </w:r>
      <w:r w:rsidR="00B068B7" w:rsidRPr="00E920B1">
        <w:rPr>
          <w:rFonts w:cs="Times New Roman"/>
          <w:szCs w:val="24"/>
        </w:rPr>
        <w:t xml:space="preserve"> </w:t>
      </w:r>
      <w:r w:rsidR="00C5057C">
        <w:rPr>
          <w:rFonts w:cs="Times New Roman"/>
          <w:szCs w:val="24"/>
        </w:rPr>
        <w:t>alates</w:t>
      </w:r>
      <w:r w:rsidR="00C5057C" w:rsidRPr="00E920B1">
        <w:rPr>
          <w:rFonts w:cs="Times New Roman"/>
          <w:szCs w:val="24"/>
        </w:rPr>
        <w:t xml:space="preserve"> </w:t>
      </w:r>
      <w:r w:rsidR="00B068B7" w:rsidRPr="00E920B1">
        <w:rPr>
          <w:rFonts w:cs="Times New Roman"/>
          <w:szCs w:val="24"/>
        </w:rPr>
        <w:t xml:space="preserve">käesoleva seaduse </w:t>
      </w:r>
      <w:r w:rsidR="00BB0FD6" w:rsidRPr="00E920B1">
        <w:rPr>
          <w:rFonts w:cs="Times New Roman"/>
          <w:szCs w:val="24"/>
        </w:rPr>
        <w:t>§ 53</w:t>
      </w:r>
      <w:r w:rsidR="00BB0FD6" w:rsidRPr="00E920B1">
        <w:rPr>
          <w:rFonts w:cs="Times New Roman"/>
          <w:szCs w:val="24"/>
          <w:vertAlign w:val="superscript"/>
        </w:rPr>
        <w:t>1</w:t>
      </w:r>
      <w:r w:rsidR="00BB0FD6" w:rsidRPr="00E920B1">
        <w:rPr>
          <w:rFonts w:cs="Times New Roman"/>
          <w:szCs w:val="24"/>
        </w:rPr>
        <w:t xml:space="preserve"> lõike 4 </w:t>
      </w:r>
      <w:r w:rsidR="00B068B7" w:rsidRPr="00E920B1">
        <w:rPr>
          <w:rFonts w:cs="Times New Roman"/>
          <w:szCs w:val="24"/>
        </w:rPr>
        <w:t>jõustumisest</w:t>
      </w:r>
      <w:r w:rsidR="001D79EE" w:rsidRPr="00E920B1">
        <w:rPr>
          <w:rFonts w:cs="Times New Roman"/>
          <w:szCs w:val="24"/>
        </w:rPr>
        <w:t xml:space="preserve"> arvates</w:t>
      </w:r>
      <w:r w:rsidR="007B7C2A" w:rsidRPr="00E920B1">
        <w:rPr>
          <w:rFonts w:cs="Times New Roman"/>
          <w:szCs w:val="24"/>
        </w:rPr>
        <w:t>.“.</w:t>
      </w:r>
    </w:p>
    <w:p w14:paraId="0BCC070C" w14:textId="686F8D6E" w:rsidR="776DF801" w:rsidRPr="00E920B1" w:rsidRDefault="776DF801" w:rsidP="00E920B1">
      <w:pPr>
        <w:pStyle w:val="Vahedeta"/>
        <w:jc w:val="both"/>
        <w:rPr>
          <w:rFonts w:cs="Times New Roman"/>
          <w:szCs w:val="24"/>
        </w:rPr>
      </w:pPr>
    </w:p>
    <w:p w14:paraId="236BA9AA" w14:textId="2800B4CE" w:rsidR="00541828" w:rsidRPr="00E920B1" w:rsidRDefault="776DF801" w:rsidP="00E920B1">
      <w:pPr>
        <w:pStyle w:val="Vahedeta"/>
        <w:jc w:val="both"/>
        <w:rPr>
          <w:rFonts w:cs="Times New Roman"/>
          <w:b/>
          <w:bCs/>
          <w:szCs w:val="24"/>
        </w:rPr>
      </w:pPr>
      <w:r w:rsidRPr="00E920B1">
        <w:rPr>
          <w:rFonts w:cs="Times New Roman"/>
          <w:b/>
          <w:bCs/>
          <w:szCs w:val="24"/>
        </w:rPr>
        <w:t xml:space="preserve">§ </w:t>
      </w:r>
      <w:r w:rsidR="0084080C" w:rsidRPr="00E920B1">
        <w:rPr>
          <w:rFonts w:cs="Times New Roman"/>
          <w:b/>
          <w:bCs/>
          <w:szCs w:val="24"/>
        </w:rPr>
        <w:t>8</w:t>
      </w:r>
      <w:r w:rsidRPr="00E920B1">
        <w:rPr>
          <w:rFonts w:cs="Times New Roman"/>
          <w:b/>
          <w:bCs/>
          <w:szCs w:val="24"/>
        </w:rPr>
        <w:t>. Riigikaitseseaduse muutmine</w:t>
      </w:r>
    </w:p>
    <w:p w14:paraId="74589F6B" w14:textId="77777777" w:rsidR="00541828" w:rsidRPr="00E920B1" w:rsidRDefault="00541828" w:rsidP="00E920B1">
      <w:pPr>
        <w:pStyle w:val="Vahedeta"/>
        <w:jc w:val="both"/>
        <w:rPr>
          <w:rFonts w:cs="Times New Roman"/>
          <w:b/>
          <w:szCs w:val="24"/>
        </w:rPr>
      </w:pPr>
    </w:p>
    <w:p w14:paraId="06E8C2B6" w14:textId="242BB65F" w:rsidR="00541828" w:rsidRPr="00E920B1" w:rsidRDefault="00541828" w:rsidP="00E920B1">
      <w:pPr>
        <w:pStyle w:val="Vahedeta"/>
        <w:jc w:val="both"/>
        <w:rPr>
          <w:rFonts w:cs="Times New Roman"/>
          <w:szCs w:val="24"/>
        </w:rPr>
      </w:pPr>
      <w:r w:rsidRPr="00E920B1">
        <w:rPr>
          <w:rFonts w:cs="Times New Roman"/>
          <w:szCs w:val="24"/>
        </w:rPr>
        <w:t>Riigikaitseseadust täiendatakse 6</w:t>
      </w:r>
      <w:r w:rsidRPr="00E920B1">
        <w:rPr>
          <w:rFonts w:cs="Times New Roman"/>
          <w:szCs w:val="24"/>
          <w:vertAlign w:val="superscript"/>
        </w:rPr>
        <w:t>2</w:t>
      </w:r>
      <w:r w:rsidR="00405B95" w:rsidRPr="00E920B1">
        <w:rPr>
          <w:rFonts w:cs="Times New Roman"/>
          <w:szCs w:val="24"/>
        </w:rPr>
        <w:t xml:space="preserve">. </w:t>
      </w:r>
      <w:r w:rsidR="00BF620A" w:rsidRPr="00E920B1">
        <w:rPr>
          <w:rFonts w:cs="Times New Roman"/>
          <w:szCs w:val="24"/>
        </w:rPr>
        <w:t xml:space="preserve">peatükiga </w:t>
      </w:r>
      <w:r w:rsidRPr="00E920B1">
        <w:rPr>
          <w:rFonts w:cs="Times New Roman"/>
          <w:szCs w:val="24"/>
        </w:rPr>
        <w:t>järgmises sõnastuses:</w:t>
      </w:r>
    </w:p>
    <w:p w14:paraId="2A8276E4" w14:textId="77777777" w:rsidR="00541828" w:rsidRPr="00E920B1" w:rsidRDefault="00541828" w:rsidP="00E920B1">
      <w:pPr>
        <w:pStyle w:val="Vahedeta"/>
        <w:jc w:val="both"/>
        <w:rPr>
          <w:rFonts w:cs="Times New Roman"/>
          <w:szCs w:val="24"/>
        </w:rPr>
      </w:pPr>
    </w:p>
    <w:p w14:paraId="6A17DA33" w14:textId="77777777" w:rsidR="00541828" w:rsidRPr="00E920B1" w:rsidRDefault="00541828" w:rsidP="00C52EDD">
      <w:pPr>
        <w:pStyle w:val="Vahedeta"/>
        <w:jc w:val="center"/>
        <w:rPr>
          <w:rFonts w:cs="Times New Roman"/>
          <w:b/>
          <w:szCs w:val="24"/>
        </w:rPr>
      </w:pPr>
      <w:r w:rsidRPr="00E920B1">
        <w:rPr>
          <w:rFonts w:cs="Times New Roman"/>
          <w:szCs w:val="24"/>
        </w:rPr>
        <w:t>„</w:t>
      </w:r>
      <w:r w:rsidRPr="00E920B1">
        <w:rPr>
          <w:rFonts w:cs="Times New Roman"/>
          <w:b/>
          <w:szCs w:val="24"/>
        </w:rPr>
        <w:t>6</w:t>
      </w:r>
      <w:r w:rsidRPr="00E920B1">
        <w:rPr>
          <w:rFonts w:cs="Times New Roman"/>
          <w:b/>
          <w:szCs w:val="24"/>
          <w:vertAlign w:val="superscript"/>
        </w:rPr>
        <w:t>2</w:t>
      </w:r>
      <w:r w:rsidRPr="00E920B1">
        <w:rPr>
          <w:rFonts w:cs="Times New Roman"/>
          <w:b/>
          <w:szCs w:val="24"/>
        </w:rPr>
        <w:t>. peatükk</w:t>
      </w:r>
    </w:p>
    <w:p w14:paraId="301ABA68" w14:textId="4DF9FF18" w:rsidR="00541828" w:rsidRPr="00E920B1" w:rsidRDefault="00541828" w:rsidP="00C52EDD">
      <w:pPr>
        <w:pStyle w:val="Vahedeta"/>
        <w:jc w:val="center"/>
        <w:rPr>
          <w:rFonts w:cs="Times New Roman"/>
          <w:color w:val="000000" w:themeColor="text1"/>
          <w:szCs w:val="24"/>
        </w:rPr>
      </w:pPr>
      <w:r w:rsidRPr="00E920B1">
        <w:rPr>
          <w:rFonts w:cs="Times New Roman"/>
          <w:b/>
          <w:color w:val="000000" w:themeColor="text1"/>
          <w:szCs w:val="24"/>
        </w:rPr>
        <w:t>Sõjavangid</w:t>
      </w:r>
      <w:r w:rsidR="002F19E1" w:rsidRPr="00E920B1">
        <w:rPr>
          <w:rFonts w:cs="Times New Roman"/>
          <w:b/>
          <w:color w:val="000000" w:themeColor="text1"/>
          <w:szCs w:val="24"/>
        </w:rPr>
        <w:t>e kohtlemine</w:t>
      </w:r>
    </w:p>
    <w:p w14:paraId="0C6E067E" w14:textId="77777777" w:rsidR="00541828" w:rsidRPr="00E920B1" w:rsidRDefault="00541828" w:rsidP="00E920B1">
      <w:pPr>
        <w:pStyle w:val="Vahedeta"/>
        <w:jc w:val="both"/>
        <w:rPr>
          <w:rFonts w:cs="Times New Roman"/>
          <w:szCs w:val="24"/>
        </w:rPr>
      </w:pPr>
    </w:p>
    <w:p w14:paraId="6D889088" w14:textId="77777777" w:rsidR="007F2736" w:rsidRPr="00E920B1" w:rsidRDefault="007F2736" w:rsidP="00E920B1">
      <w:pPr>
        <w:pStyle w:val="Vahedeta"/>
        <w:jc w:val="both"/>
        <w:rPr>
          <w:rFonts w:cs="Times New Roman"/>
          <w:b/>
          <w:szCs w:val="24"/>
        </w:rPr>
      </w:pPr>
      <w:r w:rsidRPr="00E920B1">
        <w:rPr>
          <w:rFonts w:cs="Times New Roman"/>
          <w:b/>
          <w:szCs w:val="24"/>
        </w:rPr>
        <w:t>§ 87</w:t>
      </w:r>
      <w:r w:rsidRPr="00E920B1">
        <w:rPr>
          <w:rFonts w:cs="Times New Roman"/>
          <w:b/>
          <w:szCs w:val="24"/>
          <w:vertAlign w:val="superscript"/>
        </w:rPr>
        <w:t>7</w:t>
      </w:r>
      <w:r w:rsidRPr="00E920B1">
        <w:rPr>
          <w:rFonts w:cs="Times New Roman"/>
          <w:b/>
          <w:szCs w:val="24"/>
        </w:rPr>
        <w:t>. Sõjavang</w:t>
      </w:r>
    </w:p>
    <w:p w14:paraId="2B1DA71F" w14:textId="77777777" w:rsidR="007F2736" w:rsidRPr="00E920B1" w:rsidRDefault="007F2736" w:rsidP="00E920B1">
      <w:pPr>
        <w:pStyle w:val="Vahedeta"/>
        <w:jc w:val="both"/>
        <w:rPr>
          <w:rFonts w:cs="Times New Roman"/>
          <w:szCs w:val="24"/>
        </w:rPr>
      </w:pPr>
    </w:p>
    <w:p w14:paraId="2BA11187" w14:textId="77777777" w:rsidR="007F2736" w:rsidRPr="00E920B1" w:rsidRDefault="007F2736" w:rsidP="00E920B1">
      <w:pPr>
        <w:pStyle w:val="Vahedeta"/>
        <w:jc w:val="both"/>
        <w:rPr>
          <w:rFonts w:cs="Times New Roman"/>
          <w:szCs w:val="24"/>
        </w:rPr>
      </w:pPr>
      <w:r w:rsidRPr="00E920B1">
        <w:rPr>
          <w:rFonts w:cs="Times New Roman"/>
          <w:szCs w:val="24"/>
        </w:rPr>
        <w:t>Sõjavangina käsitletakse käesoleva seaduse tähenduses sõjavangide kohtlemise 12. augusti 1949 Genfi (III) konventsiooni artikli 4 punktides a ja b nimetatud isikuid.</w:t>
      </w:r>
    </w:p>
    <w:p w14:paraId="5D2A2389" w14:textId="77777777" w:rsidR="007F2736" w:rsidRPr="00E920B1" w:rsidRDefault="007F2736" w:rsidP="00E920B1">
      <w:pPr>
        <w:pStyle w:val="Vahedeta"/>
        <w:jc w:val="both"/>
        <w:rPr>
          <w:rFonts w:cs="Times New Roman"/>
          <w:szCs w:val="24"/>
        </w:rPr>
      </w:pPr>
    </w:p>
    <w:p w14:paraId="34A22127" w14:textId="77777777" w:rsidR="007F2736" w:rsidRPr="00E920B1" w:rsidRDefault="007F2736" w:rsidP="00E920B1">
      <w:pPr>
        <w:pStyle w:val="Vahedeta"/>
        <w:jc w:val="both"/>
        <w:rPr>
          <w:rFonts w:cs="Times New Roman"/>
          <w:b/>
          <w:szCs w:val="24"/>
        </w:rPr>
      </w:pPr>
      <w:r w:rsidRPr="00E920B1">
        <w:rPr>
          <w:rFonts w:cs="Times New Roman"/>
          <w:b/>
          <w:szCs w:val="24"/>
        </w:rPr>
        <w:t>§</w:t>
      </w:r>
      <w:bookmarkStart w:id="137" w:name="_Hlk213743879"/>
      <w:r w:rsidRPr="00E920B1">
        <w:rPr>
          <w:rFonts w:cs="Times New Roman"/>
          <w:b/>
          <w:szCs w:val="24"/>
        </w:rPr>
        <w:t xml:space="preserve"> 87</w:t>
      </w:r>
      <w:r w:rsidRPr="00E920B1">
        <w:rPr>
          <w:rFonts w:cs="Times New Roman"/>
          <w:b/>
          <w:szCs w:val="24"/>
          <w:vertAlign w:val="superscript"/>
        </w:rPr>
        <w:t>8</w:t>
      </w:r>
      <w:bookmarkEnd w:id="137"/>
      <w:r w:rsidRPr="00E920B1">
        <w:rPr>
          <w:rFonts w:cs="Times New Roman"/>
          <w:b/>
          <w:szCs w:val="24"/>
        </w:rPr>
        <w:t>. Sõjavangide kinnipidamine</w:t>
      </w:r>
    </w:p>
    <w:p w14:paraId="4ADE9B9A" w14:textId="77777777" w:rsidR="007F2736" w:rsidRPr="00E920B1" w:rsidRDefault="007F2736" w:rsidP="00E920B1">
      <w:pPr>
        <w:pStyle w:val="Vahedeta"/>
        <w:jc w:val="both"/>
        <w:rPr>
          <w:rFonts w:cs="Times New Roman"/>
          <w:szCs w:val="24"/>
        </w:rPr>
      </w:pPr>
    </w:p>
    <w:p w14:paraId="590432E5" w14:textId="086C8CD2" w:rsidR="007F2736" w:rsidRPr="00E920B1" w:rsidRDefault="007F2736" w:rsidP="00E920B1">
      <w:pPr>
        <w:pStyle w:val="Vahedeta"/>
        <w:jc w:val="both"/>
        <w:rPr>
          <w:rFonts w:cs="Times New Roman"/>
          <w:szCs w:val="24"/>
        </w:rPr>
      </w:pPr>
      <w:r w:rsidRPr="00E920B1">
        <w:rPr>
          <w:rFonts w:cs="Times New Roman"/>
          <w:szCs w:val="24"/>
        </w:rPr>
        <w:t>(1) Sõjavangide kinnipidamine toimub Kaitseministeeriumi, Justiits- ja Digiministeeriumi ning nende valitsemisala asutuste koostöös.</w:t>
      </w:r>
    </w:p>
    <w:p w14:paraId="11214DC4" w14:textId="77777777" w:rsidR="007F2736" w:rsidRPr="00E920B1" w:rsidRDefault="007F2736" w:rsidP="00E920B1">
      <w:pPr>
        <w:pStyle w:val="Vahedeta"/>
        <w:jc w:val="both"/>
        <w:rPr>
          <w:rFonts w:cs="Times New Roman"/>
          <w:szCs w:val="24"/>
        </w:rPr>
      </w:pPr>
    </w:p>
    <w:p w14:paraId="45B1121F" w14:textId="77777777" w:rsidR="007F2736" w:rsidRPr="00E920B1" w:rsidRDefault="007F2736" w:rsidP="00E920B1">
      <w:pPr>
        <w:pStyle w:val="Vahedeta"/>
        <w:jc w:val="both"/>
        <w:rPr>
          <w:rFonts w:cs="Times New Roman"/>
          <w:szCs w:val="24"/>
        </w:rPr>
      </w:pPr>
      <w:r w:rsidRPr="00E920B1">
        <w:rPr>
          <w:rFonts w:cs="Times New Roman"/>
          <w:szCs w:val="24"/>
        </w:rPr>
        <w:t>(2) Kaitseministeerium korraldab sõjavangide transpordi ja lühiajalise kinnipidamise ning vastutab sellega seotud tegevuste eest.</w:t>
      </w:r>
    </w:p>
    <w:p w14:paraId="351118C3" w14:textId="77777777" w:rsidR="007F2736" w:rsidRPr="00E920B1" w:rsidRDefault="007F2736" w:rsidP="00E920B1">
      <w:pPr>
        <w:pStyle w:val="Vahedeta"/>
        <w:jc w:val="both"/>
        <w:rPr>
          <w:rFonts w:cs="Times New Roman"/>
          <w:szCs w:val="24"/>
        </w:rPr>
      </w:pPr>
    </w:p>
    <w:p w14:paraId="6BEFC116" w14:textId="4125B45A" w:rsidR="007F2736" w:rsidRPr="00E920B1" w:rsidRDefault="007F2736" w:rsidP="00E920B1">
      <w:pPr>
        <w:pStyle w:val="Vahedeta"/>
        <w:jc w:val="both"/>
        <w:rPr>
          <w:rFonts w:cs="Times New Roman"/>
          <w:szCs w:val="24"/>
        </w:rPr>
      </w:pPr>
      <w:r w:rsidRPr="00E920B1">
        <w:rPr>
          <w:rFonts w:cs="Times New Roman"/>
          <w:szCs w:val="24"/>
        </w:rPr>
        <w:t xml:space="preserve">(3) Justiits- ja Digiministeerium võimaldab </w:t>
      </w:r>
      <w:r w:rsidR="00724FA5" w:rsidRPr="00E920B1">
        <w:rPr>
          <w:rFonts w:cs="Times New Roman"/>
          <w:szCs w:val="24"/>
        </w:rPr>
        <w:t xml:space="preserve">kasutada </w:t>
      </w:r>
      <w:r w:rsidRPr="00E920B1">
        <w:rPr>
          <w:rFonts w:cs="Times New Roman"/>
          <w:szCs w:val="24"/>
        </w:rPr>
        <w:t>vangla taristu</w:t>
      </w:r>
      <w:r w:rsidR="00724FA5" w:rsidRPr="00E920B1">
        <w:rPr>
          <w:rFonts w:cs="Times New Roman"/>
          <w:szCs w:val="24"/>
        </w:rPr>
        <w:t>t</w:t>
      </w:r>
      <w:r w:rsidRPr="00E920B1">
        <w:rPr>
          <w:rFonts w:cs="Times New Roman"/>
          <w:szCs w:val="24"/>
        </w:rPr>
        <w:t xml:space="preserve"> sõjavangide kinnipidamiseks </w:t>
      </w:r>
      <w:r w:rsidR="00217E70">
        <w:rPr>
          <w:rFonts w:cs="Times New Roman"/>
          <w:szCs w:val="24"/>
        </w:rPr>
        <w:t>ning</w:t>
      </w:r>
      <w:r w:rsidRPr="00E920B1">
        <w:rPr>
          <w:rFonts w:cs="Times New Roman"/>
          <w:szCs w:val="24"/>
        </w:rPr>
        <w:t xml:space="preserve"> korraldab pikaajalist kinnipidamist.</w:t>
      </w:r>
    </w:p>
    <w:p w14:paraId="67CF576F" w14:textId="77777777" w:rsidR="007F2736" w:rsidRPr="00E920B1" w:rsidRDefault="007F2736" w:rsidP="00E920B1">
      <w:pPr>
        <w:pStyle w:val="Vahedeta"/>
        <w:jc w:val="both"/>
        <w:rPr>
          <w:rFonts w:cs="Times New Roman"/>
          <w:szCs w:val="24"/>
        </w:rPr>
      </w:pPr>
    </w:p>
    <w:p w14:paraId="185A33A4" w14:textId="0D5DB865" w:rsidR="007F2736" w:rsidRPr="00E920B1" w:rsidRDefault="007F2736" w:rsidP="00E920B1">
      <w:pPr>
        <w:pStyle w:val="Vahedeta"/>
        <w:jc w:val="both"/>
        <w:rPr>
          <w:rFonts w:cs="Times New Roman"/>
          <w:szCs w:val="24"/>
        </w:rPr>
      </w:pPr>
      <w:r w:rsidRPr="00E920B1">
        <w:rPr>
          <w:rFonts w:cs="Times New Roman"/>
          <w:szCs w:val="24"/>
        </w:rPr>
        <w:t>(4) Sõjavangide pikaajaliseks kinnipidamiseks kasutatakse vanglaid. Kui vanglaid ei ole võimalik kasutada, määratakse sõjavangide pikaajaline kinnipidamiskoht Vabariigi Valitsuse korraldusega.</w:t>
      </w:r>
    </w:p>
    <w:p w14:paraId="577BC6C9" w14:textId="77777777" w:rsidR="007F2736" w:rsidRPr="00E920B1" w:rsidRDefault="007F2736" w:rsidP="00E920B1">
      <w:pPr>
        <w:pStyle w:val="Vahedeta"/>
        <w:jc w:val="both"/>
        <w:rPr>
          <w:rFonts w:cs="Times New Roman"/>
          <w:szCs w:val="24"/>
        </w:rPr>
      </w:pPr>
    </w:p>
    <w:p w14:paraId="4285ED4D" w14:textId="5F77B6EF" w:rsidR="007F2736" w:rsidRPr="00E920B1" w:rsidRDefault="007F2736" w:rsidP="00E920B1">
      <w:pPr>
        <w:pStyle w:val="Vahedeta"/>
        <w:jc w:val="both"/>
        <w:rPr>
          <w:rFonts w:cs="Times New Roman"/>
          <w:szCs w:val="24"/>
        </w:rPr>
      </w:pPr>
      <w:commentRangeStart w:id="138"/>
      <w:r w:rsidRPr="00E920B1">
        <w:rPr>
          <w:rFonts w:cs="Times New Roman"/>
          <w:szCs w:val="24"/>
        </w:rPr>
        <w:t xml:space="preserve">(5) </w:t>
      </w:r>
      <w:r w:rsidR="00232CE1" w:rsidRPr="00E920B1">
        <w:rPr>
          <w:rFonts w:cs="Times New Roman"/>
          <w:szCs w:val="24"/>
        </w:rPr>
        <w:t xml:space="preserve">Sõjavangide </w:t>
      </w:r>
      <w:r w:rsidRPr="00E920B1">
        <w:rPr>
          <w:rFonts w:cs="Times New Roman"/>
          <w:szCs w:val="24"/>
        </w:rPr>
        <w:t>kinnipidamise</w:t>
      </w:r>
      <w:r w:rsidR="00271D75" w:rsidRPr="00E920B1">
        <w:rPr>
          <w:rFonts w:cs="Times New Roman"/>
          <w:szCs w:val="24"/>
        </w:rPr>
        <w:t xml:space="preserve"> ning </w:t>
      </w:r>
      <w:proofErr w:type="spellStart"/>
      <w:r w:rsidR="00271D75" w:rsidRPr="00E920B1">
        <w:rPr>
          <w:rFonts w:cs="Times New Roman"/>
          <w:szCs w:val="24"/>
        </w:rPr>
        <w:t>asutustevahelise</w:t>
      </w:r>
      <w:proofErr w:type="spellEnd"/>
      <w:r w:rsidR="00271D75" w:rsidRPr="00E920B1">
        <w:rPr>
          <w:rFonts w:cs="Times New Roman"/>
          <w:szCs w:val="24"/>
        </w:rPr>
        <w:t xml:space="preserve"> koostöö tingimused ja korra</w:t>
      </w:r>
      <w:r w:rsidR="00232CE1" w:rsidRPr="00E920B1">
        <w:rPr>
          <w:rFonts w:cs="Times New Roman"/>
          <w:szCs w:val="24"/>
        </w:rPr>
        <w:t xml:space="preserve"> kehtestab Vabariigi Valitsus määrusega</w:t>
      </w:r>
      <w:r w:rsidRPr="00E920B1">
        <w:rPr>
          <w:rFonts w:cs="Times New Roman"/>
          <w:szCs w:val="24"/>
        </w:rPr>
        <w:t>.</w:t>
      </w:r>
    </w:p>
    <w:p w14:paraId="26ED8C79" w14:textId="77777777" w:rsidR="007F2736" w:rsidRPr="00E920B1" w:rsidRDefault="007F2736" w:rsidP="00E920B1">
      <w:pPr>
        <w:pStyle w:val="Vahedeta"/>
        <w:jc w:val="both"/>
        <w:rPr>
          <w:rFonts w:cs="Times New Roman"/>
          <w:szCs w:val="24"/>
        </w:rPr>
      </w:pPr>
    </w:p>
    <w:p w14:paraId="504D1D3F" w14:textId="74139244" w:rsidR="00F9500C" w:rsidRDefault="007F2736" w:rsidP="00E920B1">
      <w:pPr>
        <w:pStyle w:val="Vahedeta"/>
        <w:jc w:val="both"/>
        <w:rPr>
          <w:rFonts w:cs="Times New Roman"/>
          <w:szCs w:val="24"/>
        </w:rPr>
      </w:pPr>
      <w:r w:rsidRPr="00E920B1">
        <w:rPr>
          <w:rFonts w:cs="Times New Roman"/>
          <w:szCs w:val="24"/>
        </w:rPr>
        <w:t xml:space="preserve">(6) </w:t>
      </w:r>
      <w:commentRangeEnd w:id="138"/>
      <w:r w:rsidR="00DC4AF2">
        <w:rPr>
          <w:rStyle w:val="Kommentaariviide"/>
          <w:rFonts w:asciiTheme="minorHAnsi" w:hAnsiTheme="minorHAnsi"/>
        </w:rPr>
        <w:commentReference w:id="138"/>
      </w:r>
      <w:r w:rsidRPr="00E920B1">
        <w:rPr>
          <w:rFonts w:cs="Times New Roman"/>
          <w:szCs w:val="24"/>
        </w:rPr>
        <w:t xml:space="preserve">Käesoleva paragrahvi lõikes 5 nimetatud määruses </w:t>
      </w:r>
      <w:r w:rsidR="00A06FBA" w:rsidRPr="00E920B1">
        <w:rPr>
          <w:rFonts w:cs="Times New Roman"/>
          <w:szCs w:val="24"/>
        </w:rPr>
        <w:t>sätestatakse</w:t>
      </w:r>
      <w:r w:rsidRPr="00E920B1">
        <w:rPr>
          <w:rFonts w:cs="Times New Roman"/>
          <w:szCs w:val="24"/>
        </w:rPr>
        <w:t>:</w:t>
      </w:r>
    </w:p>
    <w:p w14:paraId="7310A60A" w14:textId="77777777" w:rsidR="007F2736" w:rsidRPr="00E920B1" w:rsidRDefault="007F2736" w:rsidP="00E920B1">
      <w:pPr>
        <w:pStyle w:val="Vahedeta"/>
        <w:jc w:val="both"/>
        <w:rPr>
          <w:rFonts w:cs="Times New Roman"/>
          <w:szCs w:val="24"/>
        </w:rPr>
      </w:pPr>
      <w:r w:rsidRPr="00E920B1">
        <w:rPr>
          <w:rFonts w:cs="Times New Roman"/>
          <w:szCs w:val="24"/>
        </w:rPr>
        <w:t>1) asutuste täpsemad ülesanded sõjavangide lühiajalisel ja pikaajalisel kinnipidamisel;</w:t>
      </w:r>
    </w:p>
    <w:p w14:paraId="3967D2C1" w14:textId="68E09CA5" w:rsidR="00F9500C" w:rsidRDefault="007F2736" w:rsidP="00E920B1">
      <w:pPr>
        <w:pStyle w:val="Vahedeta"/>
        <w:jc w:val="both"/>
        <w:rPr>
          <w:rFonts w:cs="Times New Roman"/>
          <w:szCs w:val="24"/>
        </w:rPr>
      </w:pPr>
      <w:r w:rsidRPr="00E920B1">
        <w:rPr>
          <w:rFonts w:cs="Times New Roman"/>
          <w:szCs w:val="24"/>
        </w:rPr>
        <w:t>2) sõjavangide kinnipidamiseks kasutatavad kohad, sealhulgas alternatiivsete kinnipidamiskohtade määramise kord;</w:t>
      </w:r>
    </w:p>
    <w:p w14:paraId="40E1F525" w14:textId="57568CB6" w:rsidR="007F2736" w:rsidRPr="00E920B1" w:rsidRDefault="00724FA5" w:rsidP="00E920B1">
      <w:pPr>
        <w:pStyle w:val="Vahedeta"/>
        <w:jc w:val="both"/>
        <w:rPr>
          <w:rFonts w:cs="Times New Roman"/>
          <w:szCs w:val="24"/>
        </w:rPr>
      </w:pPr>
      <w:r w:rsidRPr="00E920B1">
        <w:rPr>
          <w:rFonts w:cs="Times New Roman"/>
          <w:szCs w:val="24"/>
        </w:rPr>
        <w:t>3</w:t>
      </w:r>
      <w:r w:rsidR="007F2736" w:rsidRPr="00E920B1">
        <w:rPr>
          <w:rFonts w:cs="Times New Roman"/>
          <w:szCs w:val="24"/>
        </w:rPr>
        <w:t>) toimingud, mida tehakse enne ja pärast sõjavangide pikaajalisse kinnipidamiskohta viimist;</w:t>
      </w:r>
    </w:p>
    <w:p w14:paraId="37865F8A" w14:textId="2E6106E6" w:rsidR="007F2736" w:rsidRPr="00E920B1" w:rsidRDefault="00724FA5" w:rsidP="00E920B1">
      <w:pPr>
        <w:pStyle w:val="Vahedeta"/>
        <w:jc w:val="both"/>
        <w:rPr>
          <w:rFonts w:cs="Times New Roman"/>
          <w:szCs w:val="24"/>
        </w:rPr>
      </w:pPr>
      <w:r w:rsidRPr="00E920B1">
        <w:rPr>
          <w:rFonts w:cs="Times New Roman"/>
          <w:szCs w:val="24"/>
        </w:rPr>
        <w:t>4</w:t>
      </w:r>
      <w:r w:rsidR="007F2736" w:rsidRPr="00E920B1">
        <w:rPr>
          <w:rFonts w:cs="Times New Roman"/>
          <w:szCs w:val="24"/>
        </w:rPr>
        <w:t>) sõjavangide transpordi korraldamine;</w:t>
      </w:r>
    </w:p>
    <w:p w14:paraId="5F0CF9EC" w14:textId="1F489DDE" w:rsidR="00F9500C" w:rsidRDefault="00724FA5" w:rsidP="00E920B1">
      <w:pPr>
        <w:pStyle w:val="Vahedeta"/>
        <w:jc w:val="both"/>
        <w:rPr>
          <w:rFonts w:cs="Times New Roman"/>
          <w:szCs w:val="24"/>
        </w:rPr>
      </w:pPr>
      <w:r w:rsidRPr="00E920B1">
        <w:rPr>
          <w:rFonts w:cs="Times New Roman"/>
          <w:szCs w:val="24"/>
        </w:rPr>
        <w:t>5</w:t>
      </w:r>
      <w:r w:rsidR="007F2736" w:rsidRPr="00E920B1">
        <w:rPr>
          <w:rFonts w:cs="Times New Roman"/>
          <w:szCs w:val="24"/>
        </w:rPr>
        <w:t>) nõuded sõjavangide kinnipidamist korraldavale personalile;</w:t>
      </w:r>
    </w:p>
    <w:p w14:paraId="1AD4C93F" w14:textId="59FC0353" w:rsidR="007F2736" w:rsidRPr="00E920B1" w:rsidRDefault="00724FA5" w:rsidP="00E920B1">
      <w:pPr>
        <w:pStyle w:val="Vahedeta"/>
        <w:jc w:val="both"/>
        <w:rPr>
          <w:rFonts w:cs="Times New Roman"/>
          <w:szCs w:val="24"/>
        </w:rPr>
      </w:pPr>
      <w:r w:rsidRPr="00E920B1">
        <w:rPr>
          <w:rFonts w:cs="Times New Roman"/>
          <w:szCs w:val="24"/>
        </w:rPr>
        <w:t>6</w:t>
      </w:r>
      <w:r w:rsidR="007F2736" w:rsidRPr="00E920B1">
        <w:rPr>
          <w:rFonts w:cs="Times New Roman"/>
          <w:szCs w:val="24"/>
        </w:rPr>
        <w:t xml:space="preserve">) nõuded sõjavangide </w:t>
      </w:r>
      <w:ins w:id="139" w:author="Moonika Kuusk - JUSTDIGI" w:date="2026-01-13T15:31:00Z" w16du:dateUtc="2026-01-13T13:31:00Z">
        <w:r w:rsidR="000E398A">
          <w:rPr>
            <w:rFonts w:cs="Times New Roman"/>
            <w:szCs w:val="24"/>
          </w:rPr>
          <w:t xml:space="preserve">üle </w:t>
        </w:r>
      </w:ins>
      <w:r w:rsidR="007F2736" w:rsidRPr="00E920B1">
        <w:rPr>
          <w:rFonts w:cs="Times New Roman"/>
          <w:szCs w:val="24"/>
        </w:rPr>
        <w:t>arvestuse pidamisele;</w:t>
      </w:r>
    </w:p>
    <w:p w14:paraId="703948C1" w14:textId="0B5E4CFE" w:rsidR="007F2736" w:rsidRPr="00E920B1" w:rsidRDefault="00724FA5" w:rsidP="00E920B1">
      <w:pPr>
        <w:pStyle w:val="Vahedeta"/>
        <w:jc w:val="both"/>
        <w:rPr>
          <w:rFonts w:cs="Times New Roman"/>
          <w:szCs w:val="24"/>
        </w:rPr>
      </w:pPr>
      <w:r w:rsidRPr="00E920B1">
        <w:rPr>
          <w:rFonts w:cs="Times New Roman"/>
          <w:szCs w:val="24"/>
        </w:rPr>
        <w:t>7</w:t>
      </w:r>
      <w:r w:rsidR="007F2736" w:rsidRPr="00E920B1">
        <w:rPr>
          <w:rFonts w:cs="Times New Roman"/>
          <w:szCs w:val="24"/>
        </w:rPr>
        <w:t>) muud sõjavangide kinnipidamise korraldamiseks vajalikud tingimused ja nõuded.</w:t>
      </w:r>
    </w:p>
    <w:p w14:paraId="60A91045" w14:textId="77777777" w:rsidR="007F2736" w:rsidRPr="00E920B1" w:rsidRDefault="007F2736" w:rsidP="00E920B1">
      <w:pPr>
        <w:pStyle w:val="Vahedeta"/>
        <w:jc w:val="both"/>
        <w:rPr>
          <w:rFonts w:cs="Times New Roman"/>
          <w:szCs w:val="24"/>
        </w:rPr>
      </w:pPr>
    </w:p>
    <w:p w14:paraId="50E20028" w14:textId="77777777" w:rsidR="007F2736" w:rsidRPr="00E920B1" w:rsidRDefault="007F2736" w:rsidP="00E920B1">
      <w:pPr>
        <w:pStyle w:val="Vahedeta"/>
        <w:jc w:val="both"/>
        <w:rPr>
          <w:rFonts w:cs="Times New Roman"/>
          <w:b/>
          <w:szCs w:val="24"/>
        </w:rPr>
      </w:pPr>
      <w:r w:rsidRPr="00E920B1">
        <w:rPr>
          <w:rFonts w:cs="Times New Roman"/>
          <w:b/>
          <w:szCs w:val="24"/>
        </w:rPr>
        <w:t>§ 87</w:t>
      </w:r>
      <w:r w:rsidRPr="00E920B1">
        <w:rPr>
          <w:rFonts w:cs="Times New Roman"/>
          <w:b/>
          <w:szCs w:val="24"/>
          <w:vertAlign w:val="superscript"/>
        </w:rPr>
        <w:t>9</w:t>
      </w:r>
      <w:r w:rsidRPr="00E920B1">
        <w:rPr>
          <w:rFonts w:cs="Times New Roman"/>
          <w:b/>
          <w:szCs w:val="24"/>
        </w:rPr>
        <w:t>. Sõjavangide arvestus ja andmete registreerimine</w:t>
      </w:r>
    </w:p>
    <w:p w14:paraId="092CD740" w14:textId="77777777" w:rsidR="007F2736" w:rsidRPr="00E920B1" w:rsidRDefault="007F2736" w:rsidP="00E920B1">
      <w:pPr>
        <w:pStyle w:val="Vahedeta"/>
        <w:jc w:val="both"/>
        <w:rPr>
          <w:rFonts w:cs="Times New Roman"/>
          <w:szCs w:val="24"/>
        </w:rPr>
      </w:pPr>
    </w:p>
    <w:p w14:paraId="184A6820" w14:textId="2C986AE4" w:rsidR="007F2736" w:rsidRPr="00E920B1" w:rsidRDefault="007F2736" w:rsidP="00E920B1">
      <w:pPr>
        <w:pStyle w:val="Vahedeta"/>
        <w:jc w:val="both"/>
        <w:rPr>
          <w:rFonts w:cs="Times New Roman"/>
          <w:szCs w:val="24"/>
        </w:rPr>
      </w:pPr>
      <w:r w:rsidRPr="00E920B1">
        <w:rPr>
          <w:rFonts w:cs="Times New Roman"/>
          <w:szCs w:val="24"/>
        </w:rPr>
        <w:t>(1) Kinnipeetud sõjavangide üle peetakse arvestust kinnipeetavate, vahistatute, arestialuste ja kriminaalhooldusaluste andmekogu</w:t>
      </w:r>
      <w:r w:rsidR="00DF4DFB" w:rsidRPr="00E920B1">
        <w:rPr>
          <w:rFonts w:cs="Times New Roman"/>
          <w:szCs w:val="24"/>
        </w:rPr>
        <w:t xml:space="preserve"> sõjavangide andmestikus.</w:t>
      </w:r>
    </w:p>
    <w:p w14:paraId="79895E1A" w14:textId="77777777" w:rsidR="007F2736" w:rsidRPr="00E920B1" w:rsidRDefault="007F2736" w:rsidP="00E920B1">
      <w:pPr>
        <w:pStyle w:val="Vahedeta"/>
        <w:jc w:val="both"/>
        <w:rPr>
          <w:rFonts w:cs="Times New Roman"/>
          <w:szCs w:val="24"/>
        </w:rPr>
      </w:pPr>
    </w:p>
    <w:p w14:paraId="25EBFA6B" w14:textId="207E58DF" w:rsidR="007F2736" w:rsidRPr="00E920B1" w:rsidRDefault="007F2736" w:rsidP="00E920B1">
      <w:pPr>
        <w:pStyle w:val="Vahedeta"/>
        <w:jc w:val="both"/>
        <w:rPr>
          <w:rFonts w:cs="Times New Roman"/>
          <w:szCs w:val="24"/>
        </w:rPr>
      </w:pPr>
      <w:r w:rsidRPr="00E920B1">
        <w:rPr>
          <w:rFonts w:cs="Times New Roman"/>
          <w:szCs w:val="24"/>
        </w:rPr>
        <w:t>(2) Sõjavangide üle arvestuse pidamisele ja sõjavangidega seotud andmete töötlemisele kohaldatakse vangistusseaduse § 5</w:t>
      </w:r>
      <w:r w:rsidRPr="00E920B1">
        <w:rPr>
          <w:rFonts w:cs="Times New Roman"/>
          <w:szCs w:val="24"/>
          <w:vertAlign w:val="superscript"/>
        </w:rPr>
        <w:t>1</w:t>
      </w:r>
      <w:r w:rsidR="00DF4DFB" w:rsidRPr="00E920B1">
        <w:rPr>
          <w:rFonts w:cs="Times New Roman"/>
          <w:szCs w:val="24"/>
        </w:rPr>
        <w:t xml:space="preserve"> lõike 1 punktis 8, lõikes 2 ja lõike 3 punktis 1, § 5</w:t>
      </w:r>
      <w:r w:rsidR="00DF4DFB" w:rsidRPr="00E920B1">
        <w:rPr>
          <w:rFonts w:cs="Times New Roman"/>
          <w:szCs w:val="24"/>
          <w:vertAlign w:val="superscript"/>
        </w:rPr>
        <w:t xml:space="preserve">2 </w:t>
      </w:r>
      <w:r w:rsidR="00DF4DFB" w:rsidRPr="00E920B1">
        <w:rPr>
          <w:rFonts w:cs="Times New Roman"/>
          <w:szCs w:val="24"/>
        </w:rPr>
        <w:t>lõi</w:t>
      </w:r>
      <w:r w:rsidR="009E2ED0" w:rsidRPr="00E920B1">
        <w:rPr>
          <w:rFonts w:cs="Times New Roman"/>
          <w:szCs w:val="24"/>
        </w:rPr>
        <w:t>get</w:t>
      </w:r>
      <w:r w:rsidR="00DF4DFB" w:rsidRPr="00E920B1">
        <w:rPr>
          <w:rFonts w:cs="Times New Roman"/>
          <w:szCs w:val="24"/>
        </w:rPr>
        <w:t xml:space="preserve">es </w:t>
      </w:r>
      <w:r w:rsidR="00F337D0" w:rsidRPr="00E920B1">
        <w:rPr>
          <w:rFonts w:cs="Times New Roman"/>
          <w:szCs w:val="24"/>
        </w:rPr>
        <w:t xml:space="preserve">7, 8 ja </w:t>
      </w:r>
      <w:r w:rsidR="00DF4DFB" w:rsidRPr="00E920B1">
        <w:rPr>
          <w:rFonts w:cs="Times New Roman"/>
          <w:szCs w:val="24"/>
        </w:rPr>
        <w:t>8</w:t>
      </w:r>
      <w:r w:rsidR="00DF4DFB" w:rsidRPr="00E920B1">
        <w:rPr>
          <w:rFonts w:cs="Times New Roman"/>
          <w:szCs w:val="24"/>
          <w:vertAlign w:val="superscript"/>
        </w:rPr>
        <w:t>1</w:t>
      </w:r>
      <w:r w:rsidR="00DF4DFB" w:rsidRPr="00E920B1">
        <w:rPr>
          <w:rFonts w:cs="Times New Roman"/>
          <w:szCs w:val="24"/>
        </w:rPr>
        <w:t>, § 5</w:t>
      </w:r>
      <w:r w:rsidR="00DF4DFB" w:rsidRPr="00E920B1">
        <w:rPr>
          <w:rFonts w:cs="Times New Roman"/>
          <w:szCs w:val="24"/>
          <w:vertAlign w:val="superscript"/>
        </w:rPr>
        <w:t>3</w:t>
      </w:r>
      <w:r w:rsidR="00DF4DFB" w:rsidRPr="00E920B1">
        <w:rPr>
          <w:rFonts w:cs="Times New Roman"/>
          <w:szCs w:val="24"/>
        </w:rPr>
        <w:t xml:space="preserve"> lõi</w:t>
      </w:r>
      <w:r w:rsidR="009E2ED0" w:rsidRPr="00E920B1">
        <w:rPr>
          <w:rFonts w:cs="Times New Roman"/>
          <w:szCs w:val="24"/>
        </w:rPr>
        <w:t>get</w:t>
      </w:r>
      <w:r w:rsidR="00DF4DFB" w:rsidRPr="00E920B1">
        <w:rPr>
          <w:rFonts w:cs="Times New Roman"/>
          <w:szCs w:val="24"/>
        </w:rPr>
        <w:t>es 1</w:t>
      </w:r>
      <w:r w:rsidR="00DF4DFB" w:rsidRPr="00E920B1">
        <w:rPr>
          <w:rFonts w:cs="Times New Roman"/>
          <w:szCs w:val="24"/>
          <w:vertAlign w:val="superscript"/>
        </w:rPr>
        <w:t>2</w:t>
      </w:r>
      <w:r w:rsidR="00DF4DFB" w:rsidRPr="00E920B1">
        <w:rPr>
          <w:rFonts w:cs="Times New Roman"/>
          <w:szCs w:val="24"/>
        </w:rPr>
        <w:t xml:space="preserve"> ja 2</w:t>
      </w:r>
      <w:r w:rsidR="00DF4DFB" w:rsidRPr="00E920B1">
        <w:rPr>
          <w:rFonts w:cs="Times New Roman"/>
          <w:szCs w:val="24"/>
          <w:vertAlign w:val="superscript"/>
        </w:rPr>
        <w:t>1</w:t>
      </w:r>
      <w:r w:rsidR="00DF4DFB" w:rsidRPr="00E920B1">
        <w:rPr>
          <w:rFonts w:cs="Times New Roman"/>
          <w:szCs w:val="24"/>
        </w:rPr>
        <w:t xml:space="preserve"> ning §</w:t>
      </w:r>
      <w:ins w:id="140" w:author="Moonika Kuusk - JUSTDIGI" w:date="2026-01-13T15:32:00Z" w16du:dateUtc="2026-01-13T13:32:00Z">
        <w:r w:rsidR="002A162F">
          <w:rPr>
            <w:rFonts w:cs="Times New Roman"/>
            <w:szCs w:val="24"/>
          </w:rPr>
          <w:noBreakHyphen/>
          <w:t>s</w:t>
        </w:r>
      </w:ins>
      <w:r w:rsidR="00DF4DFB" w:rsidRPr="00E920B1">
        <w:rPr>
          <w:rFonts w:cs="Times New Roman"/>
          <w:szCs w:val="24"/>
        </w:rPr>
        <w:t xml:space="preserve"> 5</w:t>
      </w:r>
      <w:r w:rsidR="00DF4DFB" w:rsidRPr="00E920B1">
        <w:rPr>
          <w:rFonts w:cs="Times New Roman"/>
          <w:szCs w:val="24"/>
          <w:vertAlign w:val="superscript"/>
        </w:rPr>
        <w:t>4</w:t>
      </w:r>
      <w:r w:rsidR="003D65D0" w:rsidRPr="00E920B1">
        <w:rPr>
          <w:rFonts w:cs="Times New Roman"/>
          <w:szCs w:val="24"/>
        </w:rPr>
        <w:t xml:space="preserve"> sätestatut.</w:t>
      </w:r>
    </w:p>
    <w:p w14:paraId="68F28ECB" w14:textId="77777777" w:rsidR="007F2736" w:rsidRPr="00E920B1" w:rsidRDefault="007F2736" w:rsidP="00E920B1">
      <w:pPr>
        <w:pStyle w:val="Vahedeta"/>
        <w:jc w:val="both"/>
        <w:rPr>
          <w:rFonts w:cs="Times New Roman"/>
          <w:szCs w:val="24"/>
        </w:rPr>
      </w:pPr>
    </w:p>
    <w:p w14:paraId="3C5CFD3A" w14:textId="77777777" w:rsidR="007F2736" w:rsidRPr="00E920B1" w:rsidRDefault="007F2736" w:rsidP="00E920B1">
      <w:pPr>
        <w:pStyle w:val="Vahedeta"/>
        <w:jc w:val="both"/>
        <w:rPr>
          <w:rFonts w:cs="Times New Roman"/>
          <w:b/>
          <w:szCs w:val="24"/>
        </w:rPr>
      </w:pPr>
      <w:r w:rsidRPr="00E920B1">
        <w:rPr>
          <w:rFonts w:cs="Times New Roman"/>
          <w:b/>
          <w:szCs w:val="24"/>
        </w:rPr>
        <w:t>§ 87</w:t>
      </w:r>
      <w:r w:rsidRPr="00E920B1">
        <w:rPr>
          <w:rFonts w:cs="Times New Roman"/>
          <w:b/>
          <w:szCs w:val="24"/>
          <w:vertAlign w:val="superscript"/>
        </w:rPr>
        <w:t>10</w:t>
      </w:r>
      <w:r w:rsidRPr="00E920B1">
        <w:rPr>
          <w:rFonts w:cs="Times New Roman"/>
          <w:b/>
          <w:szCs w:val="24"/>
        </w:rPr>
        <w:t>. Distsiplinaarmenetlus</w:t>
      </w:r>
    </w:p>
    <w:p w14:paraId="566B8118" w14:textId="77777777" w:rsidR="007F2736" w:rsidRPr="00E920B1" w:rsidRDefault="007F2736" w:rsidP="00E920B1">
      <w:pPr>
        <w:pStyle w:val="Vahedeta"/>
        <w:jc w:val="both"/>
        <w:rPr>
          <w:rFonts w:cs="Times New Roman"/>
          <w:szCs w:val="24"/>
        </w:rPr>
      </w:pPr>
    </w:p>
    <w:p w14:paraId="75446C8D" w14:textId="3FDD16C7" w:rsidR="007F2736" w:rsidRPr="00E920B1" w:rsidRDefault="007F2736" w:rsidP="00E920B1">
      <w:pPr>
        <w:pStyle w:val="Vahedeta"/>
        <w:jc w:val="both"/>
        <w:rPr>
          <w:rFonts w:cs="Times New Roman"/>
          <w:szCs w:val="24"/>
        </w:rPr>
      </w:pPr>
      <w:r w:rsidRPr="00E920B1">
        <w:rPr>
          <w:rFonts w:cs="Times New Roman"/>
          <w:szCs w:val="24"/>
        </w:rPr>
        <w:t>Sõjavangide distsiplinaarmenetlusele kohaldatakse kaitseväeteenistuse seaduse 10. peatüki sätteid ulatuses, milles need ei ole vastuolus</w:t>
      </w:r>
      <w:r w:rsidR="001E3B1D" w:rsidRPr="00E920B1">
        <w:rPr>
          <w:rFonts w:cs="Times New Roman"/>
          <w:szCs w:val="24"/>
        </w:rPr>
        <w:t xml:space="preserve"> sõjavangide kohtlemise</w:t>
      </w:r>
      <w:r w:rsidRPr="00E920B1">
        <w:rPr>
          <w:rFonts w:cs="Times New Roman"/>
          <w:szCs w:val="24"/>
        </w:rPr>
        <w:t xml:space="preserve"> 12. augusti 1949</w:t>
      </w:r>
      <w:r w:rsidR="00CF3165">
        <w:rPr>
          <w:rFonts w:cs="Times New Roman"/>
          <w:szCs w:val="24"/>
        </w:rPr>
        <w:t>. aasta</w:t>
      </w:r>
      <w:r w:rsidRPr="00E920B1">
        <w:rPr>
          <w:rFonts w:cs="Times New Roman"/>
          <w:szCs w:val="24"/>
        </w:rPr>
        <w:t xml:space="preserve"> Genfi</w:t>
      </w:r>
      <w:r w:rsidR="001E3B1D" w:rsidRPr="00E920B1">
        <w:rPr>
          <w:rFonts w:cs="Times New Roman"/>
          <w:szCs w:val="24"/>
        </w:rPr>
        <w:t xml:space="preserve"> (III)</w:t>
      </w:r>
      <w:r w:rsidRPr="00E920B1">
        <w:rPr>
          <w:rFonts w:cs="Times New Roman"/>
          <w:szCs w:val="24"/>
        </w:rPr>
        <w:t xml:space="preserve"> konventsiooniga.</w:t>
      </w:r>
    </w:p>
    <w:p w14:paraId="5D056092" w14:textId="77777777" w:rsidR="007F2736" w:rsidRPr="00E920B1" w:rsidRDefault="007F2736" w:rsidP="00E920B1">
      <w:pPr>
        <w:pStyle w:val="Vahedeta"/>
        <w:jc w:val="both"/>
        <w:rPr>
          <w:rFonts w:cs="Times New Roman"/>
          <w:szCs w:val="24"/>
        </w:rPr>
      </w:pPr>
    </w:p>
    <w:p w14:paraId="3256AAEA" w14:textId="42CEFC1B" w:rsidR="007F2736" w:rsidRPr="00E920B1" w:rsidRDefault="007F2736" w:rsidP="00E920B1">
      <w:pPr>
        <w:pStyle w:val="Vahedeta"/>
        <w:jc w:val="both"/>
        <w:rPr>
          <w:rFonts w:cs="Times New Roman"/>
          <w:szCs w:val="24"/>
        </w:rPr>
      </w:pPr>
      <w:r w:rsidRPr="00E920B1">
        <w:rPr>
          <w:rFonts w:cs="Times New Roman"/>
          <w:b/>
          <w:szCs w:val="24"/>
        </w:rPr>
        <w:t>§ 87</w:t>
      </w:r>
      <w:r w:rsidRPr="00E920B1">
        <w:rPr>
          <w:rFonts w:cs="Times New Roman"/>
          <w:b/>
          <w:szCs w:val="24"/>
          <w:vertAlign w:val="superscript"/>
        </w:rPr>
        <w:t>11</w:t>
      </w:r>
      <w:r w:rsidRPr="00E920B1">
        <w:rPr>
          <w:rFonts w:cs="Times New Roman"/>
          <w:b/>
          <w:szCs w:val="24"/>
        </w:rPr>
        <w:t>. Sõjavangide</w:t>
      </w:r>
      <w:r w:rsidR="004B3464" w:rsidRPr="00E920B1">
        <w:rPr>
          <w:rFonts w:cs="Times New Roman"/>
          <w:b/>
          <w:szCs w:val="24"/>
        </w:rPr>
        <w:t xml:space="preserve"> tervishoiuteenused</w:t>
      </w:r>
    </w:p>
    <w:p w14:paraId="41E79FBC" w14:textId="77777777" w:rsidR="007F2736" w:rsidRPr="00E920B1" w:rsidRDefault="007F2736" w:rsidP="00E920B1">
      <w:pPr>
        <w:pStyle w:val="Vahedeta"/>
        <w:jc w:val="both"/>
        <w:rPr>
          <w:rFonts w:cs="Times New Roman"/>
          <w:szCs w:val="24"/>
        </w:rPr>
      </w:pPr>
    </w:p>
    <w:p w14:paraId="0FDCBB56" w14:textId="188C9967" w:rsidR="00F9500C" w:rsidRDefault="009342EF" w:rsidP="00E920B1">
      <w:pPr>
        <w:pStyle w:val="Vahedeta"/>
        <w:jc w:val="both"/>
        <w:rPr>
          <w:rFonts w:cs="Times New Roman"/>
          <w:szCs w:val="24"/>
        </w:rPr>
      </w:pPr>
      <w:r w:rsidRPr="00E920B1">
        <w:rPr>
          <w:rFonts w:cs="Times New Roman"/>
          <w:szCs w:val="24"/>
        </w:rPr>
        <w:t>(1)</w:t>
      </w:r>
      <w:r w:rsidR="00A06FBA" w:rsidRPr="00E920B1">
        <w:rPr>
          <w:rFonts w:cs="Times New Roman"/>
          <w:szCs w:val="24"/>
        </w:rPr>
        <w:t xml:space="preserve"> </w:t>
      </w:r>
      <w:r w:rsidR="004B3464" w:rsidRPr="00E920B1">
        <w:rPr>
          <w:rFonts w:cs="Times New Roman"/>
          <w:szCs w:val="24"/>
        </w:rPr>
        <w:t>Sõjavangidele, keda peetakse kinni vanglas, korraldab tervishoiuteenuste osutamise Tervisekassa riigieelarveliste võimaluste piires vangistusseaduse §-de 49 ja 52 alusel</w:t>
      </w:r>
      <w:r w:rsidR="008C753F" w:rsidRPr="00E920B1">
        <w:rPr>
          <w:rFonts w:cs="Times New Roman"/>
          <w:szCs w:val="24"/>
        </w:rPr>
        <w:t>.</w:t>
      </w:r>
    </w:p>
    <w:p w14:paraId="2FEDAE49" w14:textId="77777777" w:rsidR="009342EF" w:rsidRPr="00E920B1" w:rsidRDefault="009342EF" w:rsidP="00E920B1">
      <w:pPr>
        <w:pStyle w:val="Vahedeta"/>
        <w:jc w:val="both"/>
        <w:rPr>
          <w:rFonts w:cs="Times New Roman"/>
          <w:szCs w:val="24"/>
        </w:rPr>
      </w:pPr>
    </w:p>
    <w:p w14:paraId="3D1B739A" w14:textId="5EC93B76" w:rsidR="009342EF" w:rsidRPr="00E920B1" w:rsidRDefault="008C753F" w:rsidP="00E920B1">
      <w:pPr>
        <w:pStyle w:val="Vahedeta"/>
        <w:jc w:val="both"/>
        <w:rPr>
          <w:rFonts w:cs="Times New Roman"/>
          <w:szCs w:val="24"/>
        </w:rPr>
      </w:pPr>
      <w:r w:rsidRPr="00E920B1">
        <w:rPr>
          <w:rFonts w:cs="Times New Roman"/>
          <w:szCs w:val="24"/>
        </w:rPr>
        <w:t xml:space="preserve">(2) </w:t>
      </w:r>
      <w:r w:rsidR="009342EF" w:rsidRPr="00E920B1">
        <w:rPr>
          <w:rFonts w:cs="Times New Roman"/>
          <w:szCs w:val="24"/>
        </w:rPr>
        <w:t>Sõjavangidele, keda peetakse kinni käesoleva seaduse § 87</w:t>
      </w:r>
      <w:r w:rsidR="009342EF" w:rsidRPr="00E920B1">
        <w:rPr>
          <w:rFonts w:cs="Times New Roman"/>
          <w:szCs w:val="24"/>
          <w:vertAlign w:val="superscript"/>
        </w:rPr>
        <w:t>8</w:t>
      </w:r>
      <w:r w:rsidR="009342EF" w:rsidRPr="00E920B1">
        <w:rPr>
          <w:rFonts w:cs="Times New Roman"/>
          <w:szCs w:val="24"/>
        </w:rPr>
        <w:t xml:space="preserve"> l</w:t>
      </w:r>
      <w:r w:rsidR="009C3904">
        <w:rPr>
          <w:rFonts w:cs="Times New Roman"/>
          <w:szCs w:val="24"/>
        </w:rPr>
        <w:t>õike</w:t>
      </w:r>
      <w:r w:rsidR="009342EF" w:rsidRPr="00E920B1">
        <w:rPr>
          <w:rFonts w:cs="Times New Roman"/>
          <w:szCs w:val="24"/>
        </w:rPr>
        <w:t xml:space="preserve"> 4 alusel mujal kui vanglas, määratakse nendele osutatava tervishoiuteenuse tingimused ja kord Vabariigi Valitsuse korraldusega.</w:t>
      </w:r>
      <w:r w:rsidR="002D51C1" w:rsidRPr="00E920B1">
        <w:rPr>
          <w:rFonts w:cs="Times New Roman"/>
          <w:szCs w:val="24"/>
        </w:rPr>
        <w:t>“</w:t>
      </w:r>
      <w:r w:rsidR="000F2C3C" w:rsidRPr="00E920B1">
        <w:rPr>
          <w:rFonts w:cs="Times New Roman"/>
          <w:szCs w:val="24"/>
        </w:rPr>
        <w:t>.</w:t>
      </w:r>
    </w:p>
    <w:p w14:paraId="5B541DE6" w14:textId="77777777" w:rsidR="00845543" w:rsidRPr="00E920B1" w:rsidRDefault="00845543" w:rsidP="00E920B1">
      <w:pPr>
        <w:pStyle w:val="Vahedeta"/>
        <w:jc w:val="both"/>
        <w:rPr>
          <w:rFonts w:cs="Times New Roman"/>
          <w:szCs w:val="24"/>
        </w:rPr>
      </w:pPr>
    </w:p>
    <w:p w14:paraId="33E58C96" w14:textId="06D08CCA" w:rsidR="00845543" w:rsidRPr="00E920B1" w:rsidRDefault="00845543" w:rsidP="00E920B1">
      <w:pPr>
        <w:pStyle w:val="Vahedeta"/>
        <w:jc w:val="both"/>
        <w:rPr>
          <w:rFonts w:cs="Times New Roman"/>
          <w:b/>
          <w:bCs/>
          <w:szCs w:val="24"/>
        </w:rPr>
      </w:pPr>
      <w:r w:rsidRPr="00E920B1">
        <w:rPr>
          <w:rFonts w:cs="Times New Roman"/>
          <w:b/>
          <w:bCs/>
          <w:szCs w:val="24"/>
        </w:rPr>
        <w:t xml:space="preserve">§ </w:t>
      </w:r>
      <w:r w:rsidR="0084080C" w:rsidRPr="00E920B1">
        <w:rPr>
          <w:rFonts w:cs="Times New Roman"/>
          <w:b/>
          <w:bCs/>
          <w:szCs w:val="24"/>
        </w:rPr>
        <w:t>9</w:t>
      </w:r>
      <w:r w:rsidRPr="00E920B1">
        <w:rPr>
          <w:rFonts w:cs="Times New Roman"/>
          <w:b/>
          <w:bCs/>
          <w:szCs w:val="24"/>
        </w:rPr>
        <w:t>. Riigilõivuseaduse muutmine</w:t>
      </w:r>
    </w:p>
    <w:p w14:paraId="05FB0AF6" w14:textId="77777777" w:rsidR="00845543" w:rsidRPr="00E920B1" w:rsidRDefault="00845543" w:rsidP="00E920B1">
      <w:pPr>
        <w:pStyle w:val="Vahedeta"/>
        <w:jc w:val="both"/>
        <w:rPr>
          <w:rFonts w:cs="Times New Roman"/>
          <w:szCs w:val="24"/>
        </w:rPr>
      </w:pPr>
    </w:p>
    <w:p w14:paraId="084F1D9B" w14:textId="2A760B8D" w:rsidR="00845543" w:rsidRPr="00E920B1" w:rsidRDefault="00845543" w:rsidP="00E920B1">
      <w:pPr>
        <w:pStyle w:val="Vahedeta"/>
        <w:jc w:val="both"/>
        <w:rPr>
          <w:rFonts w:cs="Times New Roman"/>
          <w:szCs w:val="24"/>
        </w:rPr>
      </w:pPr>
      <w:r w:rsidRPr="00E920B1">
        <w:rPr>
          <w:rFonts w:cs="Times New Roman"/>
          <w:szCs w:val="24"/>
        </w:rPr>
        <w:t xml:space="preserve">Riigilõivuseaduse </w:t>
      </w:r>
      <w:ins w:id="141" w:author="Moonika Kuusk - JUSTDIGI" w:date="2026-01-13T15:34:00Z" w16du:dateUtc="2026-01-13T13:34:00Z">
        <w:r w:rsidR="00EE5900" w:rsidRPr="00EE5900">
          <w:rPr>
            <w:rFonts w:cs="Times New Roman"/>
            <w:szCs w:val="24"/>
          </w:rPr>
          <w:t>§</w:t>
        </w:r>
        <w:r w:rsidR="00EE5900">
          <w:rPr>
            <w:rFonts w:cs="Times New Roman"/>
            <w:szCs w:val="24"/>
          </w:rPr>
          <w:t> </w:t>
        </w:r>
      </w:ins>
      <w:del w:id="142" w:author="Moonika Kuusk - JUSTDIGI" w:date="2026-01-13T15:34:00Z" w16du:dateUtc="2026-01-13T13:34:00Z">
        <w:r w:rsidRPr="00E920B1">
          <w:rPr>
            <w:rFonts w:cs="Times New Roman"/>
            <w:szCs w:val="24"/>
          </w:rPr>
          <w:delText xml:space="preserve">paragrahvi </w:delText>
        </w:r>
      </w:del>
      <w:r w:rsidRPr="00E920B1">
        <w:rPr>
          <w:rFonts w:cs="Times New Roman"/>
          <w:szCs w:val="24"/>
        </w:rPr>
        <w:t>142</w:t>
      </w:r>
      <w:r w:rsidRPr="00E920B1">
        <w:rPr>
          <w:rFonts w:cs="Times New Roman"/>
          <w:szCs w:val="24"/>
          <w:vertAlign w:val="superscript"/>
        </w:rPr>
        <w:t>47</w:t>
      </w:r>
      <w:r w:rsidRPr="00E920B1">
        <w:rPr>
          <w:rFonts w:cs="Times New Roman"/>
          <w:szCs w:val="24"/>
        </w:rPr>
        <w:t xml:space="preserve"> täiendatakse lõikega 3</w:t>
      </w:r>
      <w:r w:rsidRPr="00E920B1">
        <w:rPr>
          <w:rFonts w:cs="Times New Roman"/>
          <w:szCs w:val="24"/>
          <w:vertAlign w:val="superscript"/>
        </w:rPr>
        <w:t>1</w:t>
      </w:r>
      <w:r w:rsidRPr="00E920B1">
        <w:rPr>
          <w:rFonts w:cs="Times New Roman"/>
          <w:szCs w:val="24"/>
        </w:rPr>
        <w:t xml:space="preserve"> järgmises sõnastuses:</w:t>
      </w:r>
    </w:p>
    <w:p w14:paraId="5E2F75E2" w14:textId="68FB0797" w:rsidR="00845543" w:rsidRPr="00E920B1" w:rsidRDefault="00845543" w:rsidP="00E920B1">
      <w:pPr>
        <w:pStyle w:val="Vahedeta"/>
        <w:jc w:val="both"/>
        <w:rPr>
          <w:rFonts w:cs="Times New Roman"/>
          <w:szCs w:val="24"/>
        </w:rPr>
      </w:pPr>
      <w:r w:rsidRPr="00E920B1">
        <w:rPr>
          <w:rFonts w:cs="Times New Roman"/>
          <w:szCs w:val="24"/>
        </w:rPr>
        <w:t>„(3</w:t>
      </w:r>
      <w:r w:rsidRPr="00E920B1">
        <w:rPr>
          <w:rFonts w:cs="Times New Roman"/>
          <w:szCs w:val="24"/>
          <w:vertAlign w:val="superscript"/>
        </w:rPr>
        <w:t>1</w:t>
      </w:r>
      <w:r w:rsidRPr="00E920B1">
        <w:rPr>
          <w:rFonts w:cs="Times New Roman"/>
          <w:szCs w:val="24"/>
        </w:rPr>
        <w:t xml:space="preserve">) </w:t>
      </w:r>
      <w:bookmarkStart w:id="143" w:name="_Hlk214441029"/>
      <w:r w:rsidR="006563B1" w:rsidRPr="00E920B1">
        <w:rPr>
          <w:rFonts w:cs="Times New Roman"/>
          <w:szCs w:val="24"/>
        </w:rPr>
        <w:t>Sise- või t</w:t>
      </w:r>
      <w:r w:rsidRPr="00E920B1">
        <w:rPr>
          <w:rFonts w:cs="Times New Roman"/>
          <w:szCs w:val="24"/>
        </w:rPr>
        <w:t>erritoriaalmeres asuva laeva kinnipidamise jär</w:t>
      </w:r>
      <w:r w:rsidR="00E10289">
        <w:rPr>
          <w:rFonts w:cs="Times New Roman"/>
          <w:szCs w:val="24"/>
        </w:rPr>
        <w:t>el</w:t>
      </w:r>
      <w:r w:rsidRPr="00E920B1">
        <w:rPr>
          <w:rFonts w:cs="Times New Roman"/>
          <w:szCs w:val="24"/>
        </w:rPr>
        <w:t xml:space="preserve"> </w:t>
      </w:r>
      <w:commentRangeStart w:id="144"/>
      <w:r w:rsidRPr="00E920B1">
        <w:rPr>
          <w:rFonts w:cs="Times New Roman"/>
          <w:szCs w:val="24"/>
        </w:rPr>
        <w:t xml:space="preserve">läbi viidava </w:t>
      </w:r>
      <w:commentRangeEnd w:id="144"/>
      <w:r w:rsidR="00B975F4">
        <w:rPr>
          <w:rStyle w:val="Kommentaariviide"/>
          <w:rFonts w:asciiTheme="minorHAnsi" w:hAnsiTheme="minorHAnsi"/>
        </w:rPr>
        <w:commentReference w:id="144"/>
      </w:r>
      <w:r w:rsidRPr="00E920B1">
        <w:rPr>
          <w:rFonts w:cs="Times New Roman"/>
          <w:szCs w:val="24"/>
        </w:rPr>
        <w:t>laevakontrolli eest tasutakse riigilõivu kuni 3400 eurot.</w:t>
      </w:r>
      <w:bookmarkEnd w:id="143"/>
      <w:r w:rsidRPr="00E920B1">
        <w:rPr>
          <w:rFonts w:cs="Times New Roman"/>
          <w:szCs w:val="24"/>
        </w:rPr>
        <w:t>“.</w:t>
      </w:r>
    </w:p>
    <w:p w14:paraId="08FC435A" w14:textId="77777777" w:rsidR="00724FA5" w:rsidRPr="00E920B1" w:rsidRDefault="00724FA5" w:rsidP="00E920B1">
      <w:pPr>
        <w:pStyle w:val="Vahedeta"/>
        <w:jc w:val="both"/>
        <w:rPr>
          <w:rFonts w:cs="Times New Roman"/>
          <w:szCs w:val="24"/>
        </w:rPr>
      </w:pPr>
    </w:p>
    <w:p w14:paraId="3452AE1E" w14:textId="0ED71C0D" w:rsidR="00A1543E" w:rsidRPr="00E920B1" w:rsidRDefault="776DF801" w:rsidP="00E920B1">
      <w:pPr>
        <w:pStyle w:val="Vahedeta"/>
        <w:jc w:val="both"/>
        <w:rPr>
          <w:rFonts w:cs="Times New Roman"/>
          <w:b/>
          <w:bCs/>
          <w:szCs w:val="24"/>
        </w:rPr>
      </w:pPr>
      <w:r w:rsidRPr="00E920B1">
        <w:rPr>
          <w:rFonts w:cs="Times New Roman"/>
          <w:b/>
          <w:bCs/>
          <w:szCs w:val="24"/>
        </w:rPr>
        <w:t>§ </w:t>
      </w:r>
      <w:r w:rsidR="00845543" w:rsidRPr="00E920B1">
        <w:rPr>
          <w:rFonts w:cs="Times New Roman"/>
          <w:b/>
          <w:bCs/>
          <w:szCs w:val="24"/>
        </w:rPr>
        <w:t>1</w:t>
      </w:r>
      <w:r w:rsidR="0084080C" w:rsidRPr="00E920B1">
        <w:rPr>
          <w:rFonts w:cs="Times New Roman"/>
          <w:b/>
          <w:bCs/>
          <w:szCs w:val="24"/>
        </w:rPr>
        <w:t>0</w:t>
      </w:r>
      <w:r w:rsidRPr="00E920B1">
        <w:rPr>
          <w:rFonts w:cs="Times New Roman"/>
          <w:b/>
          <w:bCs/>
          <w:szCs w:val="24"/>
        </w:rPr>
        <w:t>. Riigipiiri seaduse muutmine</w:t>
      </w:r>
    </w:p>
    <w:p w14:paraId="62EE72CA" w14:textId="77777777" w:rsidR="00A1543E" w:rsidRPr="00E920B1" w:rsidRDefault="00A1543E" w:rsidP="00E920B1">
      <w:pPr>
        <w:pStyle w:val="Vahedeta"/>
        <w:jc w:val="both"/>
        <w:rPr>
          <w:rFonts w:cs="Times New Roman"/>
          <w:szCs w:val="24"/>
        </w:rPr>
      </w:pPr>
    </w:p>
    <w:p w14:paraId="70B68A91" w14:textId="5459EED4" w:rsidR="00A1543E" w:rsidRPr="00E920B1" w:rsidRDefault="00A1543E" w:rsidP="00E920B1">
      <w:pPr>
        <w:pStyle w:val="Vahedeta"/>
        <w:jc w:val="both"/>
        <w:rPr>
          <w:rFonts w:cs="Times New Roman"/>
          <w:szCs w:val="24"/>
        </w:rPr>
      </w:pPr>
      <w:r w:rsidRPr="00E920B1">
        <w:rPr>
          <w:rFonts w:cs="Times New Roman"/>
          <w:szCs w:val="24"/>
        </w:rPr>
        <w:t>Riigipiiri seaduses tehakse järgmised muudatused:</w:t>
      </w:r>
    </w:p>
    <w:p w14:paraId="192C306E" w14:textId="46190969" w:rsidR="00DE2CE5" w:rsidRPr="00E920B1" w:rsidRDefault="00DE2CE5" w:rsidP="00E920B1">
      <w:pPr>
        <w:pStyle w:val="Vahedeta"/>
        <w:jc w:val="both"/>
        <w:rPr>
          <w:rFonts w:cs="Times New Roman"/>
          <w:szCs w:val="24"/>
        </w:rPr>
      </w:pPr>
    </w:p>
    <w:p w14:paraId="498AED6A" w14:textId="4C1CFFA6" w:rsidR="00DE2CE5" w:rsidRPr="00E920B1" w:rsidRDefault="00DE2CE5" w:rsidP="00E920B1">
      <w:pPr>
        <w:pStyle w:val="Vahedeta"/>
        <w:jc w:val="both"/>
        <w:rPr>
          <w:rFonts w:cs="Times New Roman"/>
          <w:szCs w:val="24"/>
        </w:rPr>
      </w:pPr>
      <w:r w:rsidRPr="00E920B1">
        <w:rPr>
          <w:rFonts w:cs="Times New Roman"/>
          <w:b/>
          <w:bCs/>
          <w:szCs w:val="24"/>
        </w:rPr>
        <w:t>1</w:t>
      </w:r>
      <w:r w:rsidRPr="003E50EF">
        <w:rPr>
          <w:rFonts w:cs="Times New Roman"/>
          <w:b/>
          <w:bCs/>
          <w:szCs w:val="24"/>
        </w:rPr>
        <w:t>) </w:t>
      </w:r>
      <w:r w:rsidRPr="00E920B1">
        <w:rPr>
          <w:rFonts w:cs="Times New Roman"/>
          <w:szCs w:val="24"/>
        </w:rPr>
        <w:t>paragrahvi 8 lõike 1 punkt 4 muudetakse ja sõnastatakse järgmiselt:</w:t>
      </w:r>
    </w:p>
    <w:p w14:paraId="0F886803" w14:textId="5466D0A4" w:rsidR="00DE2CE5" w:rsidRPr="00E920B1" w:rsidRDefault="00DE2CE5" w:rsidP="00E920B1">
      <w:pPr>
        <w:pStyle w:val="Vahedeta"/>
        <w:jc w:val="both"/>
        <w:rPr>
          <w:rFonts w:cs="Times New Roman"/>
          <w:szCs w:val="24"/>
        </w:rPr>
      </w:pPr>
    </w:p>
    <w:p w14:paraId="075F0F1B" w14:textId="57664AB9" w:rsidR="00DE2CE5" w:rsidRPr="00E920B1" w:rsidRDefault="00DE2CE5" w:rsidP="00E920B1">
      <w:pPr>
        <w:pStyle w:val="Vahedeta"/>
        <w:jc w:val="both"/>
        <w:rPr>
          <w:rFonts w:cs="Times New Roman"/>
          <w:szCs w:val="24"/>
        </w:rPr>
      </w:pPr>
      <w:r w:rsidRPr="00E920B1">
        <w:rPr>
          <w:rFonts w:cs="Times New Roman"/>
          <w:szCs w:val="24"/>
        </w:rPr>
        <w:t>„4) õhusõidukiga õhupiiri ületamise kord;“;</w:t>
      </w:r>
    </w:p>
    <w:p w14:paraId="25EEDF0E" w14:textId="77777777" w:rsidR="00A1543E" w:rsidRPr="00E920B1" w:rsidRDefault="00A1543E" w:rsidP="00E920B1">
      <w:pPr>
        <w:pStyle w:val="Vahedeta"/>
        <w:jc w:val="both"/>
        <w:rPr>
          <w:rFonts w:cs="Times New Roman"/>
          <w:szCs w:val="24"/>
        </w:rPr>
      </w:pPr>
    </w:p>
    <w:p w14:paraId="57EFD1A9" w14:textId="7B19496D" w:rsidR="00A1543E" w:rsidRPr="00E920B1" w:rsidRDefault="00DE2CE5" w:rsidP="00E920B1">
      <w:pPr>
        <w:pStyle w:val="Vahedeta"/>
        <w:jc w:val="both"/>
        <w:rPr>
          <w:rFonts w:cs="Times New Roman"/>
          <w:szCs w:val="24"/>
        </w:rPr>
      </w:pPr>
      <w:r w:rsidRPr="00E920B1">
        <w:rPr>
          <w:rFonts w:cs="Times New Roman"/>
          <w:b/>
          <w:bCs/>
          <w:szCs w:val="24"/>
        </w:rPr>
        <w:t>2</w:t>
      </w:r>
      <w:r w:rsidR="00A1543E" w:rsidRPr="003E50EF">
        <w:rPr>
          <w:rFonts w:cs="Times New Roman"/>
          <w:b/>
          <w:bCs/>
          <w:szCs w:val="24"/>
        </w:rPr>
        <w:t>)</w:t>
      </w:r>
      <w:r w:rsidR="00A1543E" w:rsidRPr="00E920B1">
        <w:rPr>
          <w:rFonts w:cs="Times New Roman"/>
          <w:szCs w:val="24"/>
        </w:rPr>
        <w:t> paragrahvi 11</w:t>
      </w:r>
      <w:r w:rsidR="00A1543E" w:rsidRPr="00E920B1">
        <w:rPr>
          <w:rFonts w:cs="Times New Roman"/>
          <w:szCs w:val="24"/>
          <w:vertAlign w:val="superscript"/>
        </w:rPr>
        <w:t>4</w:t>
      </w:r>
      <w:r w:rsidR="00A1543E" w:rsidRPr="00E920B1">
        <w:rPr>
          <w:rFonts w:cs="Times New Roman"/>
          <w:szCs w:val="24"/>
        </w:rPr>
        <w:t xml:space="preserve"> lõiget 1 täiendatakse pärast tekstiosa „33,“ tekstiosaga „44,“;</w:t>
      </w:r>
    </w:p>
    <w:p w14:paraId="264B155D" w14:textId="77777777" w:rsidR="00A1543E" w:rsidRPr="00E920B1" w:rsidRDefault="00A1543E" w:rsidP="00E920B1">
      <w:pPr>
        <w:pStyle w:val="Vahedeta"/>
        <w:jc w:val="both"/>
        <w:rPr>
          <w:rFonts w:cs="Times New Roman"/>
          <w:szCs w:val="24"/>
        </w:rPr>
      </w:pPr>
    </w:p>
    <w:p w14:paraId="297F69E0" w14:textId="1910F222" w:rsidR="00A1543E" w:rsidRPr="00E920B1" w:rsidRDefault="00DE2CE5" w:rsidP="00E920B1">
      <w:pPr>
        <w:pStyle w:val="Vahedeta"/>
        <w:jc w:val="both"/>
        <w:rPr>
          <w:rFonts w:cs="Times New Roman"/>
          <w:szCs w:val="24"/>
        </w:rPr>
      </w:pPr>
      <w:r w:rsidRPr="00E920B1">
        <w:rPr>
          <w:rFonts w:cs="Times New Roman"/>
          <w:b/>
          <w:bCs/>
          <w:szCs w:val="24"/>
        </w:rPr>
        <w:t>3</w:t>
      </w:r>
      <w:r w:rsidR="776DF801" w:rsidRPr="003E50EF">
        <w:rPr>
          <w:rFonts w:cs="Times New Roman"/>
          <w:b/>
          <w:bCs/>
          <w:szCs w:val="24"/>
        </w:rPr>
        <w:t>)</w:t>
      </w:r>
      <w:r w:rsidR="776DF801" w:rsidRPr="00E920B1">
        <w:rPr>
          <w:rFonts w:cs="Times New Roman"/>
          <w:szCs w:val="24"/>
        </w:rPr>
        <w:t> paragrahvi 11</w:t>
      </w:r>
      <w:r w:rsidR="776DF801" w:rsidRPr="00E920B1">
        <w:rPr>
          <w:rFonts w:cs="Times New Roman"/>
          <w:szCs w:val="24"/>
          <w:vertAlign w:val="superscript"/>
        </w:rPr>
        <w:t>4</w:t>
      </w:r>
      <w:r w:rsidR="776DF801" w:rsidRPr="00E920B1">
        <w:rPr>
          <w:rFonts w:cs="Times New Roman"/>
          <w:szCs w:val="24"/>
        </w:rPr>
        <w:t xml:space="preserve"> lõikes 1</w:t>
      </w:r>
      <w:r w:rsidR="776DF801" w:rsidRPr="00E920B1">
        <w:rPr>
          <w:rFonts w:cs="Times New Roman"/>
          <w:szCs w:val="24"/>
          <w:vertAlign w:val="superscript"/>
        </w:rPr>
        <w:t>1</w:t>
      </w:r>
      <w:r w:rsidR="776DF801" w:rsidRPr="00E920B1">
        <w:rPr>
          <w:rFonts w:cs="Times New Roman"/>
          <w:szCs w:val="24"/>
        </w:rPr>
        <w:t xml:space="preserve"> asendatakse tekstiosa „</w:t>
      </w:r>
      <w:hyperlink r:id="rId15">
        <w:r w:rsidR="776DF801" w:rsidRPr="00E920B1">
          <w:rPr>
            <w:rStyle w:val="Hperlink"/>
            <w:rFonts w:cs="Times New Roman"/>
            <w:color w:val="auto"/>
            <w:szCs w:val="24"/>
            <w:u w:val="none"/>
          </w:rPr>
          <w:t>§-des 30–33 ja 45–53</w:t>
        </w:r>
      </w:hyperlink>
      <w:r w:rsidR="776DF801" w:rsidRPr="00E920B1">
        <w:rPr>
          <w:rFonts w:cs="Times New Roman"/>
          <w:szCs w:val="24"/>
        </w:rPr>
        <w:t>“ tekstiosaga „§-des 30, 31, 32, 33, 44, 45, 46, 47, 48, 49, 50, 51, 52 ja 53“;</w:t>
      </w:r>
    </w:p>
    <w:p w14:paraId="71DC2EB2" w14:textId="77777777" w:rsidR="00A1543E" w:rsidRPr="00E920B1" w:rsidRDefault="00A1543E" w:rsidP="00E920B1">
      <w:pPr>
        <w:pStyle w:val="Vahedeta"/>
        <w:jc w:val="both"/>
        <w:rPr>
          <w:rFonts w:cs="Times New Roman"/>
          <w:szCs w:val="24"/>
        </w:rPr>
      </w:pPr>
    </w:p>
    <w:p w14:paraId="26F851A2" w14:textId="3A25D42D" w:rsidR="00A1543E" w:rsidRPr="00E920B1" w:rsidRDefault="00DE2CE5" w:rsidP="00E920B1">
      <w:pPr>
        <w:pStyle w:val="Vahedeta"/>
        <w:jc w:val="both"/>
        <w:rPr>
          <w:rFonts w:cs="Times New Roman"/>
          <w:szCs w:val="24"/>
        </w:rPr>
      </w:pPr>
      <w:r w:rsidRPr="00E920B1">
        <w:rPr>
          <w:rFonts w:cs="Times New Roman"/>
          <w:b/>
          <w:bCs/>
          <w:szCs w:val="24"/>
        </w:rPr>
        <w:t>4</w:t>
      </w:r>
      <w:r w:rsidR="00A1543E" w:rsidRPr="003E50EF">
        <w:rPr>
          <w:rFonts w:cs="Times New Roman"/>
          <w:b/>
          <w:bCs/>
          <w:szCs w:val="24"/>
        </w:rPr>
        <w:t>) </w:t>
      </w:r>
      <w:r w:rsidR="00A1543E" w:rsidRPr="00E920B1">
        <w:rPr>
          <w:rFonts w:cs="Times New Roman"/>
          <w:szCs w:val="24"/>
        </w:rPr>
        <w:t>paragrahvi 14 lõike 1 punkt 6 tunnistatakse kehtetuks;</w:t>
      </w:r>
    </w:p>
    <w:p w14:paraId="1F608E24" w14:textId="77777777" w:rsidR="00A1543E" w:rsidRPr="00E920B1" w:rsidRDefault="00A1543E" w:rsidP="00E920B1">
      <w:pPr>
        <w:pStyle w:val="Vahedeta"/>
        <w:jc w:val="both"/>
        <w:rPr>
          <w:rFonts w:cs="Times New Roman"/>
          <w:szCs w:val="24"/>
        </w:rPr>
      </w:pPr>
    </w:p>
    <w:p w14:paraId="5639D032" w14:textId="5849834F" w:rsidR="00A1543E" w:rsidRPr="00E920B1" w:rsidRDefault="00DE2CE5" w:rsidP="00E920B1">
      <w:pPr>
        <w:pStyle w:val="Vahedeta"/>
        <w:jc w:val="both"/>
        <w:rPr>
          <w:rFonts w:cs="Times New Roman"/>
          <w:szCs w:val="24"/>
        </w:rPr>
      </w:pPr>
      <w:r w:rsidRPr="00E920B1">
        <w:rPr>
          <w:rFonts w:cs="Times New Roman"/>
          <w:b/>
          <w:bCs/>
          <w:szCs w:val="24"/>
        </w:rPr>
        <w:t>5</w:t>
      </w:r>
      <w:r w:rsidR="00A1543E" w:rsidRPr="003E50EF">
        <w:rPr>
          <w:rFonts w:cs="Times New Roman"/>
          <w:b/>
          <w:bCs/>
          <w:szCs w:val="24"/>
        </w:rPr>
        <w:t>)</w:t>
      </w:r>
      <w:r w:rsidR="00A1543E" w:rsidRPr="00E920B1">
        <w:rPr>
          <w:rFonts w:cs="Times New Roman"/>
          <w:szCs w:val="24"/>
        </w:rPr>
        <w:t> paragrahvi 14 lõikes 1</w:t>
      </w:r>
      <w:r w:rsidR="00A1543E" w:rsidRPr="00E920B1">
        <w:rPr>
          <w:rFonts w:cs="Times New Roman"/>
          <w:szCs w:val="24"/>
          <w:vertAlign w:val="superscript"/>
        </w:rPr>
        <w:t>1</w:t>
      </w:r>
      <w:r w:rsidR="00A1543E" w:rsidRPr="00E920B1">
        <w:rPr>
          <w:rFonts w:cs="Times New Roman"/>
          <w:szCs w:val="24"/>
        </w:rPr>
        <w:t xml:space="preserve"> asendatakse </w:t>
      </w:r>
      <w:r w:rsidR="00B36BF9" w:rsidRPr="00E920B1">
        <w:rPr>
          <w:rFonts w:cs="Times New Roman"/>
          <w:szCs w:val="24"/>
        </w:rPr>
        <w:t>sõnad</w:t>
      </w:r>
      <w:r w:rsidR="00A1543E" w:rsidRPr="00E920B1">
        <w:rPr>
          <w:rFonts w:cs="Times New Roman"/>
          <w:szCs w:val="24"/>
        </w:rPr>
        <w:t xml:space="preserve"> „kooskõlastatult Kaitseväega“ </w:t>
      </w:r>
      <w:r w:rsidR="00B36BF9" w:rsidRPr="00E920B1">
        <w:rPr>
          <w:rFonts w:cs="Times New Roman"/>
          <w:szCs w:val="24"/>
        </w:rPr>
        <w:t>sõnadega</w:t>
      </w:r>
      <w:r w:rsidR="00A1543E" w:rsidRPr="00E920B1">
        <w:rPr>
          <w:rFonts w:cs="Times New Roman"/>
          <w:szCs w:val="24"/>
        </w:rPr>
        <w:t xml:space="preserve"> „Kaitseväe nõusolekul“;</w:t>
      </w:r>
    </w:p>
    <w:p w14:paraId="02F4F532" w14:textId="77777777" w:rsidR="00A1543E" w:rsidRPr="00E920B1" w:rsidRDefault="00A1543E" w:rsidP="00E920B1">
      <w:pPr>
        <w:pStyle w:val="Vahedeta"/>
        <w:jc w:val="both"/>
        <w:rPr>
          <w:rFonts w:cs="Times New Roman"/>
          <w:szCs w:val="24"/>
        </w:rPr>
      </w:pPr>
    </w:p>
    <w:p w14:paraId="0A6F2947" w14:textId="173F5A0C" w:rsidR="00A1543E" w:rsidRPr="00E920B1" w:rsidRDefault="00DE2CE5" w:rsidP="00E920B1">
      <w:pPr>
        <w:pStyle w:val="Vahedeta"/>
        <w:jc w:val="both"/>
        <w:rPr>
          <w:rFonts w:cs="Times New Roman"/>
          <w:szCs w:val="24"/>
        </w:rPr>
      </w:pPr>
      <w:r w:rsidRPr="00E920B1">
        <w:rPr>
          <w:rFonts w:cs="Times New Roman"/>
          <w:b/>
          <w:bCs/>
          <w:szCs w:val="24"/>
        </w:rPr>
        <w:t>6</w:t>
      </w:r>
      <w:r w:rsidR="00A1543E" w:rsidRPr="003E50EF">
        <w:rPr>
          <w:rFonts w:cs="Times New Roman"/>
          <w:b/>
          <w:bCs/>
          <w:szCs w:val="24"/>
        </w:rPr>
        <w:t>)</w:t>
      </w:r>
      <w:r w:rsidR="00A1543E" w:rsidRPr="00E920B1">
        <w:rPr>
          <w:rFonts w:cs="Times New Roman"/>
          <w:szCs w:val="24"/>
        </w:rPr>
        <w:t> paragrahvi 14</w:t>
      </w:r>
      <w:r w:rsidR="00A1543E" w:rsidRPr="00E920B1">
        <w:rPr>
          <w:rFonts w:cs="Times New Roman"/>
          <w:szCs w:val="24"/>
          <w:vertAlign w:val="superscript"/>
        </w:rPr>
        <w:t>1</w:t>
      </w:r>
      <w:r w:rsidR="00A1543E" w:rsidRPr="00E920B1">
        <w:rPr>
          <w:rFonts w:cs="Times New Roman"/>
          <w:szCs w:val="24"/>
        </w:rPr>
        <w:t xml:space="preserve"> täiendatakse lõikega </w:t>
      </w:r>
      <w:r w:rsidR="00A94DCE" w:rsidRPr="00E920B1">
        <w:rPr>
          <w:rFonts w:cs="Times New Roman"/>
          <w:szCs w:val="24"/>
        </w:rPr>
        <w:t>1</w:t>
      </w:r>
      <w:r w:rsidR="00A94DCE" w:rsidRPr="00E920B1">
        <w:rPr>
          <w:rFonts w:cs="Times New Roman"/>
          <w:szCs w:val="24"/>
          <w:vertAlign w:val="superscript"/>
        </w:rPr>
        <w:t>2</w:t>
      </w:r>
      <w:r w:rsidR="00A1543E" w:rsidRPr="00E920B1">
        <w:rPr>
          <w:rFonts w:cs="Times New Roman"/>
          <w:szCs w:val="24"/>
        </w:rPr>
        <w:t xml:space="preserve"> järgmises sõnastuses:</w:t>
      </w:r>
    </w:p>
    <w:p w14:paraId="658F3F6B" w14:textId="77777777" w:rsidR="00A1543E" w:rsidRPr="00E920B1" w:rsidRDefault="00A1543E" w:rsidP="00E920B1">
      <w:pPr>
        <w:pStyle w:val="Vahedeta"/>
        <w:jc w:val="both"/>
        <w:rPr>
          <w:rFonts w:cs="Times New Roman"/>
          <w:szCs w:val="24"/>
        </w:rPr>
      </w:pPr>
    </w:p>
    <w:p w14:paraId="4380C64D" w14:textId="6B5F618A" w:rsidR="00A1543E" w:rsidRPr="00E920B1" w:rsidRDefault="00A1543E" w:rsidP="00E920B1">
      <w:pPr>
        <w:pStyle w:val="Vahedeta"/>
        <w:jc w:val="both"/>
        <w:rPr>
          <w:rFonts w:cs="Times New Roman"/>
          <w:szCs w:val="24"/>
        </w:rPr>
      </w:pPr>
      <w:r w:rsidRPr="00E920B1">
        <w:rPr>
          <w:rFonts w:cs="Times New Roman"/>
          <w:szCs w:val="24"/>
        </w:rPr>
        <w:t>„(</w:t>
      </w:r>
      <w:r w:rsidR="00A94DCE" w:rsidRPr="00E920B1">
        <w:rPr>
          <w:rFonts w:cs="Times New Roman"/>
          <w:szCs w:val="24"/>
        </w:rPr>
        <w:t>1</w:t>
      </w:r>
      <w:r w:rsidR="00A94DCE" w:rsidRPr="00E920B1">
        <w:rPr>
          <w:rFonts w:cs="Times New Roman"/>
          <w:szCs w:val="24"/>
          <w:vertAlign w:val="superscript"/>
        </w:rPr>
        <w:t>2</w:t>
      </w:r>
      <w:r w:rsidRPr="00E920B1">
        <w:rPr>
          <w:rFonts w:cs="Times New Roman"/>
          <w:szCs w:val="24"/>
        </w:rPr>
        <w:t>) Käesoleva paragrahvi lõikes 1 nimetatud laevaluba võib olla mitmekordne, kui tegemist on Euroopa Liidu liikmesriigi või Euroopa Majanduspiirkonna riigi ranniku- ja piirivalve ülesannet täitva või jäämurdetöid tegeva laevaga.“;</w:t>
      </w:r>
    </w:p>
    <w:p w14:paraId="3E444BBE" w14:textId="77777777" w:rsidR="00A1543E" w:rsidRPr="00E920B1" w:rsidRDefault="00A1543E" w:rsidP="00E920B1">
      <w:pPr>
        <w:pStyle w:val="Vahedeta"/>
        <w:jc w:val="both"/>
        <w:rPr>
          <w:rFonts w:cs="Times New Roman"/>
          <w:szCs w:val="24"/>
        </w:rPr>
      </w:pPr>
    </w:p>
    <w:p w14:paraId="5D1A94B5" w14:textId="746E4ADC" w:rsidR="00A1543E" w:rsidRPr="00E920B1" w:rsidRDefault="00DE2CE5" w:rsidP="00E920B1">
      <w:pPr>
        <w:pStyle w:val="Vahedeta"/>
        <w:jc w:val="both"/>
        <w:rPr>
          <w:rFonts w:cs="Times New Roman"/>
          <w:szCs w:val="24"/>
        </w:rPr>
      </w:pPr>
      <w:r w:rsidRPr="00E920B1">
        <w:rPr>
          <w:rFonts w:cs="Times New Roman"/>
          <w:b/>
          <w:bCs/>
          <w:szCs w:val="24"/>
        </w:rPr>
        <w:t>7</w:t>
      </w:r>
      <w:r w:rsidR="00A1543E" w:rsidRPr="003E50EF">
        <w:rPr>
          <w:rFonts w:cs="Times New Roman"/>
          <w:b/>
          <w:bCs/>
          <w:szCs w:val="24"/>
        </w:rPr>
        <w:t>)</w:t>
      </w:r>
      <w:r w:rsidR="00A1543E" w:rsidRPr="00E920B1">
        <w:rPr>
          <w:rFonts w:cs="Times New Roman"/>
          <w:szCs w:val="24"/>
        </w:rPr>
        <w:t> seadust täiendatakse §-ga 14</w:t>
      </w:r>
      <w:r w:rsidR="00A1543E" w:rsidRPr="00E920B1">
        <w:rPr>
          <w:rFonts w:cs="Times New Roman"/>
          <w:szCs w:val="24"/>
          <w:vertAlign w:val="superscript"/>
        </w:rPr>
        <w:t>2</w:t>
      </w:r>
      <w:r w:rsidR="00A1543E" w:rsidRPr="00E920B1">
        <w:rPr>
          <w:rFonts w:cs="Times New Roman"/>
          <w:szCs w:val="24"/>
        </w:rPr>
        <w:t xml:space="preserve"> järgmises sõnastuses:</w:t>
      </w:r>
    </w:p>
    <w:p w14:paraId="5FC7D80A" w14:textId="77777777" w:rsidR="00A1543E" w:rsidRPr="00E920B1" w:rsidRDefault="00A1543E" w:rsidP="00E920B1">
      <w:pPr>
        <w:pStyle w:val="Vahedeta"/>
        <w:jc w:val="both"/>
        <w:rPr>
          <w:rFonts w:cs="Times New Roman"/>
          <w:szCs w:val="24"/>
        </w:rPr>
      </w:pPr>
    </w:p>
    <w:p w14:paraId="10B7F43E" w14:textId="77777777" w:rsidR="00A1543E" w:rsidRPr="00E920B1" w:rsidRDefault="00A1543E" w:rsidP="00E920B1">
      <w:pPr>
        <w:pStyle w:val="Vahedeta"/>
        <w:jc w:val="both"/>
        <w:rPr>
          <w:rFonts w:cs="Times New Roman"/>
          <w:b/>
          <w:szCs w:val="24"/>
        </w:rPr>
      </w:pPr>
      <w:r w:rsidRPr="00E920B1">
        <w:rPr>
          <w:rFonts w:cs="Times New Roman"/>
          <w:szCs w:val="24"/>
        </w:rPr>
        <w:t>„</w:t>
      </w:r>
      <w:r w:rsidRPr="00E920B1">
        <w:rPr>
          <w:rFonts w:cs="Times New Roman"/>
          <w:b/>
          <w:szCs w:val="24"/>
        </w:rPr>
        <w:t>§ 14</w:t>
      </w:r>
      <w:r w:rsidRPr="00E920B1">
        <w:rPr>
          <w:rFonts w:cs="Times New Roman"/>
          <w:b/>
          <w:szCs w:val="24"/>
          <w:vertAlign w:val="superscript"/>
        </w:rPr>
        <w:t>2</w:t>
      </w:r>
      <w:r w:rsidRPr="00E920B1">
        <w:rPr>
          <w:rFonts w:cs="Times New Roman"/>
          <w:b/>
          <w:szCs w:val="24"/>
        </w:rPr>
        <w:t xml:space="preserve">. Eesti </w:t>
      </w:r>
      <w:proofErr w:type="spellStart"/>
      <w:r w:rsidRPr="00E920B1">
        <w:rPr>
          <w:rFonts w:cs="Times New Roman"/>
          <w:b/>
          <w:szCs w:val="24"/>
        </w:rPr>
        <w:t>sise</w:t>
      </w:r>
      <w:proofErr w:type="spellEnd"/>
      <w:r w:rsidRPr="00E920B1">
        <w:rPr>
          <w:rFonts w:cs="Times New Roman"/>
          <w:b/>
          <w:szCs w:val="24"/>
        </w:rPr>
        <w:t>- ja territoriaalmeres taristu ja rajatiste hooldamine ning muud tegevused</w:t>
      </w:r>
    </w:p>
    <w:p w14:paraId="7C21A49E" w14:textId="77777777" w:rsidR="00A1543E" w:rsidRPr="00E920B1" w:rsidRDefault="00A1543E" w:rsidP="00E920B1">
      <w:pPr>
        <w:pStyle w:val="Vahedeta"/>
        <w:jc w:val="both"/>
        <w:rPr>
          <w:rFonts w:cs="Times New Roman"/>
          <w:szCs w:val="24"/>
        </w:rPr>
      </w:pPr>
    </w:p>
    <w:p w14:paraId="31B54726" w14:textId="3F0EBE6B" w:rsidR="00A1543E" w:rsidRPr="00E920B1" w:rsidRDefault="00A1543E" w:rsidP="00E920B1">
      <w:pPr>
        <w:pStyle w:val="Vahedeta"/>
        <w:jc w:val="both"/>
        <w:rPr>
          <w:rFonts w:cs="Times New Roman"/>
          <w:szCs w:val="24"/>
        </w:rPr>
      </w:pPr>
      <w:r w:rsidRPr="00E920B1">
        <w:rPr>
          <w:rFonts w:cs="Times New Roman"/>
          <w:szCs w:val="24"/>
        </w:rPr>
        <w:t xml:space="preserve">(1) Eesti </w:t>
      </w:r>
      <w:proofErr w:type="spellStart"/>
      <w:r w:rsidRPr="00E920B1">
        <w:rPr>
          <w:rFonts w:cs="Times New Roman"/>
          <w:szCs w:val="24"/>
        </w:rPr>
        <w:t>sise</w:t>
      </w:r>
      <w:proofErr w:type="spellEnd"/>
      <w:r w:rsidRPr="00E920B1">
        <w:rPr>
          <w:rFonts w:cs="Times New Roman"/>
          <w:szCs w:val="24"/>
        </w:rPr>
        <w:t xml:space="preserve">- ja territoriaalmeres taristu ja rajatiste hooldamisega seotud tegevused ning muud tegevused, mille tulemusena kogutakse või võidakse koguda andmeid merepõhja kohta, välja arvatud tegevused, mis on nimetatud </w:t>
      </w:r>
      <w:r w:rsidR="00B235D0" w:rsidRPr="00E920B1">
        <w:rPr>
          <w:rFonts w:cs="Times New Roman"/>
          <w:szCs w:val="24"/>
        </w:rPr>
        <w:t xml:space="preserve">käesoleva seaduse </w:t>
      </w:r>
      <w:r w:rsidRPr="00E920B1">
        <w:rPr>
          <w:rFonts w:cs="Times New Roman"/>
          <w:szCs w:val="24"/>
        </w:rPr>
        <w:t>§-des 14 ja 14</w:t>
      </w:r>
      <w:r w:rsidRPr="00E920B1">
        <w:rPr>
          <w:rFonts w:cs="Times New Roman"/>
          <w:szCs w:val="24"/>
          <w:vertAlign w:val="superscript"/>
        </w:rPr>
        <w:t>1</w:t>
      </w:r>
      <w:r w:rsidRPr="00E920B1">
        <w:rPr>
          <w:rFonts w:cs="Times New Roman"/>
          <w:szCs w:val="24"/>
        </w:rPr>
        <w:t xml:space="preserve"> või reguleeritud teiste seadustega, on lubatud Kaitseväe nõusolekul.</w:t>
      </w:r>
    </w:p>
    <w:p w14:paraId="12773920" w14:textId="77777777" w:rsidR="00A1543E" w:rsidRPr="00E920B1" w:rsidRDefault="00A1543E" w:rsidP="00E920B1">
      <w:pPr>
        <w:pStyle w:val="Vahedeta"/>
        <w:jc w:val="both"/>
        <w:rPr>
          <w:rFonts w:cs="Times New Roman"/>
          <w:szCs w:val="24"/>
        </w:rPr>
      </w:pPr>
    </w:p>
    <w:p w14:paraId="02D73C92" w14:textId="22D05F54" w:rsidR="00A1543E" w:rsidRPr="00E920B1" w:rsidRDefault="00A1543E" w:rsidP="00E920B1">
      <w:pPr>
        <w:pStyle w:val="Vahedeta"/>
        <w:jc w:val="both"/>
        <w:rPr>
          <w:rFonts w:cs="Times New Roman"/>
          <w:szCs w:val="24"/>
        </w:rPr>
      </w:pPr>
      <w:r w:rsidRPr="00E920B1">
        <w:rPr>
          <w:rFonts w:cs="Times New Roman"/>
          <w:szCs w:val="24"/>
        </w:rPr>
        <w:t>(2) Riigiasutus</w:t>
      </w:r>
      <w:r w:rsidR="009264E5" w:rsidRPr="00E920B1">
        <w:rPr>
          <w:rFonts w:cs="Times New Roman"/>
          <w:szCs w:val="24"/>
        </w:rPr>
        <w:t>tele</w:t>
      </w:r>
      <w:r w:rsidRPr="00E920B1">
        <w:rPr>
          <w:rFonts w:cs="Times New Roman"/>
          <w:szCs w:val="24"/>
        </w:rPr>
        <w:t xml:space="preserve">, kes täidavad </w:t>
      </w:r>
      <w:r w:rsidR="000835CC" w:rsidRPr="00E920B1">
        <w:rPr>
          <w:rFonts w:cs="Times New Roman"/>
          <w:szCs w:val="24"/>
        </w:rPr>
        <w:t xml:space="preserve">seaduses sätestatud </w:t>
      </w:r>
      <w:r w:rsidRPr="00E920B1">
        <w:rPr>
          <w:rFonts w:cs="Times New Roman"/>
          <w:szCs w:val="24"/>
        </w:rPr>
        <w:t xml:space="preserve">ülesandeid merel, </w:t>
      </w:r>
      <w:r w:rsidR="009264E5" w:rsidRPr="00E920B1">
        <w:rPr>
          <w:rFonts w:cs="Times New Roman"/>
          <w:szCs w:val="24"/>
        </w:rPr>
        <w:t>ei kohaldu</w:t>
      </w:r>
      <w:r w:rsidR="000C3BBF" w:rsidRPr="00E920B1">
        <w:rPr>
          <w:rFonts w:cs="Times New Roman"/>
          <w:szCs w:val="24"/>
        </w:rPr>
        <w:t xml:space="preserve"> käesoleva paragrahvi</w:t>
      </w:r>
      <w:r w:rsidR="009264E5" w:rsidRPr="00E920B1">
        <w:rPr>
          <w:rFonts w:cs="Times New Roman"/>
          <w:szCs w:val="24"/>
        </w:rPr>
        <w:t xml:space="preserve"> lõige 1 ning nad</w:t>
      </w:r>
      <w:r w:rsidRPr="00E920B1">
        <w:rPr>
          <w:rFonts w:cs="Times New Roman"/>
          <w:szCs w:val="24"/>
        </w:rPr>
        <w:t xml:space="preserve"> teavitavad Kaitseväge iga kuu esimeseks kuupäevaks selle kuu tegevustest, mis on seotud merelise taristu, mõõte- ja uurimissüsteemide ning navigatsioonimärgistuse paigalduse ja hooldustööde ning meremõõdistustega.</w:t>
      </w:r>
    </w:p>
    <w:p w14:paraId="163B6C82" w14:textId="77777777" w:rsidR="00A1543E" w:rsidRPr="00E920B1" w:rsidRDefault="00A1543E" w:rsidP="00E920B1">
      <w:pPr>
        <w:pStyle w:val="Vahedeta"/>
        <w:jc w:val="both"/>
        <w:rPr>
          <w:rFonts w:cs="Times New Roman"/>
          <w:szCs w:val="24"/>
        </w:rPr>
      </w:pPr>
    </w:p>
    <w:p w14:paraId="00BE64F0" w14:textId="77777777" w:rsidR="00A1543E" w:rsidRPr="00E920B1" w:rsidRDefault="00A1543E" w:rsidP="00E920B1">
      <w:pPr>
        <w:pStyle w:val="Vahedeta"/>
        <w:jc w:val="both"/>
        <w:rPr>
          <w:rFonts w:cs="Times New Roman"/>
          <w:szCs w:val="24"/>
        </w:rPr>
      </w:pPr>
      <w:r w:rsidRPr="00E920B1">
        <w:rPr>
          <w:rFonts w:cs="Times New Roman"/>
          <w:szCs w:val="24"/>
        </w:rPr>
        <w:t>(3) Taristu ja rajatiste hooldamisega seotud tegevusteks loa taotlemise ja andmise korra, loa taotlemise vormi ning esitatavate andmete loetelu kehtestab riigikaitse korraldamise valdkonna eest vastutav minister määrusega.</w:t>
      </w:r>
    </w:p>
    <w:p w14:paraId="23330E07" w14:textId="77777777" w:rsidR="00A1543E" w:rsidRPr="00E920B1" w:rsidRDefault="00A1543E" w:rsidP="00E920B1">
      <w:pPr>
        <w:pStyle w:val="Vahedeta"/>
        <w:jc w:val="both"/>
        <w:rPr>
          <w:rFonts w:cs="Times New Roman"/>
          <w:szCs w:val="24"/>
        </w:rPr>
      </w:pPr>
    </w:p>
    <w:p w14:paraId="78ADD6EA" w14:textId="73B03F1A" w:rsidR="00A1543E" w:rsidRPr="00E920B1" w:rsidRDefault="00A1543E" w:rsidP="00E920B1">
      <w:pPr>
        <w:pStyle w:val="Vahedeta"/>
        <w:jc w:val="both"/>
        <w:rPr>
          <w:rFonts w:cs="Times New Roman"/>
          <w:szCs w:val="24"/>
        </w:rPr>
      </w:pPr>
      <w:r w:rsidRPr="00E920B1">
        <w:rPr>
          <w:rFonts w:cs="Times New Roman"/>
          <w:szCs w:val="24"/>
        </w:rPr>
        <w:t>(4) Käesoleva paragrahvi lõikes 1 nimetatud tegevuste puhul on Kaitseväel õigus küsida pildi, video või helina salvestatud andmete koopiat.“</w:t>
      </w:r>
      <w:r w:rsidR="0040132E" w:rsidRPr="00E920B1">
        <w:rPr>
          <w:rFonts w:cs="Times New Roman"/>
          <w:szCs w:val="24"/>
        </w:rPr>
        <w:t>;</w:t>
      </w:r>
    </w:p>
    <w:p w14:paraId="5F97EC0F" w14:textId="77777777" w:rsidR="0040132E" w:rsidRPr="00E920B1" w:rsidRDefault="0040132E" w:rsidP="00E920B1">
      <w:pPr>
        <w:pStyle w:val="Vahedeta"/>
        <w:jc w:val="both"/>
        <w:rPr>
          <w:rFonts w:cs="Times New Roman"/>
          <w:szCs w:val="24"/>
        </w:rPr>
      </w:pPr>
    </w:p>
    <w:p w14:paraId="46B6D515" w14:textId="10339C43" w:rsidR="0040132E" w:rsidRPr="00E920B1" w:rsidRDefault="0040132E" w:rsidP="00E920B1">
      <w:pPr>
        <w:pStyle w:val="Vahedeta"/>
        <w:jc w:val="both"/>
        <w:rPr>
          <w:rFonts w:cs="Times New Roman"/>
          <w:szCs w:val="24"/>
        </w:rPr>
      </w:pPr>
      <w:r w:rsidRPr="00E920B1">
        <w:rPr>
          <w:rFonts w:cs="Times New Roman"/>
          <w:b/>
          <w:bCs/>
          <w:szCs w:val="24"/>
        </w:rPr>
        <w:t>8</w:t>
      </w:r>
      <w:r w:rsidRPr="003E50EF">
        <w:rPr>
          <w:rFonts w:cs="Times New Roman"/>
          <w:b/>
          <w:bCs/>
          <w:szCs w:val="24"/>
        </w:rPr>
        <w:t>)</w:t>
      </w:r>
      <w:r w:rsidRPr="00E920B1">
        <w:rPr>
          <w:rFonts w:cs="Times New Roman"/>
          <w:b/>
          <w:bCs/>
          <w:szCs w:val="24"/>
        </w:rPr>
        <w:t xml:space="preserve"> </w:t>
      </w:r>
      <w:r w:rsidRPr="00E920B1">
        <w:rPr>
          <w:rFonts w:cs="Times New Roman"/>
          <w:szCs w:val="24"/>
        </w:rPr>
        <w:t>paragrahvi 18 lõige 2 muudetakse ja sõnastatakse järgmiselt:</w:t>
      </w:r>
    </w:p>
    <w:p w14:paraId="6842F7D6" w14:textId="77777777" w:rsidR="0040132E" w:rsidRPr="00E920B1" w:rsidRDefault="0040132E" w:rsidP="00E920B1">
      <w:pPr>
        <w:pStyle w:val="Vahedeta"/>
        <w:jc w:val="both"/>
        <w:rPr>
          <w:rFonts w:cs="Times New Roman"/>
          <w:szCs w:val="24"/>
        </w:rPr>
      </w:pPr>
    </w:p>
    <w:p w14:paraId="4774E8C2" w14:textId="1534C229" w:rsidR="0040132E" w:rsidRPr="00E920B1" w:rsidRDefault="0040132E" w:rsidP="00E920B1">
      <w:pPr>
        <w:pStyle w:val="Vahedeta"/>
        <w:jc w:val="both"/>
        <w:rPr>
          <w:rFonts w:cs="Times New Roman"/>
          <w:b/>
          <w:bCs/>
          <w:szCs w:val="24"/>
        </w:rPr>
      </w:pPr>
      <w:r w:rsidRPr="00E920B1">
        <w:rPr>
          <w:rFonts w:cs="Times New Roman"/>
          <w:szCs w:val="24"/>
        </w:rPr>
        <w:t>„(2) Käesoleva paragrahvi lõikes 1 sätestatud riigipiiri valvamise ülesande täitmisse võib kaasata Eesti Vabariigiga kollektiivse enesekaitse põhimõtet sisaldava lepingu osapooleks oleva riigi relvajõud Kaitseväe korralduse seaduse §</w:t>
      </w:r>
      <w:r w:rsidR="00F30CA3">
        <w:rPr>
          <w:rFonts w:cs="Times New Roman"/>
          <w:szCs w:val="24"/>
        </w:rPr>
        <w:t>-s</w:t>
      </w:r>
      <w:r w:rsidRPr="00E920B1">
        <w:rPr>
          <w:rFonts w:cs="Times New Roman"/>
          <w:szCs w:val="24"/>
        </w:rPr>
        <w:t xml:space="preserve"> 3</w:t>
      </w:r>
      <w:r w:rsidRPr="00E920B1">
        <w:rPr>
          <w:rFonts w:cs="Times New Roman"/>
          <w:szCs w:val="24"/>
          <w:vertAlign w:val="superscript"/>
        </w:rPr>
        <w:t>2</w:t>
      </w:r>
      <w:r w:rsidRPr="00E920B1">
        <w:rPr>
          <w:rFonts w:cs="Times New Roman"/>
          <w:szCs w:val="24"/>
        </w:rPr>
        <w:t xml:space="preserve"> sätestatud tingimustel ja korras.“.</w:t>
      </w:r>
    </w:p>
    <w:p w14:paraId="506FB022" w14:textId="77777777" w:rsidR="00CF519D" w:rsidRPr="00E920B1" w:rsidRDefault="00CF519D" w:rsidP="00E920B1">
      <w:pPr>
        <w:pStyle w:val="Vahedeta"/>
        <w:jc w:val="both"/>
        <w:rPr>
          <w:rFonts w:cs="Times New Roman"/>
          <w:szCs w:val="24"/>
        </w:rPr>
      </w:pPr>
    </w:p>
    <w:p w14:paraId="3268B2F1" w14:textId="1EECA782" w:rsidR="00CF519D" w:rsidRPr="00E920B1" w:rsidRDefault="00CF519D" w:rsidP="00E920B1">
      <w:pPr>
        <w:pStyle w:val="Vahedeta"/>
        <w:jc w:val="both"/>
        <w:rPr>
          <w:rFonts w:cs="Times New Roman"/>
          <w:b/>
          <w:szCs w:val="24"/>
        </w:rPr>
      </w:pPr>
      <w:r w:rsidRPr="00E920B1">
        <w:rPr>
          <w:rFonts w:cs="Times New Roman"/>
          <w:b/>
          <w:szCs w:val="24"/>
        </w:rPr>
        <w:t xml:space="preserve">§ </w:t>
      </w:r>
      <w:r w:rsidR="0004246B" w:rsidRPr="00E920B1">
        <w:rPr>
          <w:rFonts w:cs="Times New Roman"/>
          <w:b/>
          <w:szCs w:val="24"/>
        </w:rPr>
        <w:t>11</w:t>
      </w:r>
      <w:r w:rsidRPr="00E920B1">
        <w:rPr>
          <w:rFonts w:cs="Times New Roman"/>
          <w:b/>
          <w:szCs w:val="24"/>
        </w:rPr>
        <w:t>. Tervishoiuteenuste korraldamise seaduse</w:t>
      </w:r>
      <w:r w:rsidRPr="00E920B1">
        <w:rPr>
          <w:rFonts w:cs="Times New Roman"/>
          <w:b/>
          <w:szCs w:val="24"/>
          <w:vertAlign w:val="superscript"/>
        </w:rPr>
        <w:t xml:space="preserve"> </w:t>
      </w:r>
      <w:r w:rsidRPr="00E920B1">
        <w:rPr>
          <w:rFonts w:cs="Times New Roman"/>
          <w:b/>
          <w:szCs w:val="24"/>
        </w:rPr>
        <w:t>muutmine</w:t>
      </w:r>
    </w:p>
    <w:p w14:paraId="75A59540" w14:textId="77777777" w:rsidR="00CF519D" w:rsidRPr="00E920B1" w:rsidRDefault="00CF519D" w:rsidP="00E920B1">
      <w:pPr>
        <w:pStyle w:val="Vahedeta"/>
        <w:jc w:val="both"/>
        <w:rPr>
          <w:rFonts w:cs="Times New Roman"/>
          <w:b/>
          <w:szCs w:val="24"/>
        </w:rPr>
      </w:pPr>
    </w:p>
    <w:p w14:paraId="220B9B99" w14:textId="17E5B2F1" w:rsidR="00F9500C" w:rsidRDefault="00CF519D" w:rsidP="00E920B1">
      <w:pPr>
        <w:pStyle w:val="Vahedeta"/>
        <w:jc w:val="both"/>
        <w:rPr>
          <w:rFonts w:cs="Times New Roman"/>
          <w:szCs w:val="24"/>
        </w:rPr>
      </w:pPr>
      <w:r w:rsidRPr="00E920B1">
        <w:rPr>
          <w:rFonts w:cs="Times New Roman"/>
          <w:szCs w:val="24"/>
        </w:rPr>
        <w:t>Tervis</w:t>
      </w:r>
      <w:del w:id="145" w:author="Moonika Kuusk - JUSTDIGI" w:date="2026-01-13T15:42:00Z" w16du:dateUtc="2026-01-13T13:42:00Z">
        <w:r w:rsidRPr="00E920B1">
          <w:rPr>
            <w:rFonts w:cs="Times New Roman"/>
            <w:szCs w:val="24"/>
          </w:rPr>
          <w:delText>e</w:delText>
        </w:r>
      </w:del>
      <w:r w:rsidRPr="00E920B1">
        <w:rPr>
          <w:rFonts w:cs="Times New Roman"/>
          <w:szCs w:val="24"/>
        </w:rPr>
        <w:t xml:space="preserve">hoiuteenuste korraldamise seaduse § 52 </w:t>
      </w:r>
      <w:r w:rsidR="007860BD" w:rsidRPr="00E920B1">
        <w:rPr>
          <w:rFonts w:cs="Times New Roman"/>
          <w:szCs w:val="24"/>
        </w:rPr>
        <w:t>lõige 3</w:t>
      </w:r>
      <w:r w:rsidR="007860BD" w:rsidRPr="00E920B1">
        <w:rPr>
          <w:rFonts w:cs="Times New Roman"/>
          <w:szCs w:val="24"/>
          <w:vertAlign w:val="superscript"/>
        </w:rPr>
        <w:t>1</w:t>
      </w:r>
      <w:r w:rsidR="007860BD" w:rsidRPr="00E920B1">
        <w:rPr>
          <w:rFonts w:cs="Times New Roman"/>
          <w:szCs w:val="24"/>
        </w:rPr>
        <w:t xml:space="preserve"> muudetakse ja sõnastatakse järgmiselt:</w:t>
      </w:r>
    </w:p>
    <w:p w14:paraId="2B4613AD" w14:textId="77777777" w:rsidR="00E62EAC" w:rsidRPr="00E920B1" w:rsidRDefault="00E62EAC" w:rsidP="00E920B1">
      <w:pPr>
        <w:pStyle w:val="Vahedeta"/>
        <w:jc w:val="both"/>
        <w:rPr>
          <w:rFonts w:cs="Times New Roman"/>
          <w:szCs w:val="24"/>
        </w:rPr>
      </w:pPr>
    </w:p>
    <w:p w14:paraId="325D0FC1" w14:textId="60DD49DA" w:rsidR="00F9500C" w:rsidRDefault="00A06FBA" w:rsidP="00E920B1">
      <w:pPr>
        <w:pStyle w:val="Vahedeta"/>
        <w:jc w:val="both"/>
        <w:rPr>
          <w:rFonts w:cs="Times New Roman"/>
          <w:szCs w:val="24"/>
        </w:rPr>
      </w:pPr>
      <w:r w:rsidRPr="00E920B1">
        <w:rPr>
          <w:rFonts w:cs="Times New Roman"/>
          <w:szCs w:val="24"/>
        </w:rPr>
        <w:t>„</w:t>
      </w:r>
      <w:r w:rsidR="007860BD" w:rsidRPr="00E920B1">
        <w:rPr>
          <w:rFonts w:cs="Times New Roman"/>
          <w:szCs w:val="24"/>
        </w:rPr>
        <w:t>(3</w:t>
      </w:r>
      <w:r w:rsidR="007860BD" w:rsidRPr="00E920B1">
        <w:rPr>
          <w:rFonts w:cs="Times New Roman"/>
          <w:szCs w:val="24"/>
          <w:vertAlign w:val="superscript"/>
        </w:rPr>
        <w:t>1</w:t>
      </w:r>
      <w:r w:rsidR="007860BD" w:rsidRPr="00E920B1">
        <w:rPr>
          <w:rFonts w:cs="Times New Roman"/>
          <w:szCs w:val="24"/>
        </w:rPr>
        <w:t>) Vanglas ja arestimajas kinni peetavatele isikutele, samuti sõjavangidele tervishoiuteenuste osutamist, sealhulgas vanglas kohapeal osutatavat hambaravi, ravimeid, meditsiiniseadmeid ja muid tervishoiuteenuste osutamisega seotud kulusid rahastatakse riigieelarvest Tervisekassa kaudu vangistusseaduse § 52 lõike 1</w:t>
      </w:r>
      <w:r w:rsidR="007860BD" w:rsidRPr="00E920B1">
        <w:rPr>
          <w:rFonts w:cs="Times New Roman"/>
          <w:szCs w:val="24"/>
          <w:vertAlign w:val="superscript"/>
        </w:rPr>
        <w:t>1</w:t>
      </w:r>
      <w:r w:rsidR="007860BD" w:rsidRPr="00E920B1">
        <w:rPr>
          <w:rFonts w:cs="Times New Roman"/>
          <w:szCs w:val="24"/>
        </w:rPr>
        <w:t xml:space="preserve"> alusel ning Tervisekassa tervishoiuteenuste loetelus sätestatud alustel, tingimustel ja korras.“.</w:t>
      </w:r>
    </w:p>
    <w:p w14:paraId="0F4EE677" w14:textId="77777777" w:rsidR="00E83C87" w:rsidRPr="00E920B1" w:rsidRDefault="00E83C87" w:rsidP="00E920B1">
      <w:pPr>
        <w:pStyle w:val="Vahedeta"/>
        <w:jc w:val="both"/>
        <w:rPr>
          <w:rFonts w:cs="Times New Roman"/>
          <w:szCs w:val="24"/>
        </w:rPr>
      </w:pPr>
    </w:p>
    <w:p w14:paraId="5B8B1B09" w14:textId="73CB5CCE" w:rsidR="00541828" w:rsidRPr="00E920B1" w:rsidRDefault="776DF801" w:rsidP="00E920B1">
      <w:pPr>
        <w:pStyle w:val="Vahedeta"/>
        <w:jc w:val="both"/>
        <w:rPr>
          <w:rFonts w:cs="Times New Roman"/>
          <w:b/>
          <w:bCs/>
          <w:szCs w:val="24"/>
        </w:rPr>
      </w:pPr>
      <w:r w:rsidRPr="00E920B1">
        <w:rPr>
          <w:rFonts w:cs="Times New Roman"/>
          <w:b/>
          <w:bCs/>
          <w:szCs w:val="24"/>
        </w:rPr>
        <w:t xml:space="preserve">§ </w:t>
      </w:r>
      <w:r w:rsidR="006A5C16" w:rsidRPr="00E920B1">
        <w:rPr>
          <w:rFonts w:cs="Times New Roman"/>
          <w:b/>
          <w:bCs/>
          <w:szCs w:val="24"/>
        </w:rPr>
        <w:t>1</w:t>
      </w:r>
      <w:r w:rsidR="0004246B" w:rsidRPr="00E920B1">
        <w:rPr>
          <w:rFonts w:cs="Times New Roman"/>
          <w:b/>
          <w:bCs/>
          <w:szCs w:val="24"/>
        </w:rPr>
        <w:t>2</w:t>
      </w:r>
      <w:r w:rsidRPr="00E920B1">
        <w:rPr>
          <w:rFonts w:cs="Times New Roman"/>
          <w:b/>
          <w:bCs/>
          <w:szCs w:val="24"/>
        </w:rPr>
        <w:t>. Vangistusseaduse muutmine</w:t>
      </w:r>
    </w:p>
    <w:p w14:paraId="6BD271FD" w14:textId="5DEF75E7" w:rsidR="00541828" w:rsidRPr="00E920B1" w:rsidRDefault="00541828" w:rsidP="00E920B1">
      <w:pPr>
        <w:pStyle w:val="Vahedeta"/>
        <w:jc w:val="both"/>
        <w:rPr>
          <w:rFonts w:cs="Times New Roman"/>
          <w:b/>
          <w:szCs w:val="24"/>
        </w:rPr>
      </w:pPr>
    </w:p>
    <w:p w14:paraId="7EFC41C0" w14:textId="77777777" w:rsidR="007F2736" w:rsidRPr="00E920B1" w:rsidRDefault="007F2736" w:rsidP="00E920B1">
      <w:pPr>
        <w:pStyle w:val="Vahedeta"/>
        <w:jc w:val="both"/>
        <w:rPr>
          <w:rFonts w:cs="Times New Roman"/>
          <w:szCs w:val="24"/>
        </w:rPr>
      </w:pPr>
      <w:r w:rsidRPr="00E920B1">
        <w:rPr>
          <w:rFonts w:cs="Times New Roman"/>
          <w:szCs w:val="24"/>
        </w:rPr>
        <w:t>Vangistusseaduses tehakse järgmised muudatused:</w:t>
      </w:r>
    </w:p>
    <w:p w14:paraId="2E735E75" w14:textId="77777777" w:rsidR="007F2736" w:rsidRPr="00E920B1" w:rsidRDefault="007F2736" w:rsidP="00E920B1">
      <w:pPr>
        <w:pStyle w:val="Vahedeta"/>
        <w:jc w:val="both"/>
        <w:rPr>
          <w:rFonts w:cs="Times New Roman"/>
          <w:b/>
          <w:szCs w:val="24"/>
        </w:rPr>
      </w:pPr>
    </w:p>
    <w:p w14:paraId="1AFB8426" w14:textId="77777777" w:rsidR="007F2736" w:rsidRPr="00E920B1" w:rsidRDefault="007F2736" w:rsidP="00E920B1">
      <w:pPr>
        <w:pStyle w:val="Vahedeta"/>
        <w:jc w:val="both"/>
        <w:rPr>
          <w:rFonts w:cs="Times New Roman"/>
          <w:szCs w:val="24"/>
        </w:rPr>
      </w:pPr>
      <w:r w:rsidRPr="00E920B1">
        <w:rPr>
          <w:rFonts w:cs="Times New Roman"/>
          <w:b/>
          <w:szCs w:val="24"/>
        </w:rPr>
        <w:t>1)</w:t>
      </w:r>
      <w:r w:rsidRPr="00E920B1">
        <w:rPr>
          <w:rFonts w:cs="Times New Roman"/>
          <w:szCs w:val="24"/>
        </w:rPr>
        <w:t xml:space="preserve"> paragrahvi 5</w:t>
      </w:r>
      <w:r w:rsidRPr="00E920B1">
        <w:rPr>
          <w:rFonts w:cs="Times New Roman"/>
          <w:szCs w:val="24"/>
          <w:vertAlign w:val="superscript"/>
        </w:rPr>
        <w:t>1</w:t>
      </w:r>
      <w:r w:rsidRPr="00E920B1">
        <w:rPr>
          <w:rFonts w:cs="Times New Roman"/>
          <w:szCs w:val="24"/>
        </w:rPr>
        <w:t xml:space="preserve"> lõiget 1 täiendatakse punktiga 8 järgmises sõnastuses:</w:t>
      </w:r>
    </w:p>
    <w:p w14:paraId="3E0970E2" w14:textId="77777777" w:rsidR="007F2736" w:rsidRPr="00E920B1" w:rsidRDefault="007F2736" w:rsidP="00E920B1">
      <w:pPr>
        <w:pStyle w:val="Vahedeta"/>
        <w:jc w:val="both"/>
        <w:rPr>
          <w:rFonts w:cs="Times New Roman"/>
          <w:szCs w:val="24"/>
        </w:rPr>
      </w:pPr>
    </w:p>
    <w:p w14:paraId="0B3C6818" w14:textId="152DB30E" w:rsidR="007F2736" w:rsidRPr="00E920B1" w:rsidRDefault="007F2736" w:rsidP="00E920B1">
      <w:pPr>
        <w:pStyle w:val="Vahedeta"/>
        <w:jc w:val="both"/>
        <w:rPr>
          <w:rFonts w:cs="Times New Roman"/>
          <w:szCs w:val="24"/>
        </w:rPr>
      </w:pPr>
      <w:r w:rsidRPr="00E920B1">
        <w:rPr>
          <w:rFonts w:cs="Times New Roman"/>
          <w:szCs w:val="24"/>
        </w:rPr>
        <w:t xml:space="preserve">„8) </w:t>
      </w:r>
      <w:r w:rsidR="008B2A83" w:rsidRPr="00E920B1">
        <w:rPr>
          <w:rFonts w:cs="Times New Roman"/>
          <w:szCs w:val="24"/>
        </w:rPr>
        <w:t>võimaldada pidada arvestust riigikaitseseaduse §-s 87</w:t>
      </w:r>
      <w:r w:rsidR="008B2A83" w:rsidRPr="00E920B1">
        <w:rPr>
          <w:rFonts w:cs="Times New Roman"/>
          <w:szCs w:val="24"/>
          <w:vertAlign w:val="superscript"/>
        </w:rPr>
        <w:t>7</w:t>
      </w:r>
      <w:r w:rsidR="008B2A83" w:rsidRPr="00E920B1">
        <w:rPr>
          <w:rFonts w:cs="Times New Roman"/>
          <w:szCs w:val="24"/>
        </w:rPr>
        <w:t xml:space="preserve"> nimetatud sõjavangide kinnipidamise üle</w:t>
      </w:r>
      <w:r w:rsidRPr="00E920B1">
        <w:rPr>
          <w:rFonts w:cs="Times New Roman"/>
          <w:szCs w:val="24"/>
        </w:rPr>
        <w:t>.“</w:t>
      </w:r>
      <w:r w:rsidR="003F3621" w:rsidRPr="00E920B1">
        <w:rPr>
          <w:rFonts w:cs="Times New Roman"/>
          <w:szCs w:val="24"/>
        </w:rPr>
        <w:t>;</w:t>
      </w:r>
    </w:p>
    <w:p w14:paraId="277219F7" w14:textId="77777777" w:rsidR="007F2736" w:rsidRPr="00E920B1" w:rsidRDefault="007F2736" w:rsidP="00E920B1">
      <w:pPr>
        <w:pStyle w:val="Vahedeta"/>
        <w:jc w:val="both"/>
        <w:rPr>
          <w:rFonts w:cs="Times New Roman"/>
          <w:szCs w:val="24"/>
        </w:rPr>
      </w:pPr>
    </w:p>
    <w:p w14:paraId="3E4AC868" w14:textId="77777777" w:rsidR="00B218CE" w:rsidRDefault="007F2736" w:rsidP="00E920B1">
      <w:pPr>
        <w:pStyle w:val="Vahedeta"/>
        <w:jc w:val="both"/>
        <w:rPr>
          <w:ins w:id="146" w:author="Katariina Kärsten - JUSTDIGI" w:date="2026-01-26T12:01:00Z" w16du:dateUtc="2026-01-26T10:01:00Z"/>
          <w:rFonts w:cs="Times New Roman"/>
          <w:szCs w:val="24"/>
        </w:rPr>
      </w:pPr>
      <w:r w:rsidRPr="00E920B1">
        <w:rPr>
          <w:rFonts w:cs="Times New Roman"/>
          <w:b/>
          <w:bCs/>
          <w:szCs w:val="24"/>
        </w:rPr>
        <w:t>2)</w:t>
      </w:r>
      <w:r w:rsidRPr="00E920B1">
        <w:rPr>
          <w:rFonts w:cs="Times New Roman"/>
          <w:szCs w:val="24"/>
        </w:rPr>
        <w:t xml:space="preserve"> </w:t>
      </w:r>
      <w:r w:rsidR="008B2A83" w:rsidRPr="00E920B1">
        <w:rPr>
          <w:rFonts w:cs="Times New Roman"/>
          <w:szCs w:val="24"/>
        </w:rPr>
        <w:t>paragrahvi 5</w:t>
      </w:r>
      <w:r w:rsidR="008B2A83" w:rsidRPr="00E920B1">
        <w:rPr>
          <w:rFonts w:cs="Times New Roman"/>
          <w:szCs w:val="24"/>
          <w:vertAlign w:val="superscript"/>
        </w:rPr>
        <w:t>1</w:t>
      </w:r>
      <w:r w:rsidR="008B2A83" w:rsidRPr="00E920B1">
        <w:rPr>
          <w:rFonts w:cs="Times New Roman"/>
          <w:szCs w:val="24"/>
        </w:rPr>
        <w:t xml:space="preserve"> lõike</w:t>
      </w:r>
      <w:del w:id="147" w:author="Katariina Kärsten - JUSTDIGI" w:date="2026-01-26T12:01:00Z" w16du:dateUtc="2026-01-26T10:01:00Z">
        <w:r w:rsidR="008B2A83" w:rsidRPr="00E920B1" w:rsidDel="00B218CE">
          <w:rPr>
            <w:rFonts w:cs="Times New Roman"/>
            <w:szCs w:val="24"/>
          </w:rPr>
          <w:delText>s</w:delText>
        </w:r>
      </w:del>
      <w:r w:rsidR="008B2A83" w:rsidRPr="00E920B1">
        <w:rPr>
          <w:rFonts w:cs="Times New Roman"/>
          <w:szCs w:val="24"/>
        </w:rPr>
        <w:t xml:space="preserve"> 2 </w:t>
      </w:r>
      <w:del w:id="148" w:author="Katariina Kärsten - JUSTDIGI" w:date="2026-01-26T12:01:00Z" w16du:dateUtc="2026-01-26T10:01:00Z">
        <w:r w:rsidR="008B2A83" w:rsidRPr="00E920B1" w:rsidDel="00B218CE">
          <w:rPr>
            <w:rFonts w:cs="Times New Roman"/>
            <w:szCs w:val="24"/>
          </w:rPr>
          <w:delText xml:space="preserve">asendatakse </w:delText>
        </w:r>
      </w:del>
      <w:r w:rsidR="009E2ED0" w:rsidRPr="00E920B1">
        <w:rPr>
          <w:rFonts w:cs="Times New Roman"/>
          <w:szCs w:val="24"/>
        </w:rPr>
        <w:t>teine lause</w:t>
      </w:r>
      <w:r w:rsidR="008B2A83" w:rsidRPr="00E920B1">
        <w:rPr>
          <w:rFonts w:cs="Times New Roman"/>
          <w:szCs w:val="24"/>
        </w:rPr>
        <w:t xml:space="preserve"> </w:t>
      </w:r>
      <w:del w:id="149" w:author="Katariina Kärsten - JUSTDIGI" w:date="2026-01-26T12:01:00Z" w16du:dateUtc="2026-01-26T10:01:00Z">
        <w:r w:rsidR="008B2A83" w:rsidRPr="00E920B1" w:rsidDel="00B218CE">
          <w:rPr>
            <w:rFonts w:cs="Times New Roman"/>
            <w:szCs w:val="24"/>
          </w:rPr>
          <w:delText xml:space="preserve">„Vangiregistri volitatud töötlejad sätestatakse vangiregistri põhimääruses.“ lausega </w:delText>
        </w:r>
      </w:del>
      <w:ins w:id="150" w:author="Katariina Kärsten - JUSTDIGI" w:date="2026-01-26T12:01:00Z" w16du:dateUtc="2026-01-26T10:01:00Z">
        <w:r w:rsidR="00B218CE">
          <w:rPr>
            <w:rFonts w:cs="Times New Roman"/>
            <w:szCs w:val="24"/>
          </w:rPr>
          <w:t xml:space="preserve">muudetakse ja sõnastatakse järgmiselt: </w:t>
        </w:r>
      </w:ins>
    </w:p>
    <w:p w14:paraId="13F4B03B" w14:textId="77777777" w:rsidR="003813A3" w:rsidRDefault="003813A3" w:rsidP="00E920B1">
      <w:pPr>
        <w:pStyle w:val="Vahedeta"/>
        <w:jc w:val="both"/>
        <w:rPr>
          <w:ins w:id="151" w:author="Katariina Kärsten - JUSTDIGI" w:date="2026-01-26T12:01:00Z" w16du:dateUtc="2026-01-26T10:01:00Z"/>
          <w:rFonts w:cs="Times New Roman"/>
          <w:szCs w:val="24"/>
        </w:rPr>
      </w:pPr>
    </w:p>
    <w:p w14:paraId="2EEFC9D8" w14:textId="05A7DDCD" w:rsidR="008B2A83" w:rsidRPr="00E920B1" w:rsidRDefault="008B2A83" w:rsidP="00E920B1">
      <w:pPr>
        <w:pStyle w:val="Vahedeta"/>
        <w:jc w:val="both"/>
        <w:rPr>
          <w:rFonts w:cs="Times New Roman"/>
          <w:szCs w:val="24"/>
        </w:rPr>
      </w:pPr>
      <w:r w:rsidRPr="00E920B1">
        <w:rPr>
          <w:rFonts w:cs="Times New Roman"/>
          <w:szCs w:val="24"/>
        </w:rPr>
        <w:t>„</w:t>
      </w:r>
      <w:bookmarkStart w:id="152" w:name="_Hlk214346156"/>
      <w:r w:rsidRPr="00E920B1">
        <w:rPr>
          <w:rFonts w:cs="Times New Roman"/>
          <w:szCs w:val="24"/>
        </w:rPr>
        <w:t xml:space="preserve">Sõjavangide kinnipidamise arvestuse andmetöötluse (edaspidi </w:t>
      </w:r>
      <w:r w:rsidRPr="00E920B1">
        <w:rPr>
          <w:rFonts w:cs="Times New Roman"/>
          <w:i/>
          <w:iCs/>
          <w:szCs w:val="24"/>
        </w:rPr>
        <w:t>sõjavangide andmestik</w:t>
      </w:r>
      <w:r w:rsidRPr="00E920B1">
        <w:rPr>
          <w:rFonts w:cs="Times New Roman"/>
          <w:szCs w:val="24"/>
        </w:rPr>
        <w:t>) kaasvastutavad töötlejad on Justiits- ja Digiministeerium, Kaitseministeerium ja Kaitsevägi</w:t>
      </w:r>
      <w:bookmarkEnd w:id="152"/>
      <w:r w:rsidRPr="00E920B1">
        <w:rPr>
          <w:rFonts w:cs="Times New Roman"/>
          <w:szCs w:val="24"/>
        </w:rPr>
        <w:t>.“</w:t>
      </w:r>
      <w:r w:rsidR="00046EDF" w:rsidRPr="00E920B1">
        <w:rPr>
          <w:rFonts w:cs="Times New Roman"/>
          <w:szCs w:val="24"/>
        </w:rPr>
        <w:t>;</w:t>
      </w:r>
    </w:p>
    <w:p w14:paraId="36FBC454" w14:textId="77777777" w:rsidR="008B2A83" w:rsidRPr="00E920B1" w:rsidRDefault="008B2A83" w:rsidP="00E920B1">
      <w:pPr>
        <w:pStyle w:val="Vahedeta"/>
        <w:jc w:val="both"/>
        <w:rPr>
          <w:rFonts w:cs="Times New Roman"/>
          <w:szCs w:val="24"/>
        </w:rPr>
      </w:pPr>
    </w:p>
    <w:p w14:paraId="210035BE" w14:textId="09CF31AF" w:rsidR="008B2A83" w:rsidRPr="00E920B1" w:rsidRDefault="008B2A83" w:rsidP="00E920B1">
      <w:pPr>
        <w:pStyle w:val="Vahedeta"/>
        <w:jc w:val="both"/>
        <w:rPr>
          <w:rFonts w:cs="Times New Roman"/>
          <w:szCs w:val="24"/>
        </w:rPr>
      </w:pPr>
      <w:r w:rsidRPr="00E920B1">
        <w:rPr>
          <w:rFonts w:cs="Times New Roman"/>
          <w:b/>
          <w:bCs/>
          <w:szCs w:val="24"/>
        </w:rPr>
        <w:t xml:space="preserve">3) </w:t>
      </w:r>
      <w:commentRangeStart w:id="153"/>
      <w:r w:rsidRPr="00E920B1">
        <w:rPr>
          <w:rFonts w:cs="Times New Roman"/>
          <w:szCs w:val="24"/>
        </w:rPr>
        <w:t>paragrahvi 5</w:t>
      </w:r>
      <w:r w:rsidRPr="00E920B1">
        <w:rPr>
          <w:rFonts w:cs="Times New Roman"/>
          <w:szCs w:val="24"/>
          <w:vertAlign w:val="superscript"/>
        </w:rPr>
        <w:t xml:space="preserve">1 </w:t>
      </w:r>
      <w:r w:rsidRPr="00E920B1">
        <w:rPr>
          <w:rFonts w:cs="Times New Roman"/>
          <w:szCs w:val="24"/>
        </w:rPr>
        <w:t>lõike 3 punktis 1 täiendatakse pärast sõna „ töötleja“ sõnadega „, sõjavangide andmestiku kaasvastutavate töötlejate“</w:t>
      </w:r>
      <w:r w:rsidR="00046EDF" w:rsidRPr="00E920B1">
        <w:rPr>
          <w:rFonts w:cs="Times New Roman"/>
          <w:szCs w:val="24"/>
        </w:rPr>
        <w:t>;</w:t>
      </w:r>
      <w:commentRangeEnd w:id="153"/>
      <w:r w:rsidR="00E37D95">
        <w:rPr>
          <w:rStyle w:val="Kommentaariviide"/>
          <w:rFonts w:asciiTheme="minorHAnsi" w:hAnsiTheme="minorHAnsi"/>
        </w:rPr>
        <w:commentReference w:id="153"/>
      </w:r>
    </w:p>
    <w:p w14:paraId="5FC3B191" w14:textId="77777777" w:rsidR="008B2A83" w:rsidRPr="00E920B1" w:rsidRDefault="008B2A83" w:rsidP="00E920B1">
      <w:pPr>
        <w:pStyle w:val="Vahedeta"/>
        <w:jc w:val="both"/>
        <w:rPr>
          <w:rFonts w:cs="Times New Roman"/>
          <w:szCs w:val="24"/>
        </w:rPr>
      </w:pPr>
    </w:p>
    <w:p w14:paraId="37322A6B" w14:textId="08F4811A" w:rsidR="00F9500C" w:rsidRDefault="008B2A83" w:rsidP="00E920B1">
      <w:pPr>
        <w:pStyle w:val="Vahedeta"/>
        <w:jc w:val="both"/>
        <w:rPr>
          <w:rFonts w:cs="Times New Roman"/>
          <w:szCs w:val="24"/>
        </w:rPr>
      </w:pPr>
      <w:r w:rsidRPr="00E920B1">
        <w:rPr>
          <w:rFonts w:cs="Times New Roman"/>
          <w:b/>
          <w:bCs/>
          <w:szCs w:val="24"/>
        </w:rPr>
        <w:t xml:space="preserve">4) </w:t>
      </w:r>
      <w:r w:rsidRPr="00E920B1">
        <w:rPr>
          <w:rFonts w:cs="Times New Roman"/>
          <w:szCs w:val="24"/>
        </w:rPr>
        <w:t>paragrahvi 5</w:t>
      </w:r>
      <w:r w:rsidRPr="00E920B1">
        <w:rPr>
          <w:rFonts w:cs="Times New Roman"/>
          <w:szCs w:val="24"/>
          <w:vertAlign w:val="superscript"/>
        </w:rPr>
        <w:t>2</w:t>
      </w:r>
      <w:r w:rsidRPr="00E920B1">
        <w:rPr>
          <w:rFonts w:cs="Times New Roman"/>
          <w:szCs w:val="24"/>
        </w:rPr>
        <w:t xml:space="preserve"> täiendatakse lõikega </w:t>
      </w:r>
      <w:commentRangeStart w:id="154"/>
      <w:ins w:id="155" w:author="Katariina Kärsten - JUSTDIGI" w:date="2026-01-26T12:02:00Z" w16du:dateUtc="2026-01-26T10:02:00Z">
        <w:r w:rsidR="003214FB">
          <w:rPr>
            <w:rFonts w:cs="Times New Roman"/>
            <w:szCs w:val="24"/>
          </w:rPr>
          <w:t>9</w:t>
        </w:r>
      </w:ins>
      <w:del w:id="156" w:author="Katariina Kärsten - JUSTDIGI" w:date="2026-01-26T12:02:00Z" w16du:dateUtc="2026-01-26T10:02:00Z">
        <w:r w:rsidRPr="00E920B1" w:rsidDel="006B17DB">
          <w:rPr>
            <w:rFonts w:cs="Times New Roman"/>
            <w:szCs w:val="24"/>
          </w:rPr>
          <w:delText>8</w:delText>
        </w:r>
        <w:r w:rsidRPr="00E920B1" w:rsidDel="006B17DB">
          <w:rPr>
            <w:rFonts w:cs="Times New Roman"/>
            <w:szCs w:val="24"/>
            <w:vertAlign w:val="superscript"/>
          </w:rPr>
          <w:delText>1</w:delText>
        </w:r>
      </w:del>
      <w:commentRangeEnd w:id="154"/>
      <w:r w:rsidR="00ED0A7F">
        <w:rPr>
          <w:rStyle w:val="Kommentaariviide"/>
          <w:rFonts w:asciiTheme="minorHAnsi" w:hAnsiTheme="minorHAnsi"/>
        </w:rPr>
        <w:commentReference w:id="154"/>
      </w:r>
      <w:r w:rsidRPr="00E920B1">
        <w:rPr>
          <w:rFonts w:cs="Times New Roman"/>
          <w:szCs w:val="24"/>
        </w:rPr>
        <w:t xml:space="preserve"> järgmises sõnastuses:</w:t>
      </w:r>
    </w:p>
    <w:p w14:paraId="503B383F" w14:textId="77777777" w:rsidR="008B2A83" w:rsidRPr="00E920B1" w:rsidRDefault="008B2A83" w:rsidP="00E920B1">
      <w:pPr>
        <w:pStyle w:val="Vahedeta"/>
        <w:jc w:val="both"/>
        <w:rPr>
          <w:rFonts w:cs="Times New Roman"/>
          <w:szCs w:val="24"/>
        </w:rPr>
      </w:pPr>
    </w:p>
    <w:p w14:paraId="1EFF5021" w14:textId="45CE684F" w:rsidR="008B2A83" w:rsidRPr="00E920B1" w:rsidRDefault="008B2A83" w:rsidP="00E920B1">
      <w:pPr>
        <w:pStyle w:val="Vahedeta"/>
        <w:jc w:val="both"/>
        <w:rPr>
          <w:rFonts w:cs="Times New Roman"/>
          <w:szCs w:val="24"/>
        </w:rPr>
      </w:pPr>
      <w:r w:rsidRPr="00E920B1">
        <w:rPr>
          <w:rFonts w:cs="Times New Roman"/>
          <w:szCs w:val="24"/>
        </w:rPr>
        <w:t>„(</w:t>
      </w:r>
      <w:ins w:id="157" w:author="Katariina Kärsten - JUSTDIGI" w:date="2026-01-26T12:03:00Z" w16du:dateUtc="2026-01-26T10:03:00Z">
        <w:r w:rsidR="003214FB">
          <w:rPr>
            <w:rFonts w:cs="Times New Roman"/>
            <w:szCs w:val="24"/>
          </w:rPr>
          <w:t>9</w:t>
        </w:r>
      </w:ins>
      <w:del w:id="158" w:author="Katariina Kärsten - JUSTDIGI" w:date="2026-01-26T12:03:00Z" w16du:dateUtc="2026-01-26T10:03:00Z">
        <w:r w:rsidRPr="00E920B1" w:rsidDel="003214FB">
          <w:rPr>
            <w:rFonts w:cs="Times New Roman"/>
            <w:szCs w:val="24"/>
          </w:rPr>
          <w:delText>8</w:delText>
        </w:r>
        <w:r w:rsidRPr="00E920B1" w:rsidDel="003214FB">
          <w:rPr>
            <w:rFonts w:cs="Times New Roman"/>
            <w:szCs w:val="24"/>
            <w:vertAlign w:val="superscript"/>
          </w:rPr>
          <w:delText>1</w:delText>
        </w:r>
      </w:del>
      <w:r w:rsidRPr="00E920B1">
        <w:rPr>
          <w:rFonts w:cs="Times New Roman"/>
          <w:szCs w:val="24"/>
        </w:rPr>
        <w:t>) Sõjavangide andmestikust väljastatakse andmeid:</w:t>
      </w:r>
    </w:p>
    <w:p w14:paraId="43B1B76A" w14:textId="628A051F" w:rsidR="008B2A83" w:rsidRPr="00E920B1" w:rsidRDefault="008B2A83" w:rsidP="00E920B1">
      <w:pPr>
        <w:pStyle w:val="Vahedeta"/>
        <w:jc w:val="both"/>
        <w:rPr>
          <w:rFonts w:cs="Times New Roman"/>
          <w:szCs w:val="24"/>
        </w:rPr>
      </w:pPr>
      <w:r w:rsidRPr="00E920B1">
        <w:rPr>
          <w:rFonts w:cs="Times New Roman"/>
          <w:szCs w:val="24"/>
        </w:rPr>
        <w:t xml:space="preserve">1) </w:t>
      </w:r>
      <w:bookmarkStart w:id="159" w:name="_Hlk214347511"/>
      <w:r w:rsidRPr="00E920B1">
        <w:rPr>
          <w:rFonts w:cs="Times New Roman"/>
          <w:szCs w:val="24"/>
        </w:rPr>
        <w:t>seadusega kindlaks määratud ülesannete täitmiseks ning selleks vajalikus mahus vangiregistri põhimääruses nimetatud isikutele ja asutustele</w:t>
      </w:r>
      <w:bookmarkEnd w:id="159"/>
      <w:r w:rsidRPr="00E920B1">
        <w:rPr>
          <w:rFonts w:cs="Times New Roman"/>
          <w:szCs w:val="24"/>
        </w:rPr>
        <w:t>;</w:t>
      </w:r>
    </w:p>
    <w:p w14:paraId="13D6248B" w14:textId="3FAD9B2E" w:rsidR="008B2A83" w:rsidRPr="00E920B1" w:rsidRDefault="008B2A83" w:rsidP="00E920B1">
      <w:pPr>
        <w:pStyle w:val="Vahedeta"/>
        <w:jc w:val="both"/>
        <w:rPr>
          <w:rFonts w:cs="Times New Roman"/>
          <w:szCs w:val="24"/>
        </w:rPr>
      </w:pPr>
      <w:r w:rsidRPr="00E920B1">
        <w:rPr>
          <w:rFonts w:cs="Times New Roman"/>
          <w:szCs w:val="24"/>
        </w:rPr>
        <w:t>2) käesoleva seaduse §-s 52 nimetatud tervishoiuteenuse osutajal</w:t>
      </w:r>
      <w:r w:rsidR="00A43CED" w:rsidRPr="00E920B1">
        <w:rPr>
          <w:rFonts w:cs="Times New Roman"/>
          <w:szCs w:val="24"/>
        </w:rPr>
        <w:t>e, kellel</w:t>
      </w:r>
      <w:r w:rsidRPr="00E920B1">
        <w:rPr>
          <w:rFonts w:cs="Times New Roman"/>
          <w:szCs w:val="24"/>
        </w:rPr>
        <w:t xml:space="preserve"> on juurdepääs, et täita käesolevas seaduses ja selle alusel sätestatud ülesandeid;</w:t>
      </w:r>
    </w:p>
    <w:p w14:paraId="1944A378" w14:textId="4193B6FC" w:rsidR="008B2A83" w:rsidRPr="00E920B1" w:rsidRDefault="008B2A83" w:rsidP="00E920B1">
      <w:pPr>
        <w:pStyle w:val="Vahedeta"/>
        <w:jc w:val="both"/>
        <w:rPr>
          <w:rFonts w:cs="Times New Roman"/>
          <w:szCs w:val="24"/>
        </w:rPr>
      </w:pPr>
      <w:r w:rsidRPr="00E920B1">
        <w:rPr>
          <w:rFonts w:cs="Times New Roman"/>
          <w:szCs w:val="24"/>
        </w:rPr>
        <w:t xml:space="preserve">3) teise riiki </w:t>
      </w:r>
      <w:r w:rsidR="00A43CED" w:rsidRPr="00E920B1">
        <w:rPr>
          <w:rFonts w:cs="Times New Roman"/>
          <w:szCs w:val="24"/>
        </w:rPr>
        <w:t>andmete edastamiseks</w:t>
      </w:r>
      <w:r w:rsidRPr="00E920B1">
        <w:rPr>
          <w:rFonts w:cs="Times New Roman"/>
          <w:szCs w:val="24"/>
        </w:rPr>
        <w:t xml:space="preserve"> seaduse, </w:t>
      </w:r>
      <w:proofErr w:type="spellStart"/>
      <w:r w:rsidRPr="00E920B1">
        <w:rPr>
          <w:rFonts w:cs="Times New Roman"/>
          <w:szCs w:val="24"/>
        </w:rPr>
        <w:t>välislepingu</w:t>
      </w:r>
      <w:proofErr w:type="spellEnd"/>
      <w:r w:rsidRPr="00E920B1">
        <w:rPr>
          <w:rFonts w:cs="Times New Roman"/>
          <w:szCs w:val="24"/>
        </w:rPr>
        <w:t xml:space="preserve"> või muu</w:t>
      </w:r>
      <w:bookmarkStart w:id="160" w:name="_Hlk214348387"/>
      <w:r w:rsidRPr="00E920B1">
        <w:rPr>
          <w:rFonts w:cs="Times New Roman"/>
          <w:szCs w:val="24"/>
        </w:rPr>
        <w:t xml:space="preserve"> Eesti jaoks siduva rahvusvahelise kohustuse täitmiseks </w:t>
      </w:r>
      <w:bookmarkEnd w:id="160"/>
      <w:r w:rsidRPr="00E920B1">
        <w:rPr>
          <w:rFonts w:cs="Times New Roman"/>
          <w:szCs w:val="24"/>
        </w:rPr>
        <w:t xml:space="preserve">üksnes juhul, kui neid kasutatakse seadusega kindlaks määratud ülesannete täitmiseks, ning </w:t>
      </w:r>
      <w:bookmarkStart w:id="161" w:name="_Hlk214348485"/>
      <w:r w:rsidRPr="00E920B1">
        <w:rPr>
          <w:rFonts w:cs="Times New Roman"/>
          <w:szCs w:val="24"/>
        </w:rPr>
        <w:t>kooskõlas andmete töötlemise ja andmekogusse kandmise eesmärgiga</w:t>
      </w:r>
      <w:bookmarkEnd w:id="161"/>
      <w:r w:rsidRPr="00E920B1">
        <w:rPr>
          <w:rFonts w:cs="Times New Roman"/>
          <w:szCs w:val="24"/>
        </w:rPr>
        <w:t>;</w:t>
      </w:r>
    </w:p>
    <w:p w14:paraId="68399D85" w14:textId="3A5C7002" w:rsidR="008B2A83" w:rsidRPr="00E920B1" w:rsidRDefault="008B2A83" w:rsidP="00E920B1">
      <w:pPr>
        <w:pStyle w:val="Vahedeta"/>
        <w:jc w:val="both"/>
        <w:rPr>
          <w:rFonts w:cs="Times New Roman"/>
          <w:szCs w:val="24"/>
        </w:rPr>
      </w:pPr>
      <w:r w:rsidRPr="00E920B1">
        <w:rPr>
          <w:rFonts w:cs="Times New Roman"/>
          <w:szCs w:val="24"/>
        </w:rPr>
        <w:t xml:space="preserve">4) sõjavangile </w:t>
      </w:r>
      <w:r w:rsidR="00336A21">
        <w:rPr>
          <w:rFonts w:cs="Times New Roman"/>
          <w:szCs w:val="24"/>
        </w:rPr>
        <w:t>tema</w:t>
      </w:r>
      <w:r w:rsidR="00336A21" w:rsidRPr="00E920B1">
        <w:rPr>
          <w:rFonts w:cs="Times New Roman"/>
          <w:szCs w:val="24"/>
        </w:rPr>
        <w:t xml:space="preserve"> </w:t>
      </w:r>
      <w:r w:rsidRPr="00E920B1">
        <w:rPr>
          <w:rFonts w:cs="Times New Roman"/>
          <w:szCs w:val="24"/>
        </w:rPr>
        <w:t xml:space="preserve">kohta andmekogusse kantud andmeid </w:t>
      </w:r>
      <w:r w:rsidR="00311721" w:rsidRPr="00E920B1">
        <w:rPr>
          <w:rFonts w:cs="Times New Roman"/>
          <w:szCs w:val="24"/>
        </w:rPr>
        <w:t>sõjavangi</w:t>
      </w:r>
      <w:r w:rsidRPr="00E920B1">
        <w:rPr>
          <w:rFonts w:cs="Times New Roman"/>
          <w:szCs w:val="24"/>
        </w:rPr>
        <w:t xml:space="preserve"> kirjaliku taotluse alusel.“</w:t>
      </w:r>
      <w:r w:rsidR="00046EDF" w:rsidRPr="00E920B1">
        <w:rPr>
          <w:rFonts w:cs="Times New Roman"/>
          <w:szCs w:val="24"/>
        </w:rPr>
        <w:t>;</w:t>
      </w:r>
    </w:p>
    <w:p w14:paraId="48D09585" w14:textId="77777777" w:rsidR="008B2A83" w:rsidRPr="00E920B1" w:rsidRDefault="008B2A83" w:rsidP="00E920B1">
      <w:pPr>
        <w:pStyle w:val="Vahedeta"/>
        <w:jc w:val="both"/>
        <w:rPr>
          <w:rFonts w:cs="Times New Roman"/>
          <w:szCs w:val="24"/>
        </w:rPr>
      </w:pPr>
    </w:p>
    <w:p w14:paraId="572B217C" w14:textId="024C82D0" w:rsidR="00046EDF" w:rsidRDefault="00046EDF" w:rsidP="00E920B1">
      <w:pPr>
        <w:pStyle w:val="Vahedeta"/>
        <w:jc w:val="both"/>
        <w:rPr>
          <w:rFonts w:cs="Times New Roman"/>
          <w:szCs w:val="24"/>
        </w:rPr>
      </w:pPr>
      <w:r w:rsidRPr="00E920B1">
        <w:rPr>
          <w:rFonts w:cs="Times New Roman"/>
          <w:b/>
          <w:bCs/>
          <w:szCs w:val="24"/>
        </w:rPr>
        <w:t>5)</w:t>
      </w:r>
      <w:r w:rsidRPr="00E920B1">
        <w:rPr>
          <w:rFonts w:cs="Times New Roman"/>
          <w:szCs w:val="24"/>
        </w:rPr>
        <w:t xml:space="preserve"> paragrahvi 5</w:t>
      </w:r>
      <w:r w:rsidRPr="00E920B1">
        <w:rPr>
          <w:rFonts w:cs="Times New Roman"/>
          <w:szCs w:val="24"/>
          <w:vertAlign w:val="superscript"/>
        </w:rPr>
        <w:t>3</w:t>
      </w:r>
      <w:r w:rsidRPr="00E920B1">
        <w:rPr>
          <w:rFonts w:cs="Times New Roman"/>
          <w:szCs w:val="24"/>
        </w:rPr>
        <w:t xml:space="preserve"> täiendatakse lõikega 1</w:t>
      </w:r>
      <w:r w:rsidRPr="00E920B1">
        <w:rPr>
          <w:rFonts w:cs="Times New Roman"/>
          <w:szCs w:val="24"/>
          <w:vertAlign w:val="superscript"/>
        </w:rPr>
        <w:t>2</w:t>
      </w:r>
      <w:r w:rsidRPr="00E920B1">
        <w:rPr>
          <w:rFonts w:cs="Times New Roman"/>
          <w:szCs w:val="24"/>
        </w:rPr>
        <w:t xml:space="preserve"> järgmises sõnastuses:</w:t>
      </w:r>
    </w:p>
    <w:p w14:paraId="0AC37BB2" w14:textId="77777777" w:rsidR="00C52EDD" w:rsidRPr="00E920B1" w:rsidRDefault="00C52EDD" w:rsidP="00E920B1">
      <w:pPr>
        <w:pStyle w:val="Vahedeta"/>
        <w:jc w:val="both"/>
        <w:rPr>
          <w:rFonts w:cs="Times New Roman"/>
          <w:szCs w:val="24"/>
        </w:rPr>
      </w:pPr>
    </w:p>
    <w:p w14:paraId="15CDE028" w14:textId="4E965A4C" w:rsidR="00046EDF" w:rsidRPr="00E920B1" w:rsidRDefault="00046EDF" w:rsidP="00E920B1">
      <w:pPr>
        <w:pStyle w:val="Vahedeta"/>
        <w:jc w:val="both"/>
        <w:rPr>
          <w:rFonts w:cs="Times New Roman"/>
          <w:szCs w:val="24"/>
        </w:rPr>
      </w:pPr>
      <w:r w:rsidRPr="00E920B1">
        <w:rPr>
          <w:rFonts w:cs="Times New Roman"/>
          <w:szCs w:val="24"/>
        </w:rPr>
        <w:t>„(1</w:t>
      </w:r>
      <w:r w:rsidRPr="00E920B1">
        <w:rPr>
          <w:rFonts w:cs="Times New Roman"/>
          <w:szCs w:val="24"/>
          <w:vertAlign w:val="superscript"/>
        </w:rPr>
        <w:t>2</w:t>
      </w:r>
      <w:r w:rsidRPr="00E920B1">
        <w:rPr>
          <w:rFonts w:cs="Times New Roman"/>
          <w:szCs w:val="24"/>
        </w:rPr>
        <w:t>) Sõjavangide andmestikku kantakse</w:t>
      </w:r>
      <w:r w:rsidR="00573BAA" w:rsidRPr="00E920B1">
        <w:rPr>
          <w:rFonts w:cs="Times New Roman"/>
          <w:szCs w:val="24"/>
        </w:rPr>
        <w:t xml:space="preserve"> järgmised andmed</w:t>
      </w:r>
      <w:r w:rsidRPr="00E920B1">
        <w:rPr>
          <w:rFonts w:cs="Times New Roman"/>
          <w:szCs w:val="24"/>
        </w:rPr>
        <w:t>:</w:t>
      </w:r>
    </w:p>
    <w:p w14:paraId="42C474C7" w14:textId="5DE30F39" w:rsidR="00046EDF" w:rsidRPr="00E920B1" w:rsidRDefault="00046EDF" w:rsidP="00E920B1">
      <w:pPr>
        <w:pStyle w:val="Vahedeta"/>
        <w:jc w:val="both"/>
        <w:rPr>
          <w:rFonts w:cs="Times New Roman"/>
          <w:szCs w:val="24"/>
        </w:rPr>
      </w:pPr>
      <w:bookmarkStart w:id="162" w:name="_Hlk214348598"/>
      <w:r w:rsidRPr="00E920B1">
        <w:rPr>
          <w:rFonts w:cs="Times New Roman"/>
          <w:szCs w:val="24"/>
        </w:rPr>
        <w:t>1) üldandmed;</w:t>
      </w:r>
    </w:p>
    <w:p w14:paraId="05C0BF5A" w14:textId="32D11261" w:rsidR="00046EDF" w:rsidRPr="00E920B1" w:rsidRDefault="00046EDF" w:rsidP="00E920B1">
      <w:pPr>
        <w:pStyle w:val="Vahedeta"/>
        <w:jc w:val="both"/>
        <w:rPr>
          <w:rFonts w:cs="Times New Roman"/>
          <w:szCs w:val="24"/>
        </w:rPr>
      </w:pPr>
      <w:r w:rsidRPr="00E920B1">
        <w:rPr>
          <w:rFonts w:cs="Times New Roman"/>
          <w:szCs w:val="24"/>
        </w:rPr>
        <w:t>2) auastme andmed;</w:t>
      </w:r>
    </w:p>
    <w:p w14:paraId="4E7996FE" w14:textId="3E9CE66C" w:rsidR="00046EDF" w:rsidRPr="00E920B1" w:rsidRDefault="00046EDF" w:rsidP="00E920B1">
      <w:pPr>
        <w:pStyle w:val="Vahedeta"/>
        <w:jc w:val="both"/>
        <w:rPr>
          <w:rFonts w:cs="Times New Roman"/>
          <w:szCs w:val="24"/>
        </w:rPr>
      </w:pPr>
      <w:r w:rsidRPr="00E920B1">
        <w:rPr>
          <w:rFonts w:cs="Times New Roman"/>
          <w:szCs w:val="24"/>
        </w:rPr>
        <w:t>3) andmed kinnipidamise asjaolude, sealhulgas kinnipidamise aja ja koha kohta;</w:t>
      </w:r>
    </w:p>
    <w:p w14:paraId="29A26A10" w14:textId="669C066C" w:rsidR="00046EDF" w:rsidRPr="00E920B1" w:rsidRDefault="00046EDF" w:rsidP="00E920B1">
      <w:pPr>
        <w:pStyle w:val="Vahedeta"/>
        <w:jc w:val="both"/>
        <w:rPr>
          <w:rFonts w:cs="Times New Roman"/>
          <w:szCs w:val="24"/>
        </w:rPr>
      </w:pPr>
      <w:r w:rsidRPr="00E920B1">
        <w:rPr>
          <w:rFonts w:cs="Times New Roman"/>
          <w:szCs w:val="24"/>
        </w:rPr>
        <w:t>4) kinnipidamise korraldamiseks vajalikud terviseandmed;</w:t>
      </w:r>
    </w:p>
    <w:p w14:paraId="56CBAED8" w14:textId="5FC32272" w:rsidR="00046EDF" w:rsidRPr="00E920B1" w:rsidRDefault="00046EDF" w:rsidP="00E920B1">
      <w:pPr>
        <w:pStyle w:val="Vahedeta"/>
        <w:jc w:val="both"/>
        <w:rPr>
          <w:rFonts w:cs="Times New Roman"/>
          <w:szCs w:val="24"/>
        </w:rPr>
      </w:pPr>
      <w:r w:rsidRPr="00E920B1">
        <w:rPr>
          <w:rFonts w:cs="Times New Roman"/>
          <w:szCs w:val="24"/>
        </w:rPr>
        <w:t xml:space="preserve">5) andmed asjade, sõjaliste dokumentide ja raha </w:t>
      </w:r>
      <w:proofErr w:type="spellStart"/>
      <w:r w:rsidRPr="00E920B1">
        <w:rPr>
          <w:rFonts w:cs="Times New Roman"/>
          <w:szCs w:val="24"/>
        </w:rPr>
        <w:t>hoiulevõtmise</w:t>
      </w:r>
      <w:proofErr w:type="spellEnd"/>
      <w:r w:rsidRPr="00E920B1">
        <w:rPr>
          <w:rFonts w:cs="Times New Roman"/>
          <w:szCs w:val="24"/>
        </w:rPr>
        <w:t xml:space="preserve"> ja tagastamise ning </w:t>
      </w:r>
      <w:commentRangeStart w:id="163"/>
      <w:r w:rsidRPr="00E920B1">
        <w:rPr>
          <w:rFonts w:cs="Times New Roman"/>
          <w:szCs w:val="24"/>
        </w:rPr>
        <w:t>talle</w:t>
      </w:r>
      <w:commentRangeEnd w:id="163"/>
      <w:r w:rsidR="00792329">
        <w:rPr>
          <w:rStyle w:val="Kommentaariviide"/>
          <w:rFonts w:asciiTheme="minorHAnsi" w:hAnsiTheme="minorHAnsi"/>
        </w:rPr>
        <w:commentReference w:id="163"/>
      </w:r>
      <w:r w:rsidRPr="00E920B1">
        <w:rPr>
          <w:rFonts w:cs="Times New Roman"/>
          <w:szCs w:val="24"/>
        </w:rPr>
        <w:t xml:space="preserve"> vanglateenistuse või Kaitseväe poolt antud asjade kohta;</w:t>
      </w:r>
    </w:p>
    <w:p w14:paraId="5EFF75CD" w14:textId="72AA5E28" w:rsidR="00046EDF" w:rsidRPr="00E920B1" w:rsidRDefault="00046EDF" w:rsidP="00E920B1">
      <w:pPr>
        <w:pStyle w:val="Vahedeta"/>
        <w:jc w:val="both"/>
        <w:rPr>
          <w:rFonts w:cs="Times New Roman"/>
          <w:szCs w:val="24"/>
        </w:rPr>
      </w:pPr>
      <w:r w:rsidRPr="00E920B1">
        <w:rPr>
          <w:rFonts w:cs="Times New Roman"/>
          <w:szCs w:val="24"/>
        </w:rPr>
        <w:t>6) andmed sõjavangi paiknemise ning liikumise kohta;</w:t>
      </w:r>
    </w:p>
    <w:p w14:paraId="09571171" w14:textId="2FE5ABED" w:rsidR="00046EDF" w:rsidRPr="00E920B1" w:rsidRDefault="00046EDF" w:rsidP="00E920B1">
      <w:pPr>
        <w:pStyle w:val="Vahedeta"/>
        <w:jc w:val="both"/>
        <w:rPr>
          <w:rFonts w:cs="Times New Roman"/>
          <w:szCs w:val="24"/>
        </w:rPr>
      </w:pPr>
      <w:r w:rsidRPr="00E920B1">
        <w:rPr>
          <w:rFonts w:cs="Times New Roman"/>
          <w:szCs w:val="24"/>
        </w:rPr>
        <w:t>7) andmed sõjavangi järelevalve kohta;</w:t>
      </w:r>
    </w:p>
    <w:p w14:paraId="6C44D8F7" w14:textId="0FC23656" w:rsidR="00046EDF" w:rsidRPr="00E920B1" w:rsidRDefault="00046EDF" w:rsidP="00E920B1">
      <w:pPr>
        <w:pStyle w:val="Vahedeta"/>
        <w:jc w:val="both"/>
        <w:rPr>
          <w:rFonts w:cs="Times New Roman"/>
          <w:szCs w:val="24"/>
        </w:rPr>
      </w:pPr>
      <w:r w:rsidRPr="00E920B1">
        <w:rPr>
          <w:rFonts w:cs="Times New Roman"/>
          <w:szCs w:val="24"/>
        </w:rPr>
        <w:t>8) andmed sõjavangile määratud distsiplinaarkaristuse ja selle täideviimise kohta;</w:t>
      </w:r>
    </w:p>
    <w:p w14:paraId="28446F6C" w14:textId="4B38E8F5" w:rsidR="00046EDF" w:rsidRPr="00E920B1" w:rsidRDefault="00046EDF" w:rsidP="00E920B1">
      <w:pPr>
        <w:pStyle w:val="Vahedeta"/>
        <w:jc w:val="both"/>
        <w:rPr>
          <w:rFonts w:cs="Times New Roman"/>
          <w:szCs w:val="24"/>
        </w:rPr>
      </w:pPr>
      <w:r w:rsidRPr="00E920B1">
        <w:rPr>
          <w:rFonts w:cs="Times New Roman"/>
          <w:szCs w:val="24"/>
        </w:rPr>
        <w:t xml:space="preserve">9) andmed sõjavangi </w:t>
      </w:r>
      <w:r w:rsidR="00F337D0" w:rsidRPr="00E920B1">
        <w:rPr>
          <w:rFonts w:cs="Times New Roman"/>
          <w:szCs w:val="24"/>
        </w:rPr>
        <w:t xml:space="preserve">suhete, </w:t>
      </w:r>
      <w:r w:rsidRPr="00E920B1">
        <w:rPr>
          <w:rFonts w:cs="Times New Roman"/>
          <w:szCs w:val="24"/>
        </w:rPr>
        <w:t>kontaktide, sealhulgas elektroonilise suhtluse, kirjavahetuse, interneti kasutamise ja telefonikõnede ning nende kontrollimise või piiramise kohta;</w:t>
      </w:r>
    </w:p>
    <w:p w14:paraId="64734717" w14:textId="2A547848" w:rsidR="00046EDF" w:rsidRPr="00E920B1" w:rsidRDefault="00046EDF" w:rsidP="00E920B1">
      <w:pPr>
        <w:pStyle w:val="Vahedeta"/>
        <w:jc w:val="both"/>
        <w:rPr>
          <w:rFonts w:cs="Times New Roman"/>
          <w:szCs w:val="24"/>
        </w:rPr>
      </w:pPr>
      <w:r w:rsidRPr="00E920B1">
        <w:rPr>
          <w:rFonts w:cs="Times New Roman"/>
          <w:szCs w:val="24"/>
        </w:rPr>
        <w:t>10) andmed sõjavangi töötamise kohta;</w:t>
      </w:r>
    </w:p>
    <w:p w14:paraId="787A29D3" w14:textId="77777777" w:rsidR="00F337D0" w:rsidRPr="00E920B1" w:rsidRDefault="00046EDF" w:rsidP="00E920B1">
      <w:pPr>
        <w:pStyle w:val="Vahedeta"/>
        <w:jc w:val="both"/>
        <w:rPr>
          <w:rFonts w:cs="Times New Roman"/>
          <w:szCs w:val="24"/>
        </w:rPr>
      </w:pPr>
      <w:r w:rsidRPr="00E920B1">
        <w:rPr>
          <w:rFonts w:cs="Times New Roman"/>
          <w:szCs w:val="24"/>
        </w:rPr>
        <w:t>11) digitaalsed dokumendid, mis koostatakse ja edastatakse riigikaitseseaduses või muus seaduses või nende alusel kehtestatud õigusaktides sätestatud ülesannete täitmise käigus</w:t>
      </w:r>
      <w:r w:rsidR="00F337D0" w:rsidRPr="00E920B1">
        <w:rPr>
          <w:rFonts w:cs="Times New Roman"/>
          <w:szCs w:val="24"/>
        </w:rPr>
        <w:t>;</w:t>
      </w:r>
    </w:p>
    <w:p w14:paraId="379D7A7E" w14:textId="77777777" w:rsidR="00F337D0" w:rsidRPr="00E920B1" w:rsidRDefault="00F337D0" w:rsidP="00E920B1">
      <w:pPr>
        <w:pStyle w:val="Vahedeta"/>
        <w:jc w:val="both"/>
        <w:rPr>
          <w:rFonts w:cs="Times New Roman"/>
          <w:szCs w:val="24"/>
        </w:rPr>
      </w:pPr>
      <w:bookmarkStart w:id="164" w:name="_Hlk215559732"/>
      <w:r w:rsidRPr="00E920B1">
        <w:rPr>
          <w:rFonts w:cs="Times New Roman"/>
          <w:szCs w:val="24"/>
        </w:rPr>
        <w:t>12) andmed usulise kuuluvuse kohta, kui sõjavang on seda avaldanud;</w:t>
      </w:r>
      <w:bookmarkStart w:id="165" w:name="_Hlk215559493"/>
    </w:p>
    <w:p w14:paraId="120636E4" w14:textId="29BCECDA" w:rsidR="00046EDF" w:rsidRPr="00E920B1" w:rsidRDefault="00F337D0" w:rsidP="00E920B1">
      <w:pPr>
        <w:pStyle w:val="Vahedeta"/>
        <w:jc w:val="both"/>
        <w:rPr>
          <w:rFonts w:cs="Times New Roman"/>
          <w:szCs w:val="24"/>
        </w:rPr>
      </w:pPr>
      <w:r w:rsidRPr="00E920B1">
        <w:rPr>
          <w:rFonts w:cs="Times New Roman"/>
          <w:szCs w:val="24"/>
        </w:rPr>
        <w:t xml:space="preserve">13) teave sõjavangi </w:t>
      </w:r>
      <w:r w:rsidR="007608A5" w:rsidRPr="00E920B1">
        <w:rPr>
          <w:rFonts w:cs="Times New Roman"/>
          <w:szCs w:val="24"/>
        </w:rPr>
        <w:t xml:space="preserve">või kinnipidamiskohta </w:t>
      </w:r>
      <w:r w:rsidRPr="00E920B1">
        <w:rPr>
          <w:rFonts w:cs="Times New Roman"/>
          <w:szCs w:val="24"/>
        </w:rPr>
        <w:t>ohustavate sündmuste kohta või nende toimumise ohule viitav teave.</w:t>
      </w:r>
      <w:bookmarkEnd w:id="164"/>
      <w:bookmarkEnd w:id="165"/>
      <w:r w:rsidR="00046EDF" w:rsidRPr="00E920B1">
        <w:rPr>
          <w:rFonts w:cs="Times New Roman"/>
          <w:szCs w:val="24"/>
        </w:rPr>
        <w:t>“;</w:t>
      </w:r>
    </w:p>
    <w:bookmarkEnd w:id="162"/>
    <w:p w14:paraId="11EA5A4B" w14:textId="77777777" w:rsidR="00046EDF" w:rsidRPr="00E920B1" w:rsidRDefault="00046EDF" w:rsidP="00E920B1">
      <w:pPr>
        <w:pStyle w:val="Vahedeta"/>
        <w:jc w:val="both"/>
        <w:rPr>
          <w:rFonts w:cs="Times New Roman"/>
          <w:szCs w:val="24"/>
        </w:rPr>
      </w:pPr>
    </w:p>
    <w:p w14:paraId="19D1AD68" w14:textId="75043B15" w:rsidR="00046EDF" w:rsidRPr="00E920B1" w:rsidRDefault="00046EDF" w:rsidP="00E920B1">
      <w:pPr>
        <w:pStyle w:val="Vahedeta"/>
        <w:jc w:val="both"/>
        <w:rPr>
          <w:rFonts w:cs="Times New Roman"/>
          <w:szCs w:val="24"/>
        </w:rPr>
      </w:pPr>
      <w:r w:rsidRPr="00E920B1">
        <w:rPr>
          <w:rFonts w:cs="Times New Roman"/>
          <w:b/>
          <w:bCs/>
          <w:szCs w:val="24"/>
        </w:rPr>
        <w:t>6)</w:t>
      </w:r>
      <w:r w:rsidRPr="00E920B1">
        <w:rPr>
          <w:rFonts w:cs="Times New Roman"/>
          <w:szCs w:val="24"/>
        </w:rPr>
        <w:t xml:space="preserve"> paragrahvi 5</w:t>
      </w:r>
      <w:r w:rsidRPr="00E920B1">
        <w:rPr>
          <w:rFonts w:cs="Times New Roman"/>
          <w:szCs w:val="24"/>
          <w:vertAlign w:val="superscript"/>
        </w:rPr>
        <w:t>3</w:t>
      </w:r>
      <w:r w:rsidRPr="00E920B1">
        <w:rPr>
          <w:rFonts w:cs="Times New Roman"/>
          <w:szCs w:val="24"/>
        </w:rPr>
        <w:t xml:space="preserve"> täiendatakse lõikega 2</w:t>
      </w:r>
      <w:r w:rsidRPr="00E920B1">
        <w:rPr>
          <w:rFonts w:cs="Times New Roman"/>
          <w:szCs w:val="24"/>
          <w:vertAlign w:val="superscript"/>
        </w:rPr>
        <w:t>1</w:t>
      </w:r>
      <w:r w:rsidRPr="00E920B1">
        <w:rPr>
          <w:rFonts w:cs="Times New Roman"/>
          <w:szCs w:val="24"/>
        </w:rPr>
        <w:t xml:space="preserve"> järgmises sõnastuses:</w:t>
      </w:r>
    </w:p>
    <w:p w14:paraId="4D57FCEF" w14:textId="77777777" w:rsidR="00046EDF" w:rsidRPr="00E920B1" w:rsidRDefault="00046EDF" w:rsidP="00E920B1">
      <w:pPr>
        <w:pStyle w:val="Vahedeta"/>
        <w:jc w:val="both"/>
        <w:rPr>
          <w:rFonts w:cs="Times New Roman"/>
          <w:szCs w:val="24"/>
        </w:rPr>
      </w:pPr>
    </w:p>
    <w:p w14:paraId="13812631" w14:textId="19BC443C" w:rsidR="00046EDF" w:rsidRPr="00E920B1" w:rsidRDefault="00046EDF" w:rsidP="00E920B1">
      <w:pPr>
        <w:pStyle w:val="Vahedeta"/>
        <w:jc w:val="both"/>
        <w:rPr>
          <w:rFonts w:cs="Times New Roman"/>
          <w:szCs w:val="24"/>
        </w:rPr>
      </w:pPr>
      <w:r w:rsidRPr="00E920B1">
        <w:rPr>
          <w:rFonts w:cs="Times New Roman"/>
          <w:szCs w:val="24"/>
        </w:rPr>
        <w:t>„(2</w:t>
      </w:r>
      <w:r w:rsidRPr="00E920B1">
        <w:rPr>
          <w:rFonts w:cs="Times New Roman"/>
          <w:szCs w:val="24"/>
          <w:vertAlign w:val="superscript"/>
        </w:rPr>
        <w:t>1</w:t>
      </w:r>
      <w:r w:rsidRPr="00E920B1">
        <w:rPr>
          <w:rFonts w:cs="Times New Roman"/>
          <w:szCs w:val="24"/>
        </w:rPr>
        <w:t>) Sõjavangide andmesti</w:t>
      </w:r>
      <w:r w:rsidR="00573BAA" w:rsidRPr="00E920B1">
        <w:rPr>
          <w:rFonts w:cs="Times New Roman"/>
          <w:szCs w:val="24"/>
        </w:rPr>
        <w:t>k</w:t>
      </w:r>
      <w:r w:rsidRPr="00E920B1">
        <w:rPr>
          <w:rFonts w:cs="Times New Roman"/>
          <w:szCs w:val="24"/>
        </w:rPr>
        <w:t xml:space="preserve">ku </w:t>
      </w:r>
      <w:bookmarkStart w:id="166" w:name="_Hlk215562224"/>
      <w:r w:rsidRPr="00E920B1">
        <w:rPr>
          <w:rFonts w:cs="Times New Roman"/>
          <w:szCs w:val="24"/>
        </w:rPr>
        <w:t xml:space="preserve">kantakse andmed </w:t>
      </w:r>
      <w:bookmarkStart w:id="167" w:name="_Hlk214349783"/>
      <w:r w:rsidRPr="00E920B1">
        <w:rPr>
          <w:rFonts w:cs="Times New Roman"/>
          <w:szCs w:val="24"/>
        </w:rPr>
        <w:t xml:space="preserve">kinnipidamise </w:t>
      </w:r>
      <w:bookmarkStart w:id="168" w:name="_Hlk215562204"/>
      <w:r w:rsidRPr="00E920B1">
        <w:rPr>
          <w:rFonts w:cs="Times New Roman"/>
          <w:szCs w:val="24"/>
        </w:rPr>
        <w:t>alusdokumentidest</w:t>
      </w:r>
      <w:r w:rsidR="006A0802" w:rsidRPr="00E920B1">
        <w:rPr>
          <w:rFonts w:cs="Times New Roman"/>
          <w:szCs w:val="24"/>
        </w:rPr>
        <w:t>, teistest andmekogudest</w:t>
      </w:r>
      <w:r w:rsidRPr="00E920B1">
        <w:rPr>
          <w:rFonts w:cs="Times New Roman"/>
          <w:szCs w:val="24"/>
        </w:rPr>
        <w:t xml:space="preserve"> </w:t>
      </w:r>
      <w:bookmarkEnd w:id="168"/>
      <w:r w:rsidRPr="00E920B1">
        <w:rPr>
          <w:rFonts w:cs="Times New Roman"/>
          <w:szCs w:val="24"/>
        </w:rPr>
        <w:t>saadud teabe, isikutelt ja asutustelt saadud teabe või vanglateenistuse tegevuse käigus saadud teabe alusel.</w:t>
      </w:r>
      <w:bookmarkEnd w:id="166"/>
      <w:bookmarkEnd w:id="167"/>
      <w:r w:rsidRPr="00E920B1">
        <w:rPr>
          <w:rFonts w:cs="Times New Roman"/>
          <w:szCs w:val="24"/>
        </w:rPr>
        <w:t>“;</w:t>
      </w:r>
    </w:p>
    <w:p w14:paraId="0C9C4D1A" w14:textId="77777777" w:rsidR="00046EDF" w:rsidRPr="00E920B1" w:rsidRDefault="00046EDF" w:rsidP="00E920B1">
      <w:pPr>
        <w:pStyle w:val="Vahedeta"/>
        <w:jc w:val="both"/>
        <w:rPr>
          <w:rFonts w:cs="Times New Roman"/>
          <w:szCs w:val="24"/>
        </w:rPr>
      </w:pPr>
    </w:p>
    <w:p w14:paraId="6416C4C0" w14:textId="2435A79D" w:rsidR="00046EDF" w:rsidRPr="00E920B1" w:rsidRDefault="00046EDF" w:rsidP="00E920B1">
      <w:pPr>
        <w:pStyle w:val="Vahedeta"/>
        <w:jc w:val="both"/>
        <w:rPr>
          <w:rFonts w:cs="Times New Roman"/>
          <w:szCs w:val="24"/>
        </w:rPr>
      </w:pPr>
      <w:r w:rsidRPr="00E920B1">
        <w:rPr>
          <w:rFonts w:cs="Times New Roman"/>
          <w:b/>
          <w:bCs/>
          <w:szCs w:val="24"/>
        </w:rPr>
        <w:t>7)</w:t>
      </w:r>
      <w:r w:rsidRPr="00E920B1">
        <w:rPr>
          <w:rFonts w:cs="Times New Roman"/>
          <w:szCs w:val="24"/>
        </w:rPr>
        <w:t xml:space="preserve"> paragrahvi 5</w:t>
      </w:r>
      <w:r w:rsidRPr="00E920B1">
        <w:rPr>
          <w:rFonts w:cs="Times New Roman"/>
          <w:szCs w:val="24"/>
          <w:vertAlign w:val="superscript"/>
        </w:rPr>
        <w:t>4</w:t>
      </w:r>
      <w:r w:rsidRPr="00E920B1">
        <w:rPr>
          <w:rFonts w:cs="Times New Roman"/>
          <w:szCs w:val="24"/>
        </w:rPr>
        <w:t xml:space="preserve"> täiendatakse lõikega 1</w:t>
      </w:r>
      <w:r w:rsidRPr="00E920B1">
        <w:rPr>
          <w:rFonts w:cs="Times New Roman"/>
          <w:szCs w:val="24"/>
          <w:vertAlign w:val="superscript"/>
        </w:rPr>
        <w:t>1</w:t>
      </w:r>
      <w:r w:rsidRPr="00E920B1">
        <w:rPr>
          <w:rFonts w:cs="Times New Roman"/>
          <w:szCs w:val="24"/>
        </w:rPr>
        <w:t xml:space="preserve"> järgmises sõnastuses:</w:t>
      </w:r>
    </w:p>
    <w:p w14:paraId="7BE681E3" w14:textId="77777777" w:rsidR="00046EDF" w:rsidRPr="00E920B1" w:rsidRDefault="00046EDF" w:rsidP="00E920B1">
      <w:pPr>
        <w:pStyle w:val="Vahedeta"/>
        <w:jc w:val="both"/>
        <w:rPr>
          <w:rFonts w:cs="Times New Roman"/>
          <w:szCs w:val="24"/>
        </w:rPr>
      </w:pPr>
    </w:p>
    <w:p w14:paraId="5FAB79BF" w14:textId="04BE6A4F" w:rsidR="00046EDF" w:rsidRPr="00E920B1" w:rsidRDefault="00046EDF" w:rsidP="00E920B1">
      <w:pPr>
        <w:pStyle w:val="Vahedeta"/>
        <w:jc w:val="both"/>
        <w:rPr>
          <w:rFonts w:cs="Times New Roman"/>
          <w:szCs w:val="24"/>
        </w:rPr>
      </w:pPr>
      <w:r w:rsidRPr="00E920B1">
        <w:rPr>
          <w:rFonts w:cs="Times New Roman"/>
          <w:szCs w:val="24"/>
        </w:rPr>
        <w:t>„(1</w:t>
      </w:r>
      <w:r w:rsidRPr="00E920B1">
        <w:rPr>
          <w:rFonts w:cs="Times New Roman"/>
          <w:szCs w:val="24"/>
          <w:vertAlign w:val="superscript"/>
        </w:rPr>
        <w:t>1</w:t>
      </w:r>
      <w:r w:rsidRPr="00E920B1">
        <w:rPr>
          <w:rFonts w:cs="Times New Roman"/>
          <w:szCs w:val="24"/>
        </w:rPr>
        <w:t>)</w:t>
      </w:r>
      <w:r w:rsidRPr="00E920B1">
        <w:rPr>
          <w:rFonts w:cs="Times New Roman"/>
          <w:color w:val="FF0000"/>
          <w:kern w:val="2"/>
          <w:szCs w:val="24"/>
          <w14:ligatures w14:val="standardContextual"/>
        </w:rPr>
        <w:t xml:space="preserve"> </w:t>
      </w:r>
      <w:bookmarkStart w:id="169" w:name="_Hlk214366733"/>
      <w:r w:rsidRPr="00E920B1">
        <w:rPr>
          <w:rFonts w:cs="Times New Roman"/>
          <w:szCs w:val="24"/>
        </w:rPr>
        <w:t>Sõjavangi andmeid töödeldakse sõjavangide andmestikus kinnipidamise ajal</w:t>
      </w:r>
      <w:bookmarkEnd w:id="169"/>
      <w:r w:rsidRPr="00E920B1">
        <w:rPr>
          <w:rFonts w:cs="Times New Roman"/>
          <w:szCs w:val="24"/>
        </w:rPr>
        <w:t xml:space="preserve">. Pärast kinnipidamise lõppemist andmed arhiveeritakse ja </w:t>
      </w:r>
      <w:ins w:id="170" w:author="Moonika Kuusk - JUSTDIGI" w:date="2026-01-14T14:59:00Z" w16du:dateUtc="2026-01-14T12:59:00Z">
        <w:r w:rsidR="001122DE">
          <w:rPr>
            <w:rFonts w:cs="Times New Roman"/>
            <w:szCs w:val="24"/>
          </w:rPr>
          <w:t xml:space="preserve">neid </w:t>
        </w:r>
      </w:ins>
      <w:r w:rsidRPr="00E920B1">
        <w:rPr>
          <w:rFonts w:cs="Times New Roman"/>
          <w:szCs w:val="24"/>
        </w:rPr>
        <w:t xml:space="preserve">säilitatakse </w:t>
      </w:r>
      <w:r w:rsidR="006A0802" w:rsidRPr="00E920B1">
        <w:rPr>
          <w:rFonts w:cs="Times New Roman"/>
          <w:szCs w:val="24"/>
        </w:rPr>
        <w:t>50</w:t>
      </w:r>
      <w:r w:rsidR="002D51C1" w:rsidRPr="00E920B1">
        <w:rPr>
          <w:rFonts w:cs="Times New Roman"/>
          <w:szCs w:val="24"/>
        </w:rPr>
        <w:t xml:space="preserve"> </w:t>
      </w:r>
      <w:r w:rsidRPr="00E920B1">
        <w:rPr>
          <w:rFonts w:cs="Times New Roman"/>
          <w:szCs w:val="24"/>
        </w:rPr>
        <w:t>aastat.“.</w:t>
      </w:r>
    </w:p>
    <w:p w14:paraId="32D2E288" w14:textId="645972AB" w:rsidR="776DF801" w:rsidRPr="00E920B1" w:rsidRDefault="776DF801" w:rsidP="00E920B1">
      <w:pPr>
        <w:pStyle w:val="Vahedeta"/>
        <w:jc w:val="both"/>
        <w:rPr>
          <w:rFonts w:cs="Times New Roman"/>
          <w:szCs w:val="24"/>
        </w:rPr>
      </w:pPr>
    </w:p>
    <w:p w14:paraId="690C4742" w14:textId="5E31D12B" w:rsidR="004529DF" w:rsidRPr="00E920B1" w:rsidRDefault="776DF801" w:rsidP="00E920B1">
      <w:pPr>
        <w:pStyle w:val="Vahedeta"/>
        <w:jc w:val="both"/>
        <w:rPr>
          <w:rFonts w:cs="Times New Roman"/>
          <w:b/>
          <w:bCs/>
          <w:szCs w:val="24"/>
        </w:rPr>
      </w:pPr>
      <w:r w:rsidRPr="00E920B1">
        <w:rPr>
          <w:rFonts w:cs="Times New Roman"/>
          <w:b/>
          <w:bCs/>
          <w:szCs w:val="24"/>
        </w:rPr>
        <w:t>§</w:t>
      </w:r>
      <w:r w:rsidR="00B74E36" w:rsidRPr="00E920B1">
        <w:rPr>
          <w:rFonts w:cs="Times New Roman"/>
          <w:b/>
          <w:bCs/>
          <w:szCs w:val="24"/>
        </w:rPr>
        <w:t xml:space="preserve"> </w:t>
      </w:r>
      <w:r w:rsidR="00C440CB" w:rsidRPr="00E920B1">
        <w:rPr>
          <w:rFonts w:cs="Times New Roman"/>
          <w:b/>
          <w:bCs/>
          <w:szCs w:val="24"/>
        </w:rPr>
        <w:t>13</w:t>
      </w:r>
      <w:r w:rsidRPr="00E920B1">
        <w:rPr>
          <w:rFonts w:cs="Times New Roman"/>
          <w:b/>
          <w:bCs/>
          <w:szCs w:val="24"/>
        </w:rPr>
        <w:t>. Seaduse jõustumine</w:t>
      </w:r>
    </w:p>
    <w:p w14:paraId="4877DE78" w14:textId="31122B67" w:rsidR="00C407B8" w:rsidRPr="00E920B1" w:rsidRDefault="00C407B8" w:rsidP="00E920B1">
      <w:pPr>
        <w:pStyle w:val="Vahedeta"/>
        <w:jc w:val="both"/>
        <w:rPr>
          <w:rFonts w:cs="Times New Roman"/>
          <w:b/>
          <w:szCs w:val="24"/>
        </w:rPr>
      </w:pPr>
    </w:p>
    <w:p w14:paraId="1A921367" w14:textId="21E45329" w:rsidR="00F9500C" w:rsidRDefault="00A06FBA" w:rsidP="00E920B1">
      <w:pPr>
        <w:pStyle w:val="Vahedeta"/>
        <w:jc w:val="both"/>
        <w:rPr>
          <w:rFonts w:cs="Times New Roman"/>
          <w:szCs w:val="24"/>
        </w:rPr>
      </w:pPr>
      <w:r w:rsidRPr="00E920B1">
        <w:rPr>
          <w:rFonts w:cs="Times New Roman"/>
          <w:szCs w:val="24"/>
        </w:rPr>
        <w:t xml:space="preserve">(1) </w:t>
      </w:r>
      <w:r w:rsidR="00C407B8" w:rsidRPr="00E920B1">
        <w:rPr>
          <w:rFonts w:cs="Times New Roman"/>
          <w:szCs w:val="24"/>
        </w:rPr>
        <w:t xml:space="preserve">Käesolev seadus jõustub 2026. aasta </w:t>
      </w:r>
      <w:r w:rsidR="00C72AC2" w:rsidRPr="00E920B1">
        <w:rPr>
          <w:rFonts w:cs="Times New Roman"/>
          <w:szCs w:val="24"/>
        </w:rPr>
        <w:t xml:space="preserve">1. </w:t>
      </w:r>
      <w:r w:rsidR="004621E0">
        <w:rPr>
          <w:rFonts w:cs="Times New Roman"/>
          <w:szCs w:val="24"/>
        </w:rPr>
        <w:t>juuni</w:t>
      </w:r>
      <w:r w:rsidR="00C72AC2" w:rsidRPr="00E920B1">
        <w:rPr>
          <w:rFonts w:cs="Times New Roman"/>
          <w:szCs w:val="24"/>
        </w:rPr>
        <w:t>l.</w:t>
      </w:r>
    </w:p>
    <w:p w14:paraId="45DDF045" w14:textId="77777777" w:rsidR="00DD19B3" w:rsidRPr="00E920B1" w:rsidRDefault="00DD19B3" w:rsidP="00E920B1">
      <w:pPr>
        <w:pStyle w:val="Vahedeta"/>
        <w:jc w:val="both"/>
        <w:rPr>
          <w:rFonts w:cs="Times New Roman"/>
          <w:szCs w:val="24"/>
        </w:rPr>
      </w:pPr>
    </w:p>
    <w:p w14:paraId="060800F0" w14:textId="16234DB5" w:rsidR="00DD19B3" w:rsidRPr="00E920B1" w:rsidRDefault="00DD19B3" w:rsidP="00E920B1">
      <w:pPr>
        <w:pStyle w:val="Vahedeta"/>
        <w:jc w:val="both"/>
        <w:rPr>
          <w:rFonts w:cs="Times New Roman"/>
          <w:szCs w:val="24"/>
        </w:rPr>
      </w:pPr>
      <w:r w:rsidRPr="00E920B1">
        <w:rPr>
          <w:rFonts w:cs="Times New Roman"/>
          <w:szCs w:val="24"/>
        </w:rPr>
        <w:t>(2) Käesoleva seaduse § 7 punkt 10 jõustub 2026. aasta 1. juulil.</w:t>
      </w:r>
    </w:p>
    <w:p w14:paraId="6C18D854" w14:textId="77777777" w:rsidR="00A06FBA" w:rsidRPr="00E920B1" w:rsidRDefault="00A06FBA" w:rsidP="00E920B1">
      <w:pPr>
        <w:pStyle w:val="Vahedeta"/>
        <w:jc w:val="both"/>
        <w:rPr>
          <w:rFonts w:cs="Times New Roman"/>
          <w:szCs w:val="24"/>
        </w:rPr>
      </w:pPr>
    </w:p>
    <w:p w14:paraId="5E1A382E" w14:textId="0B6A2A15" w:rsidR="002D51C1" w:rsidRPr="00E920B1" w:rsidRDefault="002D51C1" w:rsidP="00E920B1">
      <w:pPr>
        <w:pStyle w:val="Vahedeta"/>
        <w:jc w:val="both"/>
        <w:rPr>
          <w:rFonts w:cs="Times New Roman"/>
          <w:szCs w:val="24"/>
        </w:rPr>
      </w:pPr>
      <w:r w:rsidRPr="00E920B1">
        <w:rPr>
          <w:rFonts w:cs="Times New Roman"/>
          <w:szCs w:val="24"/>
        </w:rPr>
        <w:t>(</w:t>
      </w:r>
      <w:r w:rsidR="00DD19B3" w:rsidRPr="00E920B1">
        <w:rPr>
          <w:rFonts w:cs="Times New Roman"/>
          <w:szCs w:val="24"/>
        </w:rPr>
        <w:t>3</w:t>
      </w:r>
      <w:r w:rsidRPr="00E920B1">
        <w:rPr>
          <w:rFonts w:cs="Times New Roman"/>
          <w:szCs w:val="24"/>
        </w:rPr>
        <w:t xml:space="preserve">) </w:t>
      </w:r>
      <w:bookmarkStart w:id="171" w:name="_Hlk214889445"/>
      <w:r w:rsidRPr="00E920B1">
        <w:rPr>
          <w:rFonts w:cs="Times New Roman"/>
          <w:szCs w:val="24"/>
        </w:rPr>
        <w:t xml:space="preserve">Käesoleva seaduse </w:t>
      </w:r>
      <w:commentRangeStart w:id="172"/>
      <w:r w:rsidRPr="00E920B1">
        <w:rPr>
          <w:rFonts w:cs="Times New Roman"/>
          <w:szCs w:val="24"/>
        </w:rPr>
        <w:t xml:space="preserve">§-s 8 </w:t>
      </w:r>
      <w:r w:rsidR="007706AD" w:rsidRPr="00E920B1">
        <w:rPr>
          <w:rFonts w:cs="Times New Roman"/>
          <w:szCs w:val="24"/>
        </w:rPr>
        <w:t>kehtesta</w:t>
      </w:r>
      <w:r w:rsidRPr="00E920B1">
        <w:rPr>
          <w:rFonts w:cs="Times New Roman"/>
          <w:szCs w:val="24"/>
        </w:rPr>
        <w:t>tud riigikaitseseaduse § 87</w:t>
      </w:r>
      <w:r w:rsidRPr="00E920B1">
        <w:rPr>
          <w:rFonts w:cs="Times New Roman"/>
          <w:szCs w:val="24"/>
          <w:vertAlign w:val="superscript"/>
        </w:rPr>
        <w:t>8</w:t>
      </w:r>
      <w:r w:rsidRPr="00E920B1">
        <w:rPr>
          <w:rFonts w:cs="Times New Roman"/>
          <w:szCs w:val="24"/>
        </w:rPr>
        <w:t xml:space="preserve"> lõi</w:t>
      </w:r>
      <w:r w:rsidR="000F2C3C" w:rsidRPr="00E920B1">
        <w:rPr>
          <w:rFonts w:cs="Times New Roman"/>
          <w:szCs w:val="24"/>
        </w:rPr>
        <w:t>ked 5 ja 6</w:t>
      </w:r>
      <w:commentRangeEnd w:id="172"/>
      <w:r w:rsidR="000768BD">
        <w:rPr>
          <w:rStyle w:val="Kommentaariviide"/>
          <w:rFonts w:asciiTheme="minorHAnsi" w:hAnsiTheme="minorHAnsi"/>
        </w:rPr>
        <w:commentReference w:id="172"/>
      </w:r>
      <w:r w:rsidRPr="00E920B1">
        <w:rPr>
          <w:rFonts w:cs="Times New Roman"/>
          <w:szCs w:val="24"/>
        </w:rPr>
        <w:t xml:space="preserve"> jõustu</w:t>
      </w:r>
      <w:r w:rsidR="000F2C3C" w:rsidRPr="00E920B1">
        <w:rPr>
          <w:rFonts w:cs="Times New Roman"/>
          <w:szCs w:val="24"/>
        </w:rPr>
        <w:t>vad</w:t>
      </w:r>
      <w:r w:rsidRPr="00E920B1">
        <w:rPr>
          <w:rFonts w:cs="Times New Roman"/>
          <w:szCs w:val="24"/>
        </w:rPr>
        <w:t xml:space="preserve"> 2027. aasta 1. jaanuaril.</w:t>
      </w:r>
    </w:p>
    <w:p w14:paraId="18F7A29C" w14:textId="77777777" w:rsidR="00C27336" w:rsidRPr="00E920B1" w:rsidRDefault="00C27336" w:rsidP="00E920B1">
      <w:pPr>
        <w:pStyle w:val="Vahedeta"/>
        <w:jc w:val="both"/>
        <w:rPr>
          <w:rFonts w:cs="Times New Roman"/>
          <w:szCs w:val="24"/>
        </w:rPr>
      </w:pPr>
    </w:p>
    <w:bookmarkEnd w:id="171"/>
    <w:p w14:paraId="47AAC441" w14:textId="53269825" w:rsidR="002D51C1" w:rsidRPr="00E920B1" w:rsidRDefault="00575BB7" w:rsidP="00575BB7">
      <w:pPr>
        <w:pStyle w:val="Vahedeta"/>
        <w:tabs>
          <w:tab w:val="left" w:pos="2246"/>
        </w:tabs>
        <w:jc w:val="both"/>
        <w:rPr>
          <w:rFonts w:cs="Times New Roman"/>
          <w:szCs w:val="24"/>
        </w:rPr>
      </w:pPr>
      <w:r>
        <w:rPr>
          <w:rFonts w:cs="Times New Roman"/>
          <w:szCs w:val="24"/>
        </w:rPr>
        <w:tab/>
      </w:r>
    </w:p>
    <w:p w14:paraId="1452F2CE" w14:textId="27835E08" w:rsidR="00C407B8" w:rsidRPr="00E920B1" w:rsidRDefault="00C407B8" w:rsidP="00E920B1">
      <w:pPr>
        <w:pStyle w:val="Vahedeta"/>
        <w:jc w:val="both"/>
        <w:rPr>
          <w:rFonts w:cs="Times New Roman"/>
          <w:szCs w:val="24"/>
        </w:rPr>
      </w:pPr>
    </w:p>
    <w:p w14:paraId="75BB2495" w14:textId="77777777" w:rsidR="00C407B8" w:rsidRPr="00E920B1" w:rsidRDefault="00C407B8" w:rsidP="00E920B1">
      <w:pPr>
        <w:pStyle w:val="Vahedeta"/>
        <w:jc w:val="both"/>
        <w:rPr>
          <w:rFonts w:cs="Times New Roman"/>
          <w:szCs w:val="24"/>
        </w:rPr>
      </w:pPr>
    </w:p>
    <w:p w14:paraId="16FFC187" w14:textId="77777777" w:rsidR="006C64E8" w:rsidRPr="00E920B1" w:rsidRDefault="00E13CCA" w:rsidP="00E920B1">
      <w:pPr>
        <w:pStyle w:val="Vahedeta"/>
        <w:jc w:val="both"/>
        <w:rPr>
          <w:rFonts w:cs="Times New Roman"/>
          <w:szCs w:val="24"/>
        </w:rPr>
      </w:pPr>
      <w:r w:rsidRPr="00E920B1">
        <w:rPr>
          <w:rFonts w:cs="Times New Roman"/>
          <w:szCs w:val="24"/>
        </w:rPr>
        <w:t xml:space="preserve">Lauri </w:t>
      </w:r>
      <w:proofErr w:type="spellStart"/>
      <w:r w:rsidRPr="00E920B1">
        <w:rPr>
          <w:rFonts w:cs="Times New Roman"/>
          <w:szCs w:val="24"/>
        </w:rPr>
        <w:t>Hussar</w:t>
      </w:r>
      <w:proofErr w:type="spellEnd"/>
    </w:p>
    <w:p w14:paraId="6CB020CC" w14:textId="77777777" w:rsidR="006C64E8" w:rsidRPr="00E920B1" w:rsidRDefault="006C64E8" w:rsidP="00E920B1">
      <w:pPr>
        <w:pStyle w:val="Vahedeta"/>
        <w:jc w:val="both"/>
        <w:rPr>
          <w:rFonts w:cs="Times New Roman"/>
          <w:szCs w:val="24"/>
        </w:rPr>
      </w:pPr>
      <w:r w:rsidRPr="00E920B1">
        <w:rPr>
          <w:rFonts w:cs="Times New Roman"/>
          <w:szCs w:val="24"/>
        </w:rPr>
        <w:t>Riigikogu esimees</w:t>
      </w:r>
    </w:p>
    <w:p w14:paraId="3BE71A43" w14:textId="77777777" w:rsidR="006C64E8" w:rsidRPr="00E920B1" w:rsidRDefault="006C64E8" w:rsidP="00E920B1">
      <w:pPr>
        <w:pStyle w:val="Vahedeta"/>
        <w:jc w:val="both"/>
        <w:rPr>
          <w:rFonts w:cs="Times New Roman"/>
          <w:szCs w:val="24"/>
        </w:rPr>
      </w:pPr>
    </w:p>
    <w:p w14:paraId="2BE74266" w14:textId="1F2EFDFC" w:rsidR="006C64E8" w:rsidRPr="00E920B1" w:rsidRDefault="006C64E8" w:rsidP="00E920B1">
      <w:pPr>
        <w:pStyle w:val="Vahedeta"/>
        <w:jc w:val="both"/>
        <w:rPr>
          <w:rFonts w:cs="Times New Roman"/>
          <w:szCs w:val="24"/>
        </w:rPr>
      </w:pPr>
      <w:r w:rsidRPr="00E920B1">
        <w:rPr>
          <w:rFonts w:cs="Times New Roman"/>
          <w:szCs w:val="24"/>
        </w:rPr>
        <w:t xml:space="preserve">Tallinn, „….“ „.............................“ </w:t>
      </w:r>
      <w:commentRangeStart w:id="173"/>
      <w:r w:rsidRPr="00E920B1">
        <w:rPr>
          <w:rFonts w:cs="Times New Roman"/>
          <w:szCs w:val="24"/>
        </w:rPr>
        <w:t>202</w:t>
      </w:r>
      <w:r w:rsidR="00615EBC" w:rsidRPr="00E920B1">
        <w:rPr>
          <w:rFonts w:cs="Times New Roman"/>
          <w:szCs w:val="24"/>
        </w:rPr>
        <w:t>5</w:t>
      </w:r>
      <w:commentRangeEnd w:id="173"/>
      <w:r w:rsidR="00012CCA">
        <w:rPr>
          <w:rStyle w:val="Kommentaariviide"/>
          <w:rFonts w:asciiTheme="minorHAnsi" w:hAnsiTheme="minorHAnsi"/>
        </w:rPr>
        <w:commentReference w:id="173"/>
      </w:r>
      <w:r w:rsidRPr="00E920B1">
        <w:rPr>
          <w:rFonts w:cs="Times New Roman"/>
          <w:szCs w:val="24"/>
        </w:rPr>
        <w:t>. a</w:t>
      </w:r>
    </w:p>
    <w:p w14:paraId="620F186C" w14:textId="77777777" w:rsidR="00691E4D" w:rsidRPr="00E920B1" w:rsidRDefault="00691E4D" w:rsidP="00E920B1">
      <w:pPr>
        <w:pStyle w:val="Vahedeta"/>
        <w:jc w:val="both"/>
        <w:rPr>
          <w:rFonts w:cs="Times New Roman"/>
          <w:szCs w:val="24"/>
        </w:rPr>
      </w:pPr>
    </w:p>
    <w:p w14:paraId="069E12E3" w14:textId="7C38473D" w:rsidR="00691E4D" w:rsidRPr="00E920B1" w:rsidRDefault="00691E4D" w:rsidP="00E920B1">
      <w:pPr>
        <w:pStyle w:val="Vahedeta"/>
        <w:jc w:val="both"/>
        <w:rPr>
          <w:rFonts w:cs="Times New Roman"/>
          <w:szCs w:val="24"/>
        </w:rPr>
      </w:pPr>
    </w:p>
    <w:p w14:paraId="12CBF9DC" w14:textId="68D26292" w:rsidR="006C64E8" w:rsidRPr="00E920B1" w:rsidRDefault="006C64E8" w:rsidP="00E920B1">
      <w:pPr>
        <w:pStyle w:val="Vahedeta"/>
        <w:jc w:val="both"/>
        <w:rPr>
          <w:rFonts w:cs="Times New Roman"/>
          <w:szCs w:val="24"/>
        </w:rPr>
      </w:pPr>
      <w:r w:rsidRPr="00E920B1">
        <w:rPr>
          <w:rFonts w:cs="Times New Roman"/>
          <w:szCs w:val="24"/>
        </w:rPr>
        <w:t xml:space="preserve">Algatab Vabariigi Valitsus „…“ „…………………“ </w:t>
      </w:r>
      <w:commentRangeStart w:id="174"/>
      <w:r w:rsidRPr="00E920B1">
        <w:rPr>
          <w:rFonts w:cs="Times New Roman"/>
          <w:szCs w:val="24"/>
        </w:rPr>
        <w:t>202</w:t>
      </w:r>
      <w:r w:rsidR="00615EBC" w:rsidRPr="00E920B1">
        <w:rPr>
          <w:rFonts w:cs="Times New Roman"/>
          <w:szCs w:val="24"/>
        </w:rPr>
        <w:t>5</w:t>
      </w:r>
      <w:commentRangeEnd w:id="174"/>
      <w:r w:rsidR="00012CCA">
        <w:rPr>
          <w:rStyle w:val="Kommentaariviide"/>
          <w:rFonts w:asciiTheme="minorHAnsi" w:hAnsiTheme="minorHAnsi"/>
        </w:rPr>
        <w:commentReference w:id="174"/>
      </w:r>
      <w:r w:rsidRPr="00E920B1">
        <w:rPr>
          <w:rFonts w:cs="Times New Roman"/>
          <w:szCs w:val="24"/>
        </w:rPr>
        <w:t>. a</w:t>
      </w:r>
    </w:p>
    <w:p w14:paraId="363D24F8" w14:textId="77777777" w:rsidR="006C64E8" w:rsidRPr="00E920B1" w:rsidRDefault="006C64E8" w:rsidP="00E920B1">
      <w:pPr>
        <w:pStyle w:val="Vahedeta"/>
        <w:jc w:val="both"/>
        <w:rPr>
          <w:rFonts w:cs="Times New Roman"/>
          <w:szCs w:val="24"/>
        </w:rPr>
      </w:pPr>
    </w:p>
    <w:p w14:paraId="62C012D6" w14:textId="77777777" w:rsidR="006C64E8" w:rsidRPr="00E920B1" w:rsidRDefault="006C64E8" w:rsidP="00E920B1">
      <w:pPr>
        <w:pStyle w:val="Vahedeta"/>
        <w:jc w:val="both"/>
        <w:rPr>
          <w:rFonts w:cs="Times New Roman"/>
          <w:szCs w:val="24"/>
        </w:rPr>
      </w:pPr>
      <w:r w:rsidRPr="00E920B1">
        <w:rPr>
          <w:rFonts w:cs="Times New Roman"/>
          <w:szCs w:val="24"/>
        </w:rPr>
        <w:t>Vabariigi Valitsuse nimel</w:t>
      </w:r>
    </w:p>
    <w:p w14:paraId="7D9F8649" w14:textId="77777777" w:rsidR="006C64E8" w:rsidRPr="00E920B1" w:rsidRDefault="006C64E8" w:rsidP="00E920B1">
      <w:pPr>
        <w:pStyle w:val="Vahedeta"/>
        <w:jc w:val="both"/>
        <w:rPr>
          <w:rFonts w:cs="Times New Roman"/>
          <w:szCs w:val="24"/>
        </w:rPr>
      </w:pPr>
      <w:r w:rsidRPr="00E920B1">
        <w:rPr>
          <w:rFonts w:cs="Times New Roman"/>
          <w:szCs w:val="24"/>
        </w:rPr>
        <w:t>(allkirjastatud digitaalselt)</w:t>
      </w:r>
    </w:p>
    <w:sectPr w:rsidR="006C64E8" w:rsidRPr="00E920B1" w:rsidSect="0098718A">
      <w:footerReference w:type="default" r:id="rId16"/>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Katariina Kärsten - JUSTDIGI" w:date="2026-01-26T14:11:00Z" w:initials="KK">
    <w:p w14:paraId="002FB2E3" w14:textId="77777777" w:rsidR="0045027C" w:rsidRDefault="0045027C" w:rsidP="0045027C">
      <w:pPr>
        <w:pStyle w:val="Kommentaaritekst"/>
      </w:pPr>
      <w:r>
        <w:rPr>
          <w:rStyle w:val="Kommentaariviide"/>
        </w:rPr>
        <w:annotationRef/>
      </w:r>
      <w:r>
        <w:t xml:space="preserve">Kahtleme, kas selle komisjoni regulatsioon sobib üldsätetesse. Palume kaaluda selle paragrahvi esitamist 2. peatükis, nt §-na 11-1. </w:t>
      </w:r>
    </w:p>
  </w:comment>
  <w:comment w:id="23" w:author="Moonika Kuusk - JUSTDIGI" w:date="2026-01-14T10:38:00Z" w:initials="MK">
    <w:p w14:paraId="617D77FE" w14:textId="51401111" w:rsidR="00CB04F5" w:rsidRDefault="00CB04F5" w:rsidP="00CB04F5">
      <w:pPr>
        <w:pStyle w:val="Kommentaaritekst"/>
      </w:pPr>
      <w:r>
        <w:rPr>
          <w:rStyle w:val="Kommentaariviide"/>
        </w:rPr>
        <w:annotationRef/>
      </w:r>
      <w:r>
        <w:t>Ühtluse huvides, kuna kogu selles seaduses on nii kasutatud.</w:t>
      </w:r>
    </w:p>
  </w:comment>
  <w:comment w:id="59" w:author="Katariina Kärsten - JUSTDIGI" w:date="2026-01-26T14:15:00Z" w:initials="KK">
    <w:p w14:paraId="0E47F40C" w14:textId="77777777" w:rsidR="00127833" w:rsidRDefault="00127833" w:rsidP="00127833">
      <w:pPr>
        <w:pStyle w:val="Kommentaaritekst"/>
      </w:pPr>
      <w:r>
        <w:rPr>
          <w:rStyle w:val="Kommentaariviide"/>
        </w:rPr>
        <w:annotationRef/>
      </w:r>
      <w:r>
        <w:t xml:space="preserve">Selline mõttekriipsude kasutus ei ole normitehniliselt korrektne, sest püüame ühes lauses esitada mitu erinevat normi. Palume mõttekriipsude vahel olev lauseosa sõnastada eraldi lõikes eraldi normina, vajadusel viidates lg 1 normile. </w:t>
      </w:r>
    </w:p>
  </w:comment>
  <w:comment w:id="63" w:author="Katariina Kärsten - JUSTDIGI" w:date="2026-01-26T10:45:00Z" w:initials="KK">
    <w:p w14:paraId="567C59FB" w14:textId="0251A3BD" w:rsidR="00BD5818" w:rsidRDefault="00BD5818" w:rsidP="00BD5818">
      <w:pPr>
        <w:pStyle w:val="Kommentaaritekst"/>
      </w:pPr>
      <w:r>
        <w:rPr>
          <w:rStyle w:val="Kommentaariviide"/>
        </w:rPr>
        <w:annotationRef/>
      </w:r>
      <w:r>
        <w:t xml:space="preserve">Viide peatükile on vajalik siis, kui uus paragrahv lisatakse peatüki piirile ja on vaja täpsustada, millisesse peatükki uus paragrahv satub. Siin on 4. peatükis olemas ka § 35 ja 35-1 ning lisatav paragrahv satub enne neid, s.o peatüki keskele. Seetõttu me siin peatüki viidet ei esita. </w:t>
      </w:r>
    </w:p>
  </w:comment>
  <w:comment w:id="67" w:author="Katariina Kärsten - JUSTDIGI" w:date="2026-01-26T10:56:00Z" w:initials="KK">
    <w:p w14:paraId="27A751DE" w14:textId="77777777" w:rsidR="00263C8A" w:rsidRDefault="00263C8A" w:rsidP="00263C8A">
      <w:pPr>
        <w:pStyle w:val="Kommentaaritekst"/>
      </w:pPr>
      <w:r>
        <w:rPr>
          <w:rStyle w:val="Kommentaariviide"/>
        </w:rPr>
        <w:annotationRef/>
      </w:r>
      <w:r>
        <w:t xml:space="preserve">Palume iga termin esitada eraldi lõikes (HÕNTE § 18 lg 3 teine lause, lg 5). "Kaitseliidu valve" määratluse võib esitada nr § 69 lõikena 1-2. </w:t>
      </w:r>
    </w:p>
  </w:comment>
  <w:comment w:id="68" w:author="Katariina Kärsten - JUSTDIGI" w:date="2026-01-26T11:01:00Z" w:initials="KK">
    <w:p w14:paraId="11D802CC" w14:textId="77777777" w:rsidR="004C52C4" w:rsidRDefault="004C52C4" w:rsidP="004C52C4">
      <w:pPr>
        <w:pStyle w:val="Kommentaaritekst"/>
      </w:pPr>
      <w:r>
        <w:rPr>
          <w:rStyle w:val="Kommentaariviide"/>
        </w:rPr>
        <w:annotationRef/>
      </w:r>
      <w:r>
        <w:t xml:space="preserve">KaLS § 69 lg 2 on volitusnorm ja sellesse ei saa lisada muud sisu, vt HÕNTE § 11 lg 4. Samamoodi ei tohi terminit määratlevasse lõikesse lisada muud normi, vt HÕNTE § 18 lg 3 teine lause. Palume "alaliselt valvatav objekt" defineerida eraldi lõikes, see sobib nt § 69 lõikeks 1-3. </w:t>
      </w:r>
    </w:p>
  </w:comment>
  <w:comment w:id="69" w:author="Katariina Kärsten - JUSTDIGI" w:date="2026-01-26T11:09:00Z" w:initials="KK">
    <w:p w14:paraId="6E21AAC0" w14:textId="77777777" w:rsidR="006645DC" w:rsidRDefault="00AB7AB2" w:rsidP="006645DC">
      <w:pPr>
        <w:pStyle w:val="Kommentaaritekst"/>
      </w:pPr>
      <w:r>
        <w:rPr>
          <w:rStyle w:val="Kommentaariviide"/>
        </w:rPr>
        <w:annotationRef/>
      </w:r>
      <w:r w:rsidR="006645DC">
        <w:t xml:space="preserve">Terminit määratlevasse sättesse ei tohi lisada muid norme, vt HÕNTE § 18 lg 3 teine lause. Palume teine lause lisada mujale, nt lõikeks 3-1 või lg 4 esimeseks lauseks. Korrektne muutmisvormel sel juhul on: </w:t>
      </w:r>
      <w:r w:rsidR="006645DC">
        <w:rPr>
          <w:i/>
          <w:iCs/>
        </w:rPr>
        <w:t>paragrahvi 69 lõike 4 esimene ja teine lause loetakse teiseks ja kolmandaks lauseks ning lõiget täiendatakse esimese lausega järgmises sõnastuses:</w:t>
      </w:r>
      <w:r w:rsidR="006645DC">
        <w:t xml:space="preserve"> </w:t>
      </w:r>
    </w:p>
  </w:comment>
  <w:comment w:id="77" w:author="Moonika Kuusk - JUSTDIGI" w:date="2026-01-13T10:11:00Z" w:initials="MK">
    <w:p w14:paraId="35ADA645" w14:textId="3796BD27" w:rsidR="006F7811" w:rsidRDefault="00BF1AFE" w:rsidP="006F7811">
      <w:pPr>
        <w:pStyle w:val="Kommentaaritekst"/>
      </w:pPr>
      <w:r>
        <w:rPr>
          <w:rStyle w:val="Kommentaariviide"/>
        </w:rPr>
        <w:annotationRef/>
      </w:r>
      <w:r w:rsidR="006F7811">
        <w:t>Nii ehk veidi ladusam:</w:t>
      </w:r>
    </w:p>
    <w:p w14:paraId="61D07B28" w14:textId="77777777" w:rsidR="006F7811" w:rsidRDefault="006F7811" w:rsidP="006F7811">
      <w:pPr>
        <w:pStyle w:val="Kommentaaritekst"/>
      </w:pPr>
    </w:p>
    <w:p w14:paraId="49701FF7" w14:textId="77777777" w:rsidR="006F7811" w:rsidRDefault="006F7811" w:rsidP="006F7811">
      <w:pPr>
        <w:pStyle w:val="Kommentaaritekst"/>
      </w:pPr>
      <w:r>
        <w:t>Kui valvur kasutab tööülesannete täitmisel teenistus- ja tsiviilrelvade registrisse kantud tulirelva, toimub selle kasutamine kooskõlas käesoleva seaduse §-ga 52.</w:t>
      </w:r>
    </w:p>
  </w:comment>
  <w:comment w:id="87" w:author="Katariina Kärsten - JUSTDIGI" w:date="2026-01-26T11:16:00Z" w:initials="KK">
    <w:p w14:paraId="6DF6F489" w14:textId="77777777" w:rsidR="0038753B" w:rsidRDefault="00241D73" w:rsidP="0038753B">
      <w:pPr>
        <w:pStyle w:val="Kommentaaritekst"/>
      </w:pPr>
      <w:r>
        <w:rPr>
          <w:rStyle w:val="Kommentaariviide"/>
        </w:rPr>
        <w:annotationRef/>
      </w:r>
      <w:r w:rsidR="0038753B">
        <w:t xml:space="preserve">SK-s ei ole selgitatud, miks on kaitseliidu julgeolekuala reguleerimiseks valitud 10-1 peatükk, s.o pärast vara ja rahastamist. Palume peatüki asukoht seaduses läbi mõelda ja seaduse ülesehitust arvestades sobivalt paigutada. Meie hinnangul oleks süsteemselt sobivam koht nt 8-1 peatükk, pärast n-ö tavapärast valvet, seda enam, et julgeolekuala sätetes viidatakse korduvalt "Valve" peatüki sätetele, st on olemas sisuline seos valve regulatsiooniga. </w:t>
      </w:r>
    </w:p>
  </w:comment>
  <w:comment w:id="88" w:author="Katariina Kärsten - JUSTDIGI" w:date="2026-01-26T11:20:00Z" w:initials="KK">
    <w:p w14:paraId="7E09FDE7" w14:textId="77777777" w:rsidR="005079A1" w:rsidRDefault="005079A1" w:rsidP="005079A1">
      <w:pPr>
        <w:pStyle w:val="Kommentaaritekst"/>
      </w:pPr>
      <w:r>
        <w:rPr>
          <w:rStyle w:val="Kommentaariviide"/>
        </w:rPr>
        <w:annotationRef/>
      </w:r>
      <w:r>
        <w:t xml:space="preserve">Lühendit kasutatakse siis, kui terviklik väljend on liiga pikk ja kohmakas. Siin ei ole kordus vajalik, palume sulgudes olev osa eelnõust välja jätta. </w:t>
      </w:r>
    </w:p>
  </w:comment>
  <w:comment w:id="92" w:author="Moonika Kuusk - JUSTDIGI" w:date="2026-01-14T15:04:00Z" w:initials="MK">
    <w:p w14:paraId="6078980B" w14:textId="6AE132B0" w:rsidR="00240704" w:rsidRDefault="00240704" w:rsidP="00240704">
      <w:pPr>
        <w:pStyle w:val="Kommentaaritekst"/>
      </w:pPr>
      <w:r>
        <w:rPr>
          <w:rStyle w:val="Kommentaariviide"/>
        </w:rPr>
        <w:annotationRef/>
      </w:r>
      <w:r>
        <w:t>Pakuks siia sellise variandi, kui nüüd mõte õigeks jäi:</w:t>
      </w:r>
    </w:p>
    <w:p w14:paraId="0D6DD968" w14:textId="77777777" w:rsidR="00240704" w:rsidRDefault="00240704" w:rsidP="00240704">
      <w:pPr>
        <w:pStyle w:val="Kommentaaritekst"/>
      </w:pPr>
    </w:p>
    <w:p w14:paraId="74AD85FE" w14:textId="77777777" w:rsidR="00240704" w:rsidRDefault="00240704" w:rsidP="00240704">
      <w:pPr>
        <w:pStyle w:val="Kommentaaritekst"/>
      </w:pPr>
      <w:r>
        <w:t xml:space="preserve">Kaitseliit teavitab ajutise julgeolekuala määramisest ja võimaluse korral </w:t>
      </w:r>
      <w:r>
        <w:rPr>
          <w:highlight w:val="yellow"/>
        </w:rPr>
        <w:t xml:space="preserve">selle </w:t>
      </w:r>
      <w:r>
        <w:t xml:space="preserve">kestusest viivitamata Politsei- ja Piirivalveametit, Kaitseväge </w:t>
      </w:r>
      <w:r>
        <w:rPr>
          <w:highlight w:val="yellow"/>
        </w:rPr>
        <w:t>ning kui teavitamine ei ole vastuolus Kaitseliidu julgeolekuala määramise eesmärgiga, julgeolekuala asukoha järgset</w:t>
      </w:r>
      <w:r>
        <w:t xml:space="preserve"> kohaliku omavalitsuse üksust. </w:t>
      </w:r>
    </w:p>
  </w:comment>
  <w:comment w:id="102" w:author="Moonika Kuusk - JUSTDIGI" w:date="2026-01-14T15:01:00Z" w:initials="MK">
    <w:p w14:paraId="411FA863" w14:textId="339630EA" w:rsidR="00B04770" w:rsidRDefault="00B04770" w:rsidP="00B04770">
      <w:pPr>
        <w:pStyle w:val="Kommentaaritekst"/>
      </w:pPr>
      <w:r>
        <w:rPr>
          <w:rStyle w:val="Kommentaariviide"/>
        </w:rPr>
        <w:annotationRef/>
      </w:r>
      <w:r>
        <w:t>See peaks ka ainsuses olema, nagu eelnevadki. Minu arust annab ka ainsus siin õige mõtte edasi.</w:t>
      </w:r>
    </w:p>
  </w:comment>
  <w:comment w:id="130" w:author="Katariina Kärsten - JUSTDIGI" w:date="2026-01-26T11:24:00Z" w:initials="KK">
    <w:p w14:paraId="5A65D572" w14:textId="77777777" w:rsidR="00026C5B" w:rsidRDefault="00026C5B" w:rsidP="00026C5B">
      <w:pPr>
        <w:pStyle w:val="Kommentaaritekst"/>
      </w:pPr>
      <w:r>
        <w:rPr>
          <w:rStyle w:val="Kommentaariviide"/>
        </w:rPr>
        <w:annotationRef/>
      </w:r>
      <w:r>
        <w:t xml:space="preserve">Palume § 16-2 muudatus esitada enne § 16-3 muudatusi, s.o vahetada muutmispunktide 2 ja 3 järjekord. </w:t>
      </w:r>
    </w:p>
  </w:comment>
  <w:comment w:id="134" w:author="Katariina Kärsten - JUSTDIGI" w:date="2026-01-26T14:26:00Z" w:initials="KK">
    <w:p w14:paraId="27672AA3" w14:textId="77777777" w:rsidR="005F448D" w:rsidRDefault="005F448D" w:rsidP="005F448D">
      <w:pPr>
        <w:pStyle w:val="Kommentaaritekst"/>
      </w:pPr>
      <w:r>
        <w:rPr>
          <w:rStyle w:val="Kommentaariviide"/>
        </w:rPr>
        <w:annotationRef/>
      </w:r>
      <w:r>
        <w:t xml:space="preserve">Kui tegu on üldnormidega, siis on kaheldav, kas Kaitsevägi saab sellist korda kehtestada. Palume SK-s põhjendada, miks kehtestajaks on Kaitsevägi. </w:t>
      </w:r>
    </w:p>
  </w:comment>
  <w:comment w:id="135" w:author="Katariina Kärsten - JUSTDIGI" w:date="2026-01-26T14:26:00Z" w:initials="KK">
    <w:p w14:paraId="6FACD5F0" w14:textId="77777777" w:rsidR="004F25CD" w:rsidRDefault="004F25CD" w:rsidP="004F25CD">
      <w:pPr>
        <w:pStyle w:val="Kommentaaritekst"/>
      </w:pPr>
      <w:r>
        <w:rPr>
          <w:rStyle w:val="Kommentaariviide"/>
        </w:rPr>
        <w:annotationRef/>
      </w:r>
      <w:r>
        <w:t xml:space="preserve">Sama siin - kas tegu on üldnormidega? Sellisel juhul ei saa korda kehtestada Kaitsevägi, vaid see kord tuleb kehtestada määrusega. </w:t>
      </w:r>
    </w:p>
  </w:comment>
  <w:comment w:id="138" w:author="Katariina Kärsten - JUSTDIGI" w:date="2026-01-26T11:37:00Z" w:initials="KK">
    <w:p w14:paraId="03560F01" w14:textId="3DE6A342" w:rsidR="00DC4AF2" w:rsidRDefault="00DC4AF2" w:rsidP="00DC4AF2">
      <w:pPr>
        <w:pStyle w:val="Kommentaaritekst"/>
      </w:pPr>
      <w:r>
        <w:rPr>
          <w:rStyle w:val="Kommentaariviide"/>
        </w:rPr>
        <w:annotationRef/>
      </w:r>
      <w:r>
        <w:t xml:space="preserve">Jõustumissätte kohaselt soovitakse lõiked 5 ja 6 jõustada 2027.a 1. jaanuarist. Selleks tuleb lõiked 5 ja 6 esitada eraldi muutmispunktis: </w:t>
      </w:r>
    </w:p>
    <w:p w14:paraId="59C82641" w14:textId="77777777" w:rsidR="00DC4AF2" w:rsidRDefault="00DC4AF2" w:rsidP="00DC4AF2">
      <w:pPr>
        <w:pStyle w:val="Kommentaaritekst"/>
      </w:pPr>
      <w:r>
        <w:rPr>
          <w:i/>
          <w:iCs/>
        </w:rPr>
        <w:t xml:space="preserve">2) paragrahvi 87-8 täiendatakse lõigetega 5 ja 6 järgmises sõnastuses: ... </w:t>
      </w:r>
    </w:p>
  </w:comment>
  <w:comment w:id="144" w:author="Moonika Kuusk - JUSTDIGI" w:date="2026-01-14T14:52:00Z" w:initials="MK">
    <w:p w14:paraId="6435392A" w14:textId="315C12A3" w:rsidR="00B975F4" w:rsidRDefault="00B975F4" w:rsidP="00B975F4">
      <w:pPr>
        <w:pStyle w:val="Kommentaaritekst"/>
      </w:pPr>
      <w:r>
        <w:rPr>
          <w:rStyle w:val="Kommentaariviide"/>
        </w:rPr>
        <w:annotationRef/>
      </w:r>
      <w:r>
        <w:t>toimuva, tehtava?</w:t>
      </w:r>
    </w:p>
  </w:comment>
  <w:comment w:id="153" w:author="Moonika Kuusk - JUSTDIGI" w:date="2026-01-13T15:48:00Z" w:initials="MK">
    <w:p w14:paraId="112A03A2" w14:textId="310846BF" w:rsidR="00E37D95" w:rsidRDefault="00E37D95" w:rsidP="00E37D95">
      <w:pPr>
        <w:pStyle w:val="Kommentaaritekst"/>
      </w:pPr>
      <w:r>
        <w:rPr>
          <w:rStyle w:val="Kommentaariviide"/>
        </w:rPr>
        <w:annotationRef/>
      </w:r>
      <w:r>
        <w:t>Kehtivas punktis on praegu nii kirjas:</w:t>
      </w:r>
    </w:p>
    <w:p w14:paraId="13DA25B6" w14:textId="77777777" w:rsidR="00E37D95" w:rsidRDefault="00E37D95" w:rsidP="00E37D95">
      <w:pPr>
        <w:pStyle w:val="Kommentaaritekst"/>
      </w:pPr>
    </w:p>
    <w:p w14:paraId="32E57203" w14:textId="77777777" w:rsidR="00E37D95" w:rsidRDefault="00E37D95" w:rsidP="00E37D95">
      <w:pPr>
        <w:pStyle w:val="Kommentaaritekst"/>
      </w:pPr>
      <w:r>
        <w:rPr>
          <w:color w:val="202020"/>
          <w:highlight w:val="white"/>
        </w:rPr>
        <w:t>(3) Vangiregistri põhimääruse kehtestab </w:t>
      </w:r>
      <w:hyperlink r:id="rId1" w:history="1">
        <w:r w:rsidRPr="00CA693D">
          <w:rPr>
            <w:rStyle w:val="Hperlink"/>
          </w:rPr>
          <w:t>Vabariigi Valitsus</w:t>
        </w:r>
      </w:hyperlink>
      <w:r>
        <w:rPr>
          <w:color w:val="202020"/>
          <w:highlight w:val="white"/>
        </w:rPr>
        <w:t> määrusega, milles sätestatakse:</w:t>
      </w:r>
      <w:r>
        <w:rPr>
          <w:color w:val="202020"/>
          <w:highlight w:val="white"/>
        </w:rPr>
        <w:br/>
      </w:r>
      <w:r>
        <w:rPr>
          <w:color w:val="0061AA"/>
          <w:highlight w:val="white"/>
        </w:rPr>
        <w:t>  </w:t>
      </w:r>
      <w:r>
        <w:rPr>
          <w:color w:val="202020"/>
          <w:highlight w:val="white"/>
        </w:rPr>
        <w:t>1) vangiregistri vastutav töötleja ja volitatud töötleja ning nende ülesanded;</w:t>
      </w:r>
      <w:r>
        <w:t xml:space="preserve"> </w:t>
      </w:r>
    </w:p>
    <w:p w14:paraId="2753AE17" w14:textId="77777777" w:rsidR="00E37D95" w:rsidRDefault="00E37D95" w:rsidP="00E37D95">
      <w:pPr>
        <w:pStyle w:val="Kommentaaritekst"/>
      </w:pPr>
    </w:p>
    <w:p w14:paraId="01FCC858" w14:textId="77777777" w:rsidR="00E37D95" w:rsidRDefault="00E37D95" w:rsidP="00E37D95">
      <w:pPr>
        <w:pStyle w:val="Kommentaaritekst"/>
      </w:pPr>
      <w:r>
        <w:t>Mis ja kus täpselt täiendatakse? Lisatav osa tundub ka vales käändes olevat - sätestatakse kes/mis?</w:t>
      </w:r>
    </w:p>
  </w:comment>
  <w:comment w:id="154" w:author="Katariina Kärsten - JUSTDIGI" w:date="2026-01-26T12:04:00Z" w:initials="KK">
    <w:p w14:paraId="62735E4C" w14:textId="77777777" w:rsidR="00ED0A7F" w:rsidRDefault="00ED0A7F" w:rsidP="00ED0A7F">
      <w:pPr>
        <w:pStyle w:val="Kommentaaritekst"/>
      </w:pPr>
      <w:r>
        <w:rPr>
          <w:rStyle w:val="Kommentaariviide"/>
        </w:rPr>
        <w:annotationRef/>
      </w:r>
      <w:r>
        <w:t xml:space="preserve">VangS §-s 5-2 on praegu 8 lõiget, lisatav läheb viimaseks. Praegusel juhul puudub vajadus kasutada ülamärkega numbrit, vaid tuleb võtta järjekorras järgmine ehk 9. lõige. </w:t>
      </w:r>
    </w:p>
  </w:comment>
  <w:comment w:id="163" w:author="Moonika Kuusk - JUSTDIGI" w:date="2026-01-13T15:51:00Z" w:initials="MK">
    <w:p w14:paraId="0D06AD01" w14:textId="04E636C0" w:rsidR="004C67D0" w:rsidRDefault="00792329" w:rsidP="004C67D0">
      <w:pPr>
        <w:pStyle w:val="Kommentaaritekst"/>
      </w:pPr>
      <w:r>
        <w:rPr>
          <w:rStyle w:val="Kommentaariviide"/>
        </w:rPr>
        <w:annotationRef/>
      </w:r>
      <w:r w:rsidR="004C67D0">
        <w:t>kinnipeetavale/sõjavangile?</w:t>
      </w:r>
    </w:p>
  </w:comment>
  <w:comment w:id="172" w:author="Katariina Kärsten - JUSTDIGI" w:date="2026-01-26T11:38:00Z" w:initials="KK">
    <w:p w14:paraId="6E46103C" w14:textId="55F743EE" w:rsidR="000768BD" w:rsidRDefault="000768BD" w:rsidP="000768BD">
      <w:pPr>
        <w:pStyle w:val="Kommentaaritekst"/>
      </w:pPr>
      <w:r>
        <w:rPr>
          <w:rStyle w:val="Kommentaariviide"/>
        </w:rPr>
        <w:annotationRef/>
      </w:r>
      <w:r>
        <w:t xml:space="preserve">Selline jõustumissäte on ebakorrektne. Palume RiKS § 87-8 lõiked 5 ja 6 esitada eraldi muutmispunktis. Jõustumissäte tuleb esitada kujul: </w:t>
      </w:r>
      <w:r>
        <w:rPr>
          <w:i/>
          <w:iCs/>
        </w:rPr>
        <w:t xml:space="preserve">Käesoleva seaduse § 8 punkt 2 jõustub … </w:t>
      </w:r>
    </w:p>
  </w:comment>
  <w:comment w:id="173" w:author="Moonika Kuusk - JUSTDIGI" w:date="2026-01-14T15:00:00Z" w:initials="MK">
    <w:p w14:paraId="09AD7455" w14:textId="587CDA4F" w:rsidR="00012CCA" w:rsidRDefault="00012CCA" w:rsidP="00012CCA">
      <w:pPr>
        <w:pStyle w:val="Kommentaaritekst"/>
      </w:pPr>
      <w:r>
        <w:rPr>
          <w:rStyle w:val="Kommentaariviide"/>
        </w:rPr>
        <w:annotationRef/>
      </w:r>
      <w:r>
        <w:t>2026?</w:t>
      </w:r>
    </w:p>
  </w:comment>
  <w:comment w:id="174" w:author="Moonika Kuusk - JUSTDIGI" w:date="2026-01-14T15:00:00Z" w:initials="MK">
    <w:p w14:paraId="6636FCBC" w14:textId="77777777" w:rsidR="00012CCA" w:rsidRDefault="00012CCA" w:rsidP="00012CCA">
      <w:pPr>
        <w:pStyle w:val="Kommentaaritekst"/>
      </w:pPr>
      <w:r>
        <w:rPr>
          <w:rStyle w:val="Kommentaariviide"/>
        </w:rPr>
        <w:annotationRef/>
      </w:r>
      <w:r>
        <w:t>2026?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02FB2E3" w15:done="0"/>
  <w15:commentEx w15:paraId="617D77FE" w15:done="0"/>
  <w15:commentEx w15:paraId="0E47F40C" w15:done="0"/>
  <w15:commentEx w15:paraId="567C59FB" w15:done="0"/>
  <w15:commentEx w15:paraId="27A751DE" w15:done="0"/>
  <w15:commentEx w15:paraId="11D802CC" w15:done="0"/>
  <w15:commentEx w15:paraId="6E21AAC0" w15:done="0"/>
  <w15:commentEx w15:paraId="49701FF7" w15:done="0"/>
  <w15:commentEx w15:paraId="6DF6F489" w15:done="0"/>
  <w15:commentEx w15:paraId="7E09FDE7" w15:done="0"/>
  <w15:commentEx w15:paraId="74AD85FE" w15:done="0"/>
  <w15:commentEx w15:paraId="411FA863" w15:done="0"/>
  <w15:commentEx w15:paraId="5A65D572" w15:done="0"/>
  <w15:commentEx w15:paraId="27672AA3" w15:done="0"/>
  <w15:commentEx w15:paraId="6FACD5F0" w15:done="0"/>
  <w15:commentEx w15:paraId="59C82641" w15:done="0"/>
  <w15:commentEx w15:paraId="6435392A" w15:done="0"/>
  <w15:commentEx w15:paraId="01FCC858" w15:done="0"/>
  <w15:commentEx w15:paraId="62735E4C" w15:done="0"/>
  <w15:commentEx w15:paraId="0D06AD01" w15:done="0"/>
  <w15:commentEx w15:paraId="6E46103C" w15:done="0"/>
  <w15:commentEx w15:paraId="09AD7455" w15:done="0"/>
  <w15:commentEx w15:paraId="6636FC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A641B5" w16cex:dateUtc="2026-01-26T12:11:00Z"/>
  <w16cex:commentExtensible w16cex:durableId="08FC099D" w16cex:dateUtc="2026-01-14T08:38:00Z"/>
  <w16cex:commentExtensible w16cex:durableId="1129F034" w16cex:dateUtc="2026-01-26T12:15:00Z"/>
  <w16cex:commentExtensible w16cex:durableId="2B93391D" w16cex:dateUtc="2026-01-26T08:45:00Z"/>
  <w16cex:commentExtensible w16cex:durableId="11F64D1A" w16cex:dateUtc="2026-01-26T08:56:00Z"/>
  <w16cex:commentExtensible w16cex:durableId="0ECC695B" w16cex:dateUtc="2026-01-26T09:01:00Z"/>
  <w16cex:commentExtensible w16cex:durableId="32561F41" w16cex:dateUtc="2026-01-26T09:09:00Z"/>
  <w16cex:commentExtensible w16cex:durableId="4F87B349" w16cex:dateUtc="2026-01-13T08:11:00Z"/>
  <w16cex:commentExtensible w16cex:durableId="67C29D34" w16cex:dateUtc="2026-01-26T09:16:00Z"/>
  <w16cex:commentExtensible w16cex:durableId="2336AD55" w16cex:dateUtc="2026-01-26T09:20:00Z"/>
  <w16cex:commentExtensible w16cex:durableId="228476C9" w16cex:dateUtc="2026-01-14T13:04:00Z"/>
  <w16cex:commentExtensible w16cex:durableId="44A54CE2" w16cex:dateUtc="2026-01-14T13:01:00Z"/>
  <w16cex:commentExtensible w16cex:durableId="6E2813C7" w16cex:dateUtc="2026-01-26T09:24:00Z"/>
  <w16cex:commentExtensible w16cex:durableId="3E652CD1" w16cex:dateUtc="2026-01-26T12:26:00Z"/>
  <w16cex:commentExtensible w16cex:durableId="5F8A302C" w16cex:dateUtc="2026-01-26T12:26:00Z"/>
  <w16cex:commentExtensible w16cex:durableId="23EBB9BC" w16cex:dateUtc="2026-01-26T09:37:00Z"/>
  <w16cex:commentExtensible w16cex:durableId="0271038F" w16cex:dateUtc="2026-01-14T12:52:00Z"/>
  <w16cex:commentExtensible w16cex:durableId="72D2AAD6" w16cex:dateUtc="2026-01-13T13:48:00Z"/>
  <w16cex:commentExtensible w16cex:durableId="73E63062" w16cex:dateUtc="2026-01-26T10:04:00Z"/>
  <w16cex:commentExtensible w16cex:durableId="2D2505E6" w16cex:dateUtc="2026-01-13T13:51:00Z"/>
  <w16cex:commentExtensible w16cex:durableId="6415FCED" w16cex:dateUtc="2026-01-26T09:38:00Z"/>
  <w16cex:commentExtensible w16cex:durableId="3F6C176B" w16cex:dateUtc="2026-01-14T13:00:00Z"/>
  <w16cex:commentExtensible w16cex:durableId="08C63D09" w16cex:dateUtc="2026-01-14T1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02FB2E3" w16cid:durableId="30A641B5"/>
  <w16cid:commentId w16cid:paraId="617D77FE" w16cid:durableId="08FC099D"/>
  <w16cid:commentId w16cid:paraId="0E47F40C" w16cid:durableId="1129F034"/>
  <w16cid:commentId w16cid:paraId="567C59FB" w16cid:durableId="2B93391D"/>
  <w16cid:commentId w16cid:paraId="27A751DE" w16cid:durableId="11F64D1A"/>
  <w16cid:commentId w16cid:paraId="11D802CC" w16cid:durableId="0ECC695B"/>
  <w16cid:commentId w16cid:paraId="6E21AAC0" w16cid:durableId="32561F41"/>
  <w16cid:commentId w16cid:paraId="49701FF7" w16cid:durableId="4F87B349"/>
  <w16cid:commentId w16cid:paraId="6DF6F489" w16cid:durableId="67C29D34"/>
  <w16cid:commentId w16cid:paraId="7E09FDE7" w16cid:durableId="2336AD55"/>
  <w16cid:commentId w16cid:paraId="74AD85FE" w16cid:durableId="228476C9"/>
  <w16cid:commentId w16cid:paraId="411FA863" w16cid:durableId="44A54CE2"/>
  <w16cid:commentId w16cid:paraId="5A65D572" w16cid:durableId="6E2813C7"/>
  <w16cid:commentId w16cid:paraId="27672AA3" w16cid:durableId="3E652CD1"/>
  <w16cid:commentId w16cid:paraId="6FACD5F0" w16cid:durableId="5F8A302C"/>
  <w16cid:commentId w16cid:paraId="59C82641" w16cid:durableId="23EBB9BC"/>
  <w16cid:commentId w16cid:paraId="6435392A" w16cid:durableId="0271038F"/>
  <w16cid:commentId w16cid:paraId="01FCC858" w16cid:durableId="72D2AAD6"/>
  <w16cid:commentId w16cid:paraId="62735E4C" w16cid:durableId="73E63062"/>
  <w16cid:commentId w16cid:paraId="0D06AD01" w16cid:durableId="2D2505E6"/>
  <w16cid:commentId w16cid:paraId="6E46103C" w16cid:durableId="6415FCED"/>
  <w16cid:commentId w16cid:paraId="09AD7455" w16cid:durableId="3F6C176B"/>
  <w16cid:commentId w16cid:paraId="6636FCBC" w16cid:durableId="08C63D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04814" w14:textId="77777777" w:rsidR="00A71250" w:rsidRDefault="00A71250" w:rsidP="00B30137">
      <w:pPr>
        <w:spacing w:after="0" w:line="240" w:lineRule="auto"/>
      </w:pPr>
      <w:r>
        <w:separator/>
      </w:r>
    </w:p>
  </w:endnote>
  <w:endnote w:type="continuationSeparator" w:id="0">
    <w:p w14:paraId="11621002" w14:textId="77777777" w:rsidR="00A71250" w:rsidRDefault="00A71250" w:rsidP="00B30137">
      <w:pPr>
        <w:spacing w:after="0" w:line="240" w:lineRule="auto"/>
      </w:pPr>
      <w:r>
        <w:continuationSeparator/>
      </w:r>
    </w:p>
  </w:endnote>
  <w:endnote w:type="continuationNotice" w:id="1">
    <w:p w14:paraId="5A42B98D" w14:textId="77777777" w:rsidR="00A71250" w:rsidRDefault="00A712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3809842"/>
      <w:docPartObj>
        <w:docPartGallery w:val="Page Numbers (Bottom of Page)"/>
        <w:docPartUnique/>
      </w:docPartObj>
    </w:sdtPr>
    <w:sdtEndPr>
      <w:rPr>
        <w:rFonts w:ascii="Times New Roman" w:hAnsi="Times New Roman" w:cs="Times New Roman"/>
        <w:sz w:val="24"/>
        <w:szCs w:val="24"/>
      </w:rPr>
    </w:sdtEndPr>
    <w:sdtContent>
      <w:sdt>
        <w:sdtPr>
          <w:id w:val="-1769616900"/>
          <w:docPartObj>
            <w:docPartGallery w:val="Page Numbers (Top of Page)"/>
            <w:docPartUnique/>
          </w:docPartObj>
        </w:sdtPr>
        <w:sdtEndPr>
          <w:rPr>
            <w:rFonts w:ascii="Times New Roman" w:hAnsi="Times New Roman" w:cs="Times New Roman"/>
            <w:sz w:val="24"/>
            <w:szCs w:val="24"/>
          </w:rPr>
        </w:sdtEndPr>
        <w:sdtContent>
          <w:p w14:paraId="6BB9F2F2" w14:textId="1E12C9CD" w:rsidR="00E827F7" w:rsidRPr="00D94845" w:rsidRDefault="00E827F7" w:rsidP="00B30137">
            <w:pPr>
              <w:pStyle w:val="Jalus"/>
              <w:jc w:val="right"/>
              <w:rPr>
                <w:rFonts w:ascii="Times New Roman" w:hAnsi="Times New Roman" w:cs="Times New Roman"/>
                <w:sz w:val="24"/>
                <w:szCs w:val="24"/>
              </w:rPr>
            </w:pPr>
            <w:r w:rsidRPr="00D94845">
              <w:rPr>
                <w:rFonts w:ascii="Times New Roman" w:hAnsi="Times New Roman" w:cs="Times New Roman"/>
                <w:bCs/>
                <w:sz w:val="24"/>
                <w:szCs w:val="24"/>
              </w:rPr>
              <w:fldChar w:fldCharType="begin"/>
            </w:r>
            <w:r w:rsidRPr="00D94845">
              <w:rPr>
                <w:rFonts w:ascii="Times New Roman" w:hAnsi="Times New Roman" w:cs="Times New Roman"/>
                <w:bCs/>
                <w:sz w:val="24"/>
                <w:szCs w:val="24"/>
              </w:rPr>
              <w:instrText xml:space="preserve"> PAGE </w:instrText>
            </w:r>
            <w:r w:rsidRPr="00D94845">
              <w:rPr>
                <w:rFonts w:ascii="Times New Roman" w:hAnsi="Times New Roman" w:cs="Times New Roman"/>
                <w:bCs/>
                <w:sz w:val="24"/>
                <w:szCs w:val="24"/>
              </w:rPr>
              <w:fldChar w:fldCharType="separate"/>
            </w:r>
            <w:r w:rsidR="003A7E4B">
              <w:rPr>
                <w:rFonts w:ascii="Times New Roman" w:hAnsi="Times New Roman" w:cs="Times New Roman"/>
                <w:bCs/>
                <w:noProof/>
                <w:sz w:val="24"/>
                <w:szCs w:val="24"/>
              </w:rPr>
              <w:t>16</w:t>
            </w:r>
            <w:r w:rsidRPr="00D94845">
              <w:rPr>
                <w:rFonts w:ascii="Times New Roman" w:hAnsi="Times New Roman" w:cs="Times New Roman"/>
                <w:bCs/>
                <w:sz w:val="24"/>
                <w:szCs w:val="24"/>
              </w:rPr>
              <w:fldChar w:fldCharType="end"/>
            </w:r>
            <w:r w:rsidRPr="00D94845">
              <w:rPr>
                <w:rFonts w:ascii="Times New Roman" w:hAnsi="Times New Roman" w:cs="Times New Roman"/>
                <w:bCs/>
                <w:sz w:val="24"/>
                <w:szCs w:val="24"/>
              </w:rPr>
              <w:t>/</w:t>
            </w:r>
            <w:r w:rsidRPr="00D94845">
              <w:rPr>
                <w:rFonts w:ascii="Times New Roman" w:hAnsi="Times New Roman" w:cs="Times New Roman"/>
                <w:bCs/>
                <w:sz w:val="24"/>
                <w:szCs w:val="24"/>
              </w:rPr>
              <w:fldChar w:fldCharType="begin"/>
            </w:r>
            <w:r w:rsidRPr="00D94845">
              <w:rPr>
                <w:rFonts w:ascii="Times New Roman" w:hAnsi="Times New Roman" w:cs="Times New Roman"/>
                <w:bCs/>
                <w:sz w:val="24"/>
                <w:szCs w:val="24"/>
              </w:rPr>
              <w:instrText xml:space="preserve"> NUMPAGES  </w:instrText>
            </w:r>
            <w:r w:rsidRPr="00D94845">
              <w:rPr>
                <w:rFonts w:ascii="Times New Roman" w:hAnsi="Times New Roman" w:cs="Times New Roman"/>
                <w:bCs/>
                <w:sz w:val="24"/>
                <w:szCs w:val="24"/>
              </w:rPr>
              <w:fldChar w:fldCharType="separate"/>
            </w:r>
            <w:r w:rsidR="004E7B95">
              <w:rPr>
                <w:rFonts w:ascii="Times New Roman" w:hAnsi="Times New Roman" w:cs="Times New Roman"/>
                <w:bCs/>
                <w:noProof/>
                <w:sz w:val="24"/>
                <w:szCs w:val="24"/>
              </w:rPr>
              <w:t>20</w:t>
            </w:r>
            <w:r w:rsidRPr="00D94845">
              <w:rPr>
                <w:rFonts w:ascii="Times New Roman" w:hAnsi="Times New Roman" w:cs="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D8EB9" w14:textId="77777777" w:rsidR="00A71250" w:rsidRDefault="00A71250" w:rsidP="00B30137">
      <w:pPr>
        <w:spacing w:after="0" w:line="240" w:lineRule="auto"/>
      </w:pPr>
      <w:r>
        <w:separator/>
      </w:r>
    </w:p>
  </w:footnote>
  <w:footnote w:type="continuationSeparator" w:id="0">
    <w:p w14:paraId="480C25BF" w14:textId="77777777" w:rsidR="00A71250" w:rsidRDefault="00A71250" w:rsidP="00B30137">
      <w:pPr>
        <w:spacing w:after="0" w:line="240" w:lineRule="auto"/>
      </w:pPr>
      <w:r>
        <w:continuationSeparator/>
      </w:r>
    </w:p>
  </w:footnote>
  <w:footnote w:type="continuationNotice" w:id="1">
    <w:p w14:paraId="465DD494" w14:textId="77777777" w:rsidR="00A71250" w:rsidRDefault="00A712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71016"/>
    <w:multiLevelType w:val="hybridMultilevel"/>
    <w:tmpl w:val="C9929776"/>
    <w:lvl w:ilvl="0" w:tplc="D8C467F0">
      <w:start w:val="1"/>
      <w:numFmt w:val="decimal"/>
      <w:lvlText w:val="(%1)"/>
      <w:lvlJc w:val="left"/>
      <w:pPr>
        <w:ind w:left="0" w:hanging="360"/>
      </w:pPr>
      <w:rPr>
        <w:rFonts w:hint="default"/>
      </w:rPr>
    </w:lvl>
    <w:lvl w:ilvl="1" w:tplc="04250019" w:tentative="1">
      <w:start w:val="1"/>
      <w:numFmt w:val="lowerLetter"/>
      <w:lvlText w:val="%2."/>
      <w:lvlJc w:val="left"/>
      <w:pPr>
        <w:ind w:left="720" w:hanging="360"/>
      </w:pPr>
    </w:lvl>
    <w:lvl w:ilvl="2" w:tplc="0425001B" w:tentative="1">
      <w:start w:val="1"/>
      <w:numFmt w:val="lowerRoman"/>
      <w:lvlText w:val="%3."/>
      <w:lvlJc w:val="right"/>
      <w:pPr>
        <w:ind w:left="1440" w:hanging="180"/>
      </w:pPr>
    </w:lvl>
    <w:lvl w:ilvl="3" w:tplc="0425000F" w:tentative="1">
      <w:start w:val="1"/>
      <w:numFmt w:val="decimal"/>
      <w:lvlText w:val="%4."/>
      <w:lvlJc w:val="left"/>
      <w:pPr>
        <w:ind w:left="2160" w:hanging="360"/>
      </w:pPr>
    </w:lvl>
    <w:lvl w:ilvl="4" w:tplc="04250019" w:tentative="1">
      <w:start w:val="1"/>
      <w:numFmt w:val="lowerLetter"/>
      <w:lvlText w:val="%5."/>
      <w:lvlJc w:val="left"/>
      <w:pPr>
        <w:ind w:left="2880" w:hanging="360"/>
      </w:pPr>
    </w:lvl>
    <w:lvl w:ilvl="5" w:tplc="0425001B" w:tentative="1">
      <w:start w:val="1"/>
      <w:numFmt w:val="lowerRoman"/>
      <w:lvlText w:val="%6."/>
      <w:lvlJc w:val="right"/>
      <w:pPr>
        <w:ind w:left="3600" w:hanging="180"/>
      </w:pPr>
    </w:lvl>
    <w:lvl w:ilvl="6" w:tplc="0425000F" w:tentative="1">
      <w:start w:val="1"/>
      <w:numFmt w:val="decimal"/>
      <w:lvlText w:val="%7."/>
      <w:lvlJc w:val="left"/>
      <w:pPr>
        <w:ind w:left="4320" w:hanging="360"/>
      </w:pPr>
    </w:lvl>
    <w:lvl w:ilvl="7" w:tplc="04250019" w:tentative="1">
      <w:start w:val="1"/>
      <w:numFmt w:val="lowerLetter"/>
      <w:lvlText w:val="%8."/>
      <w:lvlJc w:val="left"/>
      <w:pPr>
        <w:ind w:left="5040" w:hanging="360"/>
      </w:pPr>
    </w:lvl>
    <w:lvl w:ilvl="8" w:tplc="0425001B" w:tentative="1">
      <w:start w:val="1"/>
      <w:numFmt w:val="lowerRoman"/>
      <w:lvlText w:val="%9."/>
      <w:lvlJc w:val="right"/>
      <w:pPr>
        <w:ind w:left="5760" w:hanging="180"/>
      </w:pPr>
    </w:lvl>
  </w:abstractNum>
  <w:abstractNum w:abstractNumId="1" w15:restartNumberingAfterBreak="0">
    <w:nsid w:val="0FC1089B"/>
    <w:multiLevelType w:val="hybridMultilevel"/>
    <w:tmpl w:val="C2D272FA"/>
    <w:lvl w:ilvl="0" w:tplc="D612F308">
      <w:start w:val="1"/>
      <w:numFmt w:val="decimal"/>
      <w:lvlText w:val="%1)"/>
      <w:lvlJc w:val="left"/>
      <w:pPr>
        <w:ind w:left="465" w:hanging="360"/>
      </w:pPr>
    </w:lvl>
    <w:lvl w:ilvl="1" w:tplc="2C9A94EA" w:tentative="1">
      <w:start w:val="1"/>
      <w:numFmt w:val="lowerLetter"/>
      <w:lvlText w:val="%2."/>
      <w:lvlJc w:val="left"/>
      <w:pPr>
        <w:ind w:left="1185" w:hanging="360"/>
      </w:pPr>
    </w:lvl>
    <w:lvl w:ilvl="2" w:tplc="64881F90" w:tentative="1">
      <w:start w:val="1"/>
      <w:numFmt w:val="lowerRoman"/>
      <w:lvlText w:val="%3."/>
      <w:lvlJc w:val="right"/>
      <w:pPr>
        <w:ind w:left="1905" w:hanging="180"/>
      </w:pPr>
    </w:lvl>
    <w:lvl w:ilvl="3" w:tplc="264EDA7E" w:tentative="1">
      <w:start w:val="1"/>
      <w:numFmt w:val="decimal"/>
      <w:lvlText w:val="%4."/>
      <w:lvlJc w:val="left"/>
      <w:pPr>
        <w:ind w:left="2625" w:hanging="360"/>
      </w:pPr>
    </w:lvl>
    <w:lvl w:ilvl="4" w:tplc="9F143B56" w:tentative="1">
      <w:start w:val="1"/>
      <w:numFmt w:val="lowerLetter"/>
      <w:lvlText w:val="%5."/>
      <w:lvlJc w:val="left"/>
      <w:pPr>
        <w:ind w:left="3345" w:hanging="360"/>
      </w:pPr>
    </w:lvl>
    <w:lvl w:ilvl="5" w:tplc="B0C4F632" w:tentative="1">
      <w:start w:val="1"/>
      <w:numFmt w:val="lowerRoman"/>
      <w:lvlText w:val="%6."/>
      <w:lvlJc w:val="right"/>
      <w:pPr>
        <w:ind w:left="4065" w:hanging="180"/>
      </w:pPr>
    </w:lvl>
    <w:lvl w:ilvl="6" w:tplc="7D8CFF00" w:tentative="1">
      <w:start w:val="1"/>
      <w:numFmt w:val="decimal"/>
      <w:lvlText w:val="%7."/>
      <w:lvlJc w:val="left"/>
      <w:pPr>
        <w:ind w:left="4785" w:hanging="360"/>
      </w:pPr>
    </w:lvl>
    <w:lvl w:ilvl="7" w:tplc="4074FDDC" w:tentative="1">
      <w:start w:val="1"/>
      <w:numFmt w:val="lowerLetter"/>
      <w:lvlText w:val="%8."/>
      <w:lvlJc w:val="left"/>
      <w:pPr>
        <w:ind w:left="5505" w:hanging="360"/>
      </w:pPr>
    </w:lvl>
    <w:lvl w:ilvl="8" w:tplc="99722E1C" w:tentative="1">
      <w:start w:val="1"/>
      <w:numFmt w:val="lowerRoman"/>
      <w:lvlText w:val="%9."/>
      <w:lvlJc w:val="right"/>
      <w:pPr>
        <w:ind w:left="6225" w:hanging="180"/>
      </w:pPr>
    </w:lvl>
  </w:abstractNum>
  <w:abstractNum w:abstractNumId="2" w15:restartNumberingAfterBreak="0">
    <w:nsid w:val="16ED3D6D"/>
    <w:multiLevelType w:val="hybridMultilevel"/>
    <w:tmpl w:val="F6EC4E46"/>
    <w:lvl w:ilvl="0" w:tplc="E318C7C8">
      <w:start w:val="1"/>
      <w:numFmt w:val="decimal"/>
      <w:lvlText w:val="(%1)"/>
      <w:lvlJc w:val="left"/>
      <w:pPr>
        <w:ind w:left="720" w:hanging="360"/>
      </w:pPr>
      <w:rPr>
        <w:rFonts w:hint="default"/>
        <w:sz w:val="16"/>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8F363A4"/>
    <w:multiLevelType w:val="hybridMultilevel"/>
    <w:tmpl w:val="AC40A8C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24396133"/>
    <w:multiLevelType w:val="hybridMultilevel"/>
    <w:tmpl w:val="973446BE"/>
    <w:lvl w:ilvl="0" w:tplc="64D0F8CC">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28AB6894"/>
    <w:multiLevelType w:val="hybridMultilevel"/>
    <w:tmpl w:val="1138FDBE"/>
    <w:lvl w:ilvl="0" w:tplc="B47C883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5D6D40"/>
    <w:multiLevelType w:val="hybridMultilevel"/>
    <w:tmpl w:val="6FB4C22A"/>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EA67FC"/>
    <w:multiLevelType w:val="hybridMultilevel"/>
    <w:tmpl w:val="F1307988"/>
    <w:lvl w:ilvl="0" w:tplc="820CA874">
      <w:start w:val="1"/>
      <w:numFmt w:val="decimal"/>
      <w:lvlText w:val="(%1)"/>
      <w:lvlJc w:val="left"/>
      <w:pPr>
        <w:ind w:left="1080" w:hanging="360"/>
      </w:p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start w:val="1"/>
      <w:numFmt w:val="decimal"/>
      <w:lvlText w:val="%4."/>
      <w:lvlJc w:val="left"/>
      <w:pPr>
        <w:ind w:left="3240" w:hanging="360"/>
      </w:pPr>
    </w:lvl>
    <w:lvl w:ilvl="4" w:tplc="04250019">
      <w:start w:val="1"/>
      <w:numFmt w:val="lowerLetter"/>
      <w:lvlText w:val="%5."/>
      <w:lvlJc w:val="left"/>
      <w:pPr>
        <w:ind w:left="3960" w:hanging="360"/>
      </w:pPr>
    </w:lvl>
    <w:lvl w:ilvl="5" w:tplc="0425001B">
      <w:start w:val="1"/>
      <w:numFmt w:val="lowerRoman"/>
      <w:lvlText w:val="%6."/>
      <w:lvlJc w:val="right"/>
      <w:pPr>
        <w:ind w:left="4680" w:hanging="180"/>
      </w:pPr>
    </w:lvl>
    <w:lvl w:ilvl="6" w:tplc="0425000F">
      <w:start w:val="1"/>
      <w:numFmt w:val="decimal"/>
      <w:lvlText w:val="%7."/>
      <w:lvlJc w:val="left"/>
      <w:pPr>
        <w:ind w:left="5400" w:hanging="360"/>
      </w:pPr>
    </w:lvl>
    <w:lvl w:ilvl="7" w:tplc="04250019">
      <w:start w:val="1"/>
      <w:numFmt w:val="lowerLetter"/>
      <w:lvlText w:val="%8."/>
      <w:lvlJc w:val="left"/>
      <w:pPr>
        <w:ind w:left="6120" w:hanging="360"/>
      </w:pPr>
    </w:lvl>
    <w:lvl w:ilvl="8" w:tplc="0425001B">
      <w:start w:val="1"/>
      <w:numFmt w:val="lowerRoman"/>
      <w:lvlText w:val="%9."/>
      <w:lvlJc w:val="right"/>
      <w:pPr>
        <w:ind w:left="6840" w:hanging="180"/>
      </w:pPr>
    </w:lvl>
  </w:abstractNum>
  <w:abstractNum w:abstractNumId="8" w15:restartNumberingAfterBreak="0">
    <w:nsid w:val="4CCC696E"/>
    <w:multiLevelType w:val="hybridMultilevel"/>
    <w:tmpl w:val="973446BE"/>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FB33F09"/>
    <w:multiLevelType w:val="hybridMultilevel"/>
    <w:tmpl w:val="E1F05A3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9F644BB"/>
    <w:multiLevelType w:val="hybridMultilevel"/>
    <w:tmpl w:val="5656AE2A"/>
    <w:lvl w:ilvl="0" w:tplc="5D584FC2">
      <w:start w:val="1"/>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A157172"/>
    <w:multiLevelType w:val="hybridMultilevel"/>
    <w:tmpl w:val="E8884F5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AAF7DF2"/>
    <w:multiLevelType w:val="hybridMultilevel"/>
    <w:tmpl w:val="8920061E"/>
    <w:lvl w:ilvl="0" w:tplc="75B87D12">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6B6B319E"/>
    <w:multiLevelType w:val="hybridMultilevel"/>
    <w:tmpl w:val="78200A1C"/>
    <w:lvl w:ilvl="0" w:tplc="AA7872BE">
      <w:start w:val="1"/>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65338254">
    <w:abstractNumId w:val="13"/>
  </w:num>
  <w:num w:numId="2" w16cid:durableId="1842164022">
    <w:abstractNumId w:val="0"/>
  </w:num>
  <w:num w:numId="3" w16cid:durableId="1021707758">
    <w:abstractNumId w:val="11"/>
  </w:num>
  <w:num w:numId="4" w16cid:durableId="1547719132">
    <w:abstractNumId w:val="6"/>
  </w:num>
  <w:num w:numId="5" w16cid:durableId="952328459">
    <w:abstractNumId w:val="5"/>
  </w:num>
  <w:num w:numId="6" w16cid:durableId="434711886">
    <w:abstractNumId w:val="1"/>
  </w:num>
  <w:num w:numId="7" w16cid:durableId="827136205">
    <w:abstractNumId w:val="4"/>
  </w:num>
  <w:num w:numId="8" w16cid:durableId="260767992">
    <w:abstractNumId w:val="8"/>
  </w:num>
  <w:num w:numId="9" w16cid:durableId="375353672">
    <w:abstractNumId w:val="10"/>
  </w:num>
  <w:num w:numId="10" w16cid:durableId="6891886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4990393">
    <w:abstractNumId w:val="2"/>
  </w:num>
  <w:num w:numId="12" w16cid:durableId="205906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2646697">
    <w:abstractNumId w:val="9"/>
  </w:num>
  <w:num w:numId="14" w16cid:durableId="6738376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Moonika Kuusk - JUSTDIGI">
    <w15:presenceInfo w15:providerId="AD" w15:userId="S::moonika.kuusk@justdigi.ee::98222d7a-311a-491a-9144-cc461724f7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499"/>
    <w:rsid w:val="0000043C"/>
    <w:rsid w:val="00001FC6"/>
    <w:rsid w:val="000056B7"/>
    <w:rsid w:val="00007537"/>
    <w:rsid w:val="000078EC"/>
    <w:rsid w:val="00012168"/>
    <w:rsid w:val="00012CCA"/>
    <w:rsid w:val="00013DC6"/>
    <w:rsid w:val="000143D8"/>
    <w:rsid w:val="00014520"/>
    <w:rsid w:val="0001515A"/>
    <w:rsid w:val="0001709C"/>
    <w:rsid w:val="00017B4A"/>
    <w:rsid w:val="000200C1"/>
    <w:rsid w:val="000204DA"/>
    <w:rsid w:val="0002220B"/>
    <w:rsid w:val="00022616"/>
    <w:rsid w:val="00023775"/>
    <w:rsid w:val="00024380"/>
    <w:rsid w:val="00026C5B"/>
    <w:rsid w:val="00026F1F"/>
    <w:rsid w:val="00034CA4"/>
    <w:rsid w:val="00037D8E"/>
    <w:rsid w:val="00040401"/>
    <w:rsid w:val="00040F60"/>
    <w:rsid w:val="0004123D"/>
    <w:rsid w:val="0004171C"/>
    <w:rsid w:val="0004246B"/>
    <w:rsid w:val="000443AD"/>
    <w:rsid w:val="00045305"/>
    <w:rsid w:val="0004584D"/>
    <w:rsid w:val="00046DB9"/>
    <w:rsid w:val="00046EDF"/>
    <w:rsid w:val="00050C54"/>
    <w:rsid w:val="000521BD"/>
    <w:rsid w:val="00052BC0"/>
    <w:rsid w:val="00056CE8"/>
    <w:rsid w:val="0005728F"/>
    <w:rsid w:val="00057B10"/>
    <w:rsid w:val="00062FF4"/>
    <w:rsid w:val="000633A0"/>
    <w:rsid w:val="0006386D"/>
    <w:rsid w:val="00064999"/>
    <w:rsid w:val="00064AF1"/>
    <w:rsid w:val="000658A1"/>
    <w:rsid w:val="0006619B"/>
    <w:rsid w:val="000674F9"/>
    <w:rsid w:val="00067C74"/>
    <w:rsid w:val="00067E61"/>
    <w:rsid w:val="000704A9"/>
    <w:rsid w:val="00071EDC"/>
    <w:rsid w:val="00073E76"/>
    <w:rsid w:val="0007487D"/>
    <w:rsid w:val="000756CE"/>
    <w:rsid w:val="000768BD"/>
    <w:rsid w:val="00077A3A"/>
    <w:rsid w:val="00082046"/>
    <w:rsid w:val="000835CC"/>
    <w:rsid w:val="00085989"/>
    <w:rsid w:val="00090C23"/>
    <w:rsid w:val="00090FB1"/>
    <w:rsid w:val="00091673"/>
    <w:rsid w:val="000926F4"/>
    <w:rsid w:val="00092985"/>
    <w:rsid w:val="0009427D"/>
    <w:rsid w:val="00097D25"/>
    <w:rsid w:val="000A549F"/>
    <w:rsid w:val="000A5CBA"/>
    <w:rsid w:val="000A6945"/>
    <w:rsid w:val="000A7926"/>
    <w:rsid w:val="000A7CC3"/>
    <w:rsid w:val="000A7D01"/>
    <w:rsid w:val="000B0F03"/>
    <w:rsid w:val="000B0F55"/>
    <w:rsid w:val="000B13B0"/>
    <w:rsid w:val="000B13F6"/>
    <w:rsid w:val="000B15BD"/>
    <w:rsid w:val="000B2D70"/>
    <w:rsid w:val="000B3B65"/>
    <w:rsid w:val="000B5CBD"/>
    <w:rsid w:val="000B6D07"/>
    <w:rsid w:val="000B7676"/>
    <w:rsid w:val="000C0AF4"/>
    <w:rsid w:val="000C2BA8"/>
    <w:rsid w:val="000C3325"/>
    <w:rsid w:val="000C3BBF"/>
    <w:rsid w:val="000C54F2"/>
    <w:rsid w:val="000C5DE9"/>
    <w:rsid w:val="000C75F2"/>
    <w:rsid w:val="000D02A1"/>
    <w:rsid w:val="000D269A"/>
    <w:rsid w:val="000D2AE4"/>
    <w:rsid w:val="000D388D"/>
    <w:rsid w:val="000D5916"/>
    <w:rsid w:val="000D5A90"/>
    <w:rsid w:val="000D6A69"/>
    <w:rsid w:val="000D73AE"/>
    <w:rsid w:val="000D79CD"/>
    <w:rsid w:val="000D7BFE"/>
    <w:rsid w:val="000D7D00"/>
    <w:rsid w:val="000E27A3"/>
    <w:rsid w:val="000E2827"/>
    <w:rsid w:val="000E29C7"/>
    <w:rsid w:val="000E2E71"/>
    <w:rsid w:val="000E342E"/>
    <w:rsid w:val="000E3609"/>
    <w:rsid w:val="000E398A"/>
    <w:rsid w:val="000E7796"/>
    <w:rsid w:val="000F1F5F"/>
    <w:rsid w:val="000F2C3C"/>
    <w:rsid w:val="000F3AA5"/>
    <w:rsid w:val="000F6285"/>
    <w:rsid w:val="00102363"/>
    <w:rsid w:val="00102F3A"/>
    <w:rsid w:val="00104069"/>
    <w:rsid w:val="001047E9"/>
    <w:rsid w:val="00104AFD"/>
    <w:rsid w:val="00106065"/>
    <w:rsid w:val="001062C9"/>
    <w:rsid w:val="00110C6E"/>
    <w:rsid w:val="001110ED"/>
    <w:rsid w:val="001122DE"/>
    <w:rsid w:val="00112A1A"/>
    <w:rsid w:val="00113B70"/>
    <w:rsid w:val="00115311"/>
    <w:rsid w:val="00116949"/>
    <w:rsid w:val="00116A80"/>
    <w:rsid w:val="00117BBF"/>
    <w:rsid w:val="001217EC"/>
    <w:rsid w:val="00121D2A"/>
    <w:rsid w:val="00121DDF"/>
    <w:rsid w:val="0012249A"/>
    <w:rsid w:val="00122DD4"/>
    <w:rsid w:val="00123005"/>
    <w:rsid w:val="00123A96"/>
    <w:rsid w:val="00123DC0"/>
    <w:rsid w:val="0012480C"/>
    <w:rsid w:val="00124CE1"/>
    <w:rsid w:val="00126491"/>
    <w:rsid w:val="00126AE5"/>
    <w:rsid w:val="00127833"/>
    <w:rsid w:val="00131674"/>
    <w:rsid w:val="00134BA1"/>
    <w:rsid w:val="00135219"/>
    <w:rsid w:val="001354E6"/>
    <w:rsid w:val="00135729"/>
    <w:rsid w:val="00135876"/>
    <w:rsid w:val="00136D74"/>
    <w:rsid w:val="00140CD1"/>
    <w:rsid w:val="001432B4"/>
    <w:rsid w:val="001439BB"/>
    <w:rsid w:val="00143C9B"/>
    <w:rsid w:val="0014419D"/>
    <w:rsid w:val="001462A2"/>
    <w:rsid w:val="001477FC"/>
    <w:rsid w:val="00150550"/>
    <w:rsid w:val="00155E5F"/>
    <w:rsid w:val="0015721F"/>
    <w:rsid w:val="00160C4F"/>
    <w:rsid w:val="0016240F"/>
    <w:rsid w:val="00164615"/>
    <w:rsid w:val="00165BF9"/>
    <w:rsid w:val="00167A78"/>
    <w:rsid w:val="00170EB5"/>
    <w:rsid w:val="00172DDD"/>
    <w:rsid w:val="00172E6E"/>
    <w:rsid w:val="001737CA"/>
    <w:rsid w:val="001746BC"/>
    <w:rsid w:val="00177CA5"/>
    <w:rsid w:val="00181B5F"/>
    <w:rsid w:val="00181F60"/>
    <w:rsid w:val="00182477"/>
    <w:rsid w:val="00184876"/>
    <w:rsid w:val="00184E63"/>
    <w:rsid w:val="001851FC"/>
    <w:rsid w:val="00185FD5"/>
    <w:rsid w:val="001860EA"/>
    <w:rsid w:val="00187429"/>
    <w:rsid w:val="00187C68"/>
    <w:rsid w:val="00187EE2"/>
    <w:rsid w:val="00190E52"/>
    <w:rsid w:val="00191448"/>
    <w:rsid w:val="0019252B"/>
    <w:rsid w:val="00192EB5"/>
    <w:rsid w:val="00193039"/>
    <w:rsid w:val="00193A98"/>
    <w:rsid w:val="001946A3"/>
    <w:rsid w:val="0019516E"/>
    <w:rsid w:val="0019608A"/>
    <w:rsid w:val="001A2019"/>
    <w:rsid w:val="001A27C3"/>
    <w:rsid w:val="001A42A2"/>
    <w:rsid w:val="001A46B8"/>
    <w:rsid w:val="001A5114"/>
    <w:rsid w:val="001A6F83"/>
    <w:rsid w:val="001A6FA9"/>
    <w:rsid w:val="001B04C5"/>
    <w:rsid w:val="001B2CA4"/>
    <w:rsid w:val="001B36AE"/>
    <w:rsid w:val="001B4EF3"/>
    <w:rsid w:val="001B7165"/>
    <w:rsid w:val="001B77BA"/>
    <w:rsid w:val="001C0D8F"/>
    <w:rsid w:val="001C13CF"/>
    <w:rsid w:val="001C1B75"/>
    <w:rsid w:val="001C2C20"/>
    <w:rsid w:val="001C2DA4"/>
    <w:rsid w:val="001C38AC"/>
    <w:rsid w:val="001C41FC"/>
    <w:rsid w:val="001C4A1E"/>
    <w:rsid w:val="001C7C97"/>
    <w:rsid w:val="001D032B"/>
    <w:rsid w:val="001D1DE8"/>
    <w:rsid w:val="001D24DF"/>
    <w:rsid w:val="001D27C9"/>
    <w:rsid w:val="001D2B9A"/>
    <w:rsid w:val="001D3061"/>
    <w:rsid w:val="001D58B9"/>
    <w:rsid w:val="001D59B3"/>
    <w:rsid w:val="001D5C86"/>
    <w:rsid w:val="001D5E2F"/>
    <w:rsid w:val="001D6617"/>
    <w:rsid w:val="001D7555"/>
    <w:rsid w:val="001D79EE"/>
    <w:rsid w:val="001D7AB3"/>
    <w:rsid w:val="001D7B7E"/>
    <w:rsid w:val="001D7F3A"/>
    <w:rsid w:val="001E18D3"/>
    <w:rsid w:val="001E3B1D"/>
    <w:rsid w:val="001E3CFA"/>
    <w:rsid w:val="001E3F8A"/>
    <w:rsid w:val="001E79DB"/>
    <w:rsid w:val="001F0AD1"/>
    <w:rsid w:val="001F14EE"/>
    <w:rsid w:val="001F3BD6"/>
    <w:rsid w:val="001F5B0E"/>
    <w:rsid w:val="001F5D7A"/>
    <w:rsid w:val="001F7118"/>
    <w:rsid w:val="002003B8"/>
    <w:rsid w:val="002008EB"/>
    <w:rsid w:val="0020358E"/>
    <w:rsid w:val="00203885"/>
    <w:rsid w:val="00203DBA"/>
    <w:rsid w:val="00207A17"/>
    <w:rsid w:val="002115B3"/>
    <w:rsid w:val="002136F1"/>
    <w:rsid w:val="002158A6"/>
    <w:rsid w:val="002159CA"/>
    <w:rsid w:val="00215BB0"/>
    <w:rsid w:val="00217E70"/>
    <w:rsid w:val="00220AE9"/>
    <w:rsid w:val="0022141E"/>
    <w:rsid w:val="0022154F"/>
    <w:rsid w:val="00224ACA"/>
    <w:rsid w:val="002263FF"/>
    <w:rsid w:val="002264F6"/>
    <w:rsid w:val="002269C9"/>
    <w:rsid w:val="00230119"/>
    <w:rsid w:val="002327B2"/>
    <w:rsid w:val="00232CE1"/>
    <w:rsid w:val="00232E9A"/>
    <w:rsid w:val="002353A0"/>
    <w:rsid w:val="00236C63"/>
    <w:rsid w:val="00237458"/>
    <w:rsid w:val="00237BB8"/>
    <w:rsid w:val="00237DDD"/>
    <w:rsid w:val="002403AC"/>
    <w:rsid w:val="00240704"/>
    <w:rsid w:val="002416F6"/>
    <w:rsid w:val="00241D73"/>
    <w:rsid w:val="002424A8"/>
    <w:rsid w:val="00242E23"/>
    <w:rsid w:val="002452E5"/>
    <w:rsid w:val="00252CCB"/>
    <w:rsid w:val="00256327"/>
    <w:rsid w:val="00256475"/>
    <w:rsid w:val="002570D8"/>
    <w:rsid w:val="002613FB"/>
    <w:rsid w:val="002621C0"/>
    <w:rsid w:val="00263C8A"/>
    <w:rsid w:val="00264F67"/>
    <w:rsid w:val="00265060"/>
    <w:rsid w:val="00265165"/>
    <w:rsid w:val="00271D75"/>
    <w:rsid w:val="00273398"/>
    <w:rsid w:val="002739F4"/>
    <w:rsid w:val="002749FD"/>
    <w:rsid w:val="00274B56"/>
    <w:rsid w:val="00281528"/>
    <w:rsid w:val="00282473"/>
    <w:rsid w:val="00282899"/>
    <w:rsid w:val="0028513B"/>
    <w:rsid w:val="00285500"/>
    <w:rsid w:val="0028605A"/>
    <w:rsid w:val="0028638B"/>
    <w:rsid w:val="00290225"/>
    <w:rsid w:val="002932FB"/>
    <w:rsid w:val="002957FD"/>
    <w:rsid w:val="00297309"/>
    <w:rsid w:val="002A152B"/>
    <w:rsid w:val="002A162F"/>
    <w:rsid w:val="002A4168"/>
    <w:rsid w:val="002A4A3A"/>
    <w:rsid w:val="002A50B5"/>
    <w:rsid w:val="002A7E49"/>
    <w:rsid w:val="002B0480"/>
    <w:rsid w:val="002B0A04"/>
    <w:rsid w:val="002B13E6"/>
    <w:rsid w:val="002B4CAD"/>
    <w:rsid w:val="002B666B"/>
    <w:rsid w:val="002B6E3D"/>
    <w:rsid w:val="002C1191"/>
    <w:rsid w:val="002C3F26"/>
    <w:rsid w:val="002C505F"/>
    <w:rsid w:val="002C7289"/>
    <w:rsid w:val="002D0C0F"/>
    <w:rsid w:val="002D1A07"/>
    <w:rsid w:val="002D2246"/>
    <w:rsid w:val="002D2D45"/>
    <w:rsid w:val="002D3063"/>
    <w:rsid w:val="002D3E06"/>
    <w:rsid w:val="002D51C1"/>
    <w:rsid w:val="002D5550"/>
    <w:rsid w:val="002D71CB"/>
    <w:rsid w:val="002E02C5"/>
    <w:rsid w:val="002E19D4"/>
    <w:rsid w:val="002E25DF"/>
    <w:rsid w:val="002E5151"/>
    <w:rsid w:val="002E56F7"/>
    <w:rsid w:val="002E5AB0"/>
    <w:rsid w:val="002E74EE"/>
    <w:rsid w:val="002F19E1"/>
    <w:rsid w:val="002F1A56"/>
    <w:rsid w:val="002F2D8B"/>
    <w:rsid w:val="002F3D8D"/>
    <w:rsid w:val="002F4892"/>
    <w:rsid w:val="002F5121"/>
    <w:rsid w:val="002F5122"/>
    <w:rsid w:val="002F7C55"/>
    <w:rsid w:val="0030251E"/>
    <w:rsid w:val="00302E73"/>
    <w:rsid w:val="00305647"/>
    <w:rsid w:val="00307341"/>
    <w:rsid w:val="003078D1"/>
    <w:rsid w:val="00311721"/>
    <w:rsid w:val="00311E3D"/>
    <w:rsid w:val="00311EC0"/>
    <w:rsid w:val="00316989"/>
    <w:rsid w:val="003202B3"/>
    <w:rsid w:val="003214FB"/>
    <w:rsid w:val="003224C5"/>
    <w:rsid w:val="00323B1E"/>
    <w:rsid w:val="003241D9"/>
    <w:rsid w:val="00324322"/>
    <w:rsid w:val="00324CD1"/>
    <w:rsid w:val="003254F4"/>
    <w:rsid w:val="00325BF6"/>
    <w:rsid w:val="00330AE4"/>
    <w:rsid w:val="003312A6"/>
    <w:rsid w:val="00333CBA"/>
    <w:rsid w:val="0033506D"/>
    <w:rsid w:val="003354A5"/>
    <w:rsid w:val="00335592"/>
    <w:rsid w:val="00336715"/>
    <w:rsid w:val="00336A21"/>
    <w:rsid w:val="00337609"/>
    <w:rsid w:val="003405F6"/>
    <w:rsid w:val="00340871"/>
    <w:rsid w:val="00345F98"/>
    <w:rsid w:val="00346C53"/>
    <w:rsid w:val="00347034"/>
    <w:rsid w:val="003507E0"/>
    <w:rsid w:val="0035092E"/>
    <w:rsid w:val="00351AEB"/>
    <w:rsid w:val="00354304"/>
    <w:rsid w:val="003557AF"/>
    <w:rsid w:val="003563E1"/>
    <w:rsid w:val="0035721B"/>
    <w:rsid w:val="00357CBB"/>
    <w:rsid w:val="003604A9"/>
    <w:rsid w:val="00361BFF"/>
    <w:rsid w:val="00363665"/>
    <w:rsid w:val="00365380"/>
    <w:rsid w:val="00367628"/>
    <w:rsid w:val="00371636"/>
    <w:rsid w:val="003727AC"/>
    <w:rsid w:val="00372D6B"/>
    <w:rsid w:val="0037397E"/>
    <w:rsid w:val="00376B75"/>
    <w:rsid w:val="00376D44"/>
    <w:rsid w:val="00377A29"/>
    <w:rsid w:val="00377C3D"/>
    <w:rsid w:val="00380F62"/>
    <w:rsid w:val="003813A3"/>
    <w:rsid w:val="00382AB2"/>
    <w:rsid w:val="003833E8"/>
    <w:rsid w:val="0038484D"/>
    <w:rsid w:val="0038493B"/>
    <w:rsid w:val="00384F08"/>
    <w:rsid w:val="00385210"/>
    <w:rsid w:val="003853A1"/>
    <w:rsid w:val="00386EB4"/>
    <w:rsid w:val="003871E6"/>
    <w:rsid w:val="0038753B"/>
    <w:rsid w:val="003904BA"/>
    <w:rsid w:val="00390871"/>
    <w:rsid w:val="0039316B"/>
    <w:rsid w:val="00393788"/>
    <w:rsid w:val="0039531C"/>
    <w:rsid w:val="00396D2A"/>
    <w:rsid w:val="003A16DB"/>
    <w:rsid w:val="003A227C"/>
    <w:rsid w:val="003A2B2B"/>
    <w:rsid w:val="003A2EE0"/>
    <w:rsid w:val="003A4B8B"/>
    <w:rsid w:val="003A55B7"/>
    <w:rsid w:val="003A61CE"/>
    <w:rsid w:val="003A6621"/>
    <w:rsid w:val="003A7649"/>
    <w:rsid w:val="003A7A66"/>
    <w:rsid w:val="003A7E4B"/>
    <w:rsid w:val="003B0925"/>
    <w:rsid w:val="003B1955"/>
    <w:rsid w:val="003B19BF"/>
    <w:rsid w:val="003B6470"/>
    <w:rsid w:val="003B7001"/>
    <w:rsid w:val="003B758D"/>
    <w:rsid w:val="003B7A1B"/>
    <w:rsid w:val="003B7C85"/>
    <w:rsid w:val="003C2C6A"/>
    <w:rsid w:val="003C2D70"/>
    <w:rsid w:val="003C468E"/>
    <w:rsid w:val="003C4A30"/>
    <w:rsid w:val="003C4A34"/>
    <w:rsid w:val="003D1A4A"/>
    <w:rsid w:val="003D40F2"/>
    <w:rsid w:val="003D511F"/>
    <w:rsid w:val="003D54C6"/>
    <w:rsid w:val="003D5A31"/>
    <w:rsid w:val="003D5CF7"/>
    <w:rsid w:val="003D62A2"/>
    <w:rsid w:val="003D65D0"/>
    <w:rsid w:val="003D78BE"/>
    <w:rsid w:val="003D7AEF"/>
    <w:rsid w:val="003D7E35"/>
    <w:rsid w:val="003E035C"/>
    <w:rsid w:val="003E15DC"/>
    <w:rsid w:val="003E451E"/>
    <w:rsid w:val="003E50EA"/>
    <w:rsid w:val="003E50EF"/>
    <w:rsid w:val="003E5B62"/>
    <w:rsid w:val="003E690F"/>
    <w:rsid w:val="003F2ECB"/>
    <w:rsid w:val="003F2FF4"/>
    <w:rsid w:val="003F3621"/>
    <w:rsid w:val="003F48BA"/>
    <w:rsid w:val="003F59C5"/>
    <w:rsid w:val="003F650F"/>
    <w:rsid w:val="003F75D1"/>
    <w:rsid w:val="003F78DA"/>
    <w:rsid w:val="004002B5"/>
    <w:rsid w:val="00400F10"/>
    <w:rsid w:val="0040132E"/>
    <w:rsid w:val="00401B1A"/>
    <w:rsid w:val="00401DB5"/>
    <w:rsid w:val="00402B48"/>
    <w:rsid w:val="004032A4"/>
    <w:rsid w:val="0040499E"/>
    <w:rsid w:val="00404A93"/>
    <w:rsid w:val="00405080"/>
    <w:rsid w:val="00405370"/>
    <w:rsid w:val="00405B95"/>
    <w:rsid w:val="00407912"/>
    <w:rsid w:val="00412275"/>
    <w:rsid w:val="004140E5"/>
    <w:rsid w:val="004149D1"/>
    <w:rsid w:val="00414B3B"/>
    <w:rsid w:val="0042062F"/>
    <w:rsid w:val="00421563"/>
    <w:rsid w:val="00422081"/>
    <w:rsid w:val="0042314D"/>
    <w:rsid w:val="0042335E"/>
    <w:rsid w:val="00425CD5"/>
    <w:rsid w:val="00426789"/>
    <w:rsid w:val="00426E6D"/>
    <w:rsid w:val="00432D8B"/>
    <w:rsid w:val="00432F14"/>
    <w:rsid w:val="004339AA"/>
    <w:rsid w:val="0043513E"/>
    <w:rsid w:val="0043519F"/>
    <w:rsid w:val="004352C6"/>
    <w:rsid w:val="00435E7A"/>
    <w:rsid w:val="00437228"/>
    <w:rsid w:val="00437B9F"/>
    <w:rsid w:val="00441299"/>
    <w:rsid w:val="004423F1"/>
    <w:rsid w:val="0044241E"/>
    <w:rsid w:val="00442BDA"/>
    <w:rsid w:val="00442DB2"/>
    <w:rsid w:val="004432D6"/>
    <w:rsid w:val="004439FD"/>
    <w:rsid w:val="00443FB5"/>
    <w:rsid w:val="004450AF"/>
    <w:rsid w:val="00445B64"/>
    <w:rsid w:val="00445F55"/>
    <w:rsid w:val="00446283"/>
    <w:rsid w:val="0044664E"/>
    <w:rsid w:val="0045027C"/>
    <w:rsid w:val="00450B5A"/>
    <w:rsid w:val="004512F6"/>
    <w:rsid w:val="004523DC"/>
    <w:rsid w:val="004528CE"/>
    <w:rsid w:val="004529DF"/>
    <w:rsid w:val="00457723"/>
    <w:rsid w:val="00457BD7"/>
    <w:rsid w:val="004621E0"/>
    <w:rsid w:val="004633A1"/>
    <w:rsid w:val="00464685"/>
    <w:rsid w:val="0046590E"/>
    <w:rsid w:val="00467FA8"/>
    <w:rsid w:val="00471907"/>
    <w:rsid w:val="00473E1A"/>
    <w:rsid w:val="004745C8"/>
    <w:rsid w:val="004749EE"/>
    <w:rsid w:val="00474C43"/>
    <w:rsid w:val="004754B5"/>
    <w:rsid w:val="00480A34"/>
    <w:rsid w:val="00481847"/>
    <w:rsid w:val="00483C83"/>
    <w:rsid w:val="00487C1C"/>
    <w:rsid w:val="00490828"/>
    <w:rsid w:val="00491307"/>
    <w:rsid w:val="00491ADC"/>
    <w:rsid w:val="004942AB"/>
    <w:rsid w:val="0049594B"/>
    <w:rsid w:val="00496D06"/>
    <w:rsid w:val="00497FC3"/>
    <w:rsid w:val="004A0302"/>
    <w:rsid w:val="004A0927"/>
    <w:rsid w:val="004A1A6F"/>
    <w:rsid w:val="004A28AE"/>
    <w:rsid w:val="004A2E61"/>
    <w:rsid w:val="004A3220"/>
    <w:rsid w:val="004A337B"/>
    <w:rsid w:val="004A37B2"/>
    <w:rsid w:val="004A382F"/>
    <w:rsid w:val="004A4BDA"/>
    <w:rsid w:val="004A67AD"/>
    <w:rsid w:val="004A6B46"/>
    <w:rsid w:val="004A6D92"/>
    <w:rsid w:val="004B0E57"/>
    <w:rsid w:val="004B0F05"/>
    <w:rsid w:val="004B126B"/>
    <w:rsid w:val="004B2E60"/>
    <w:rsid w:val="004B3464"/>
    <w:rsid w:val="004B533B"/>
    <w:rsid w:val="004B5F60"/>
    <w:rsid w:val="004C2364"/>
    <w:rsid w:val="004C4AFD"/>
    <w:rsid w:val="004C52C4"/>
    <w:rsid w:val="004C67D0"/>
    <w:rsid w:val="004C7CBA"/>
    <w:rsid w:val="004D15F7"/>
    <w:rsid w:val="004D1DBE"/>
    <w:rsid w:val="004D4050"/>
    <w:rsid w:val="004D5453"/>
    <w:rsid w:val="004E35AC"/>
    <w:rsid w:val="004E5011"/>
    <w:rsid w:val="004E5187"/>
    <w:rsid w:val="004E5654"/>
    <w:rsid w:val="004E6786"/>
    <w:rsid w:val="004E7451"/>
    <w:rsid w:val="004E7B95"/>
    <w:rsid w:val="004E7D8D"/>
    <w:rsid w:val="004F05A9"/>
    <w:rsid w:val="004F078A"/>
    <w:rsid w:val="004F25CD"/>
    <w:rsid w:val="004F28B2"/>
    <w:rsid w:val="004F31D6"/>
    <w:rsid w:val="004F3B67"/>
    <w:rsid w:val="004F3D62"/>
    <w:rsid w:val="004F3FF1"/>
    <w:rsid w:val="004F5850"/>
    <w:rsid w:val="004F793D"/>
    <w:rsid w:val="00501AE5"/>
    <w:rsid w:val="00502046"/>
    <w:rsid w:val="005039A9"/>
    <w:rsid w:val="005063B3"/>
    <w:rsid w:val="005074D8"/>
    <w:rsid w:val="00507833"/>
    <w:rsid w:val="005079A1"/>
    <w:rsid w:val="0051085E"/>
    <w:rsid w:val="00514452"/>
    <w:rsid w:val="005159D6"/>
    <w:rsid w:val="00516DE0"/>
    <w:rsid w:val="00520085"/>
    <w:rsid w:val="005207BF"/>
    <w:rsid w:val="00521487"/>
    <w:rsid w:val="00522D7D"/>
    <w:rsid w:val="00524CF1"/>
    <w:rsid w:val="00525345"/>
    <w:rsid w:val="00526107"/>
    <w:rsid w:val="00526D8A"/>
    <w:rsid w:val="00527C40"/>
    <w:rsid w:val="005316F2"/>
    <w:rsid w:val="00532D48"/>
    <w:rsid w:val="00534971"/>
    <w:rsid w:val="00535BEE"/>
    <w:rsid w:val="0053687E"/>
    <w:rsid w:val="005368E7"/>
    <w:rsid w:val="00537004"/>
    <w:rsid w:val="0053700F"/>
    <w:rsid w:val="00541828"/>
    <w:rsid w:val="0054254B"/>
    <w:rsid w:val="00543466"/>
    <w:rsid w:val="005437A4"/>
    <w:rsid w:val="00543846"/>
    <w:rsid w:val="00543C93"/>
    <w:rsid w:val="0054461A"/>
    <w:rsid w:val="005451CA"/>
    <w:rsid w:val="005475A9"/>
    <w:rsid w:val="005508BE"/>
    <w:rsid w:val="005521B7"/>
    <w:rsid w:val="00552B5C"/>
    <w:rsid w:val="00556C66"/>
    <w:rsid w:val="00557CBE"/>
    <w:rsid w:val="0056158A"/>
    <w:rsid w:val="005617B5"/>
    <w:rsid w:val="00563612"/>
    <w:rsid w:val="005654D6"/>
    <w:rsid w:val="005670CC"/>
    <w:rsid w:val="0056717F"/>
    <w:rsid w:val="00567840"/>
    <w:rsid w:val="00567F19"/>
    <w:rsid w:val="00570288"/>
    <w:rsid w:val="00570EDF"/>
    <w:rsid w:val="00571C6E"/>
    <w:rsid w:val="00572256"/>
    <w:rsid w:val="00573ABB"/>
    <w:rsid w:val="00573BAA"/>
    <w:rsid w:val="00574529"/>
    <w:rsid w:val="00574BA1"/>
    <w:rsid w:val="00575BB7"/>
    <w:rsid w:val="005768A9"/>
    <w:rsid w:val="0057700A"/>
    <w:rsid w:val="0057750C"/>
    <w:rsid w:val="00577619"/>
    <w:rsid w:val="00577B9B"/>
    <w:rsid w:val="00580C0C"/>
    <w:rsid w:val="005826CE"/>
    <w:rsid w:val="00582E4B"/>
    <w:rsid w:val="00583B96"/>
    <w:rsid w:val="0058475F"/>
    <w:rsid w:val="005926AA"/>
    <w:rsid w:val="0059448B"/>
    <w:rsid w:val="0059710C"/>
    <w:rsid w:val="005972ED"/>
    <w:rsid w:val="005A15E9"/>
    <w:rsid w:val="005A405E"/>
    <w:rsid w:val="005A4374"/>
    <w:rsid w:val="005A6558"/>
    <w:rsid w:val="005A658D"/>
    <w:rsid w:val="005B002E"/>
    <w:rsid w:val="005B2DC0"/>
    <w:rsid w:val="005B3118"/>
    <w:rsid w:val="005B725B"/>
    <w:rsid w:val="005C0470"/>
    <w:rsid w:val="005C1176"/>
    <w:rsid w:val="005C1824"/>
    <w:rsid w:val="005C4198"/>
    <w:rsid w:val="005C5C56"/>
    <w:rsid w:val="005C6EDE"/>
    <w:rsid w:val="005D259A"/>
    <w:rsid w:val="005D30CD"/>
    <w:rsid w:val="005D5A18"/>
    <w:rsid w:val="005D70BE"/>
    <w:rsid w:val="005D72DC"/>
    <w:rsid w:val="005D78EA"/>
    <w:rsid w:val="005D7D1A"/>
    <w:rsid w:val="005E1770"/>
    <w:rsid w:val="005E1CEE"/>
    <w:rsid w:val="005E3567"/>
    <w:rsid w:val="005E4D3F"/>
    <w:rsid w:val="005E6506"/>
    <w:rsid w:val="005F27F6"/>
    <w:rsid w:val="005F2D6E"/>
    <w:rsid w:val="005F448D"/>
    <w:rsid w:val="005F54AB"/>
    <w:rsid w:val="00600220"/>
    <w:rsid w:val="00600849"/>
    <w:rsid w:val="00600AC1"/>
    <w:rsid w:val="0060236E"/>
    <w:rsid w:val="00602389"/>
    <w:rsid w:val="00602518"/>
    <w:rsid w:val="00602ED7"/>
    <w:rsid w:val="00603EC7"/>
    <w:rsid w:val="00605320"/>
    <w:rsid w:val="0060576D"/>
    <w:rsid w:val="0060665C"/>
    <w:rsid w:val="006069DD"/>
    <w:rsid w:val="00606CEA"/>
    <w:rsid w:val="00610DA5"/>
    <w:rsid w:val="00611A86"/>
    <w:rsid w:val="00612224"/>
    <w:rsid w:val="006123A7"/>
    <w:rsid w:val="00615EBC"/>
    <w:rsid w:val="006215B3"/>
    <w:rsid w:val="00621D5C"/>
    <w:rsid w:val="00622B14"/>
    <w:rsid w:val="0062417D"/>
    <w:rsid w:val="00625375"/>
    <w:rsid w:val="00625419"/>
    <w:rsid w:val="00625FAF"/>
    <w:rsid w:val="00626B31"/>
    <w:rsid w:val="00631A14"/>
    <w:rsid w:val="00633314"/>
    <w:rsid w:val="0063351D"/>
    <w:rsid w:val="00633E41"/>
    <w:rsid w:val="0064020C"/>
    <w:rsid w:val="00640A1D"/>
    <w:rsid w:val="00640B87"/>
    <w:rsid w:val="006419DE"/>
    <w:rsid w:val="00643957"/>
    <w:rsid w:val="00643F77"/>
    <w:rsid w:val="006443F7"/>
    <w:rsid w:val="006445A6"/>
    <w:rsid w:val="00645AD1"/>
    <w:rsid w:val="00645D23"/>
    <w:rsid w:val="006470A0"/>
    <w:rsid w:val="006479E8"/>
    <w:rsid w:val="006504AD"/>
    <w:rsid w:val="006528A0"/>
    <w:rsid w:val="00652EA8"/>
    <w:rsid w:val="00655499"/>
    <w:rsid w:val="006563AC"/>
    <w:rsid w:val="006563B1"/>
    <w:rsid w:val="00657251"/>
    <w:rsid w:val="006579F5"/>
    <w:rsid w:val="00662581"/>
    <w:rsid w:val="00662CA5"/>
    <w:rsid w:val="00662E07"/>
    <w:rsid w:val="0066456A"/>
    <w:rsid w:val="006645DC"/>
    <w:rsid w:val="006650EE"/>
    <w:rsid w:val="006708F8"/>
    <w:rsid w:val="006709CA"/>
    <w:rsid w:val="00670C7A"/>
    <w:rsid w:val="00673A4A"/>
    <w:rsid w:val="00674553"/>
    <w:rsid w:val="0067627F"/>
    <w:rsid w:val="00676799"/>
    <w:rsid w:val="006771AB"/>
    <w:rsid w:val="00680208"/>
    <w:rsid w:val="006811C9"/>
    <w:rsid w:val="006819F3"/>
    <w:rsid w:val="006828FE"/>
    <w:rsid w:val="0068584B"/>
    <w:rsid w:val="0069027A"/>
    <w:rsid w:val="006902BB"/>
    <w:rsid w:val="00690A0F"/>
    <w:rsid w:val="00690A5C"/>
    <w:rsid w:val="00691BE9"/>
    <w:rsid w:val="00691E4D"/>
    <w:rsid w:val="0069254E"/>
    <w:rsid w:val="00692981"/>
    <w:rsid w:val="00692BEF"/>
    <w:rsid w:val="00692FBC"/>
    <w:rsid w:val="006972CF"/>
    <w:rsid w:val="006A0802"/>
    <w:rsid w:val="006A1AD7"/>
    <w:rsid w:val="006A1E3E"/>
    <w:rsid w:val="006A3FE2"/>
    <w:rsid w:val="006A5C16"/>
    <w:rsid w:val="006A5FE6"/>
    <w:rsid w:val="006A6650"/>
    <w:rsid w:val="006A6687"/>
    <w:rsid w:val="006A6A74"/>
    <w:rsid w:val="006A76CB"/>
    <w:rsid w:val="006A7997"/>
    <w:rsid w:val="006B000D"/>
    <w:rsid w:val="006B01CA"/>
    <w:rsid w:val="006B0B8D"/>
    <w:rsid w:val="006B17DB"/>
    <w:rsid w:val="006B1819"/>
    <w:rsid w:val="006B326A"/>
    <w:rsid w:val="006B5CA6"/>
    <w:rsid w:val="006B66F0"/>
    <w:rsid w:val="006B741D"/>
    <w:rsid w:val="006B75AC"/>
    <w:rsid w:val="006C020C"/>
    <w:rsid w:val="006C3496"/>
    <w:rsid w:val="006C34EE"/>
    <w:rsid w:val="006C4FC9"/>
    <w:rsid w:val="006C5802"/>
    <w:rsid w:val="006C58A6"/>
    <w:rsid w:val="006C64E8"/>
    <w:rsid w:val="006C6E5E"/>
    <w:rsid w:val="006C7D7D"/>
    <w:rsid w:val="006D0688"/>
    <w:rsid w:val="006D0940"/>
    <w:rsid w:val="006D1450"/>
    <w:rsid w:val="006D420D"/>
    <w:rsid w:val="006D4746"/>
    <w:rsid w:val="006D5406"/>
    <w:rsid w:val="006D6979"/>
    <w:rsid w:val="006D7E36"/>
    <w:rsid w:val="006E2C95"/>
    <w:rsid w:val="006E7C5D"/>
    <w:rsid w:val="006F0105"/>
    <w:rsid w:val="006F198E"/>
    <w:rsid w:val="006F2435"/>
    <w:rsid w:val="006F276A"/>
    <w:rsid w:val="006F29D5"/>
    <w:rsid w:val="006F3909"/>
    <w:rsid w:val="006F6154"/>
    <w:rsid w:val="006F6712"/>
    <w:rsid w:val="006F6FD6"/>
    <w:rsid w:val="006F7811"/>
    <w:rsid w:val="006F797F"/>
    <w:rsid w:val="007031C4"/>
    <w:rsid w:val="00705A3E"/>
    <w:rsid w:val="00707365"/>
    <w:rsid w:val="00710859"/>
    <w:rsid w:val="00710BD1"/>
    <w:rsid w:val="00711759"/>
    <w:rsid w:val="007118ED"/>
    <w:rsid w:val="00714788"/>
    <w:rsid w:val="0071614B"/>
    <w:rsid w:val="00716596"/>
    <w:rsid w:val="0071677F"/>
    <w:rsid w:val="00716DAB"/>
    <w:rsid w:val="00717023"/>
    <w:rsid w:val="00720B08"/>
    <w:rsid w:val="00721CF4"/>
    <w:rsid w:val="00722050"/>
    <w:rsid w:val="00724525"/>
    <w:rsid w:val="00724FA5"/>
    <w:rsid w:val="00725F64"/>
    <w:rsid w:val="00726A31"/>
    <w:rsid w:val="00727099"/>
    <w:rsid w:val="007271DA"/>
    <w:rsid w:val="00730BB7"/>
    <w:rsid w:val="00730E8C"/>
    <w:rsid w:val="007310AA"/>
    <w:rsid w:val="007320E3"/>
    <w:rsid w:val="00733E01"/>
    <w:rsid w:val="00734905"/>
    <w:rsid w:val="00735A05"/>
    <w:rsid w:val="00736562"/>
    <w:rsid w:val="007368A7"/>
    <w:rsid w:val="007378E8"/>
    <w:rsid w:val="00740165"/>
    <w:rsid w:val="00741CBA"/>
    <w:rsid w:val="00741E6B"/>
    <w:rsid w:val="0074245B"/>
    <w:rsid w:val="007424F7"/>
    <w:rsid w:val="007425AE"/>
    <w:rsid w:val="0074507B"/>
    <w:rsid w:val="007454F5"/>
    <w:rsid w:val="00745A3E"/>
    <w:rsid w:val="00745DD4"/>
    <w:rsid w:val="00746817"/>
    <w:rsid w:val="00747ED4"/>
    <w:rsid w:val="0075012C"/>
    <w:rsid w:val="00750CC5"/>
    <w:rsid w:val="00750E77"/>
    <w:rsid w:val="00751A33"/>
    <w:rsid w:val="00752771"/>
    <w:rsid w:val="007527E2"/>
    <w:rsid w:val="007529FD"/>
    <w:rsid w:val="00753BAA"/>
    <w:rsid w:val="007554CD"/>
    <w:rsid w:val="00755DA8"/>
    <w:rsid w:val="00756020"/>
    <w:rsid w:val="00756EE6"/>
    <w:rsid w:val="007574D5"/>
    <w:rsid w:val="00757C6C"/>
    <w:rsid w:val="007608A5"/>
    <w:rsid w:val="00761F0E"/>
    <w:rsid w:val="007621A5"/>
    <w:rsid w:val="00762F22"/>
    <w:rsid w:val="00763A4D"/>
    <w:rsid w:val="00764EB2"/>
    <w:rsid w:val="00765B46"/>
    <w:rsid w:val="00765BA0"/>
    <w:rsid w:val="00765F0F"/>
    <w:rsid w:val="007706AD"/>
    <w:rsid w:val="007718F3"/>
    <w:rsid w:val="00772470"/>
    <w:rsid w:val="00775195"/>
    <w:rsid w:val="007751F4"/>
    <w:rsid w:val="00776B03"/>
    <w:rsid w:val="0078027F"/>
    <w:rsid w:val="0078175B"/>
    <w:rsid w:val="00782576"/>
    <w:rsid w:val="00782781"/>
    <w:rsid w:val="00783879"/>
    <w:rsid w:val="007860BD"/>
    <w:rsid w:val="00786F56"/>
    <w:rsid w:val="0079219A"/>
    <w:rsid w:val="00792329"/>
    <w:rsid w:val="007952D7"/>
    <w:rsid w:val="007A0EA6"/>
    <w:rsid w:val="007A0ECB"/>
    <w:rsid w:val="007A1931"/>
    <w:rsid w:val="007A29EC"/>
    <w:rsid w:val="007A38F1"/>
    <w:rsid w:val="007A43FE"/>
    <w:rsid w:val="007A4714"/>
    <w:rsid w:val="007B130C"/>
    <w:rsid w:val="007B16D0"/>
    <w:rsid w:val="007B1B6D"/>
    <w:rsid w:val="007B1B87"/>
    <w:rsid w:val="007B2273"/>
    <w:rsid w:val="007B29B9"/>
    <w:rsid w:val="007B2A43"/>
    <w:rsid w:val="007B31E4"/>
    <w:rsid w:val="007B4840"/>
    <w:rsid w:val="007B4ADF"/>
    <w:rsid w:val="007B69F9"/>
    <w:rsid w:val="007B6BC0"/>
    <w:rsid w:val="007B6EAF"/>
    <w:rsid w:val="007B75AF"/>
    <w:rsid w:val="007B7C2A"/>
    <w:rsid w:val="007C14E4"/>
    <w:rsid w:val="007C3CBA"/>
    <w:rsid w:val="007C4649"/>
    <w:rsid w:val="007C4EEE"/>
    <w:rsid w:val="007C5128"/>
    <w:rsid w:val="007D08F5"/>
    <w:rsid w:val="007D14A2"/>
    <w:rsid w:val="007D3AB9"/>
    <w:rsid w:val="007D3DBF"/>
    <w:rsid w:val="007D4E53"/>
    <w:rsid w:val="007D5148"/>
    <w:rsid w:val="007D55F3"/>
    <w:rsid w:val="007D5644"/>
    <w:rsid w:val="007D68B5"/>
    <w:rsid w:val="007E0CD0"/>
    <w:rsid w:val="007E179E"/>
    <w:rsid w:val="007E292F"/>
    <w:rsid w:val="007E4D91"/>
    <w:rsid w:val="007E55E0"/>
    <w:rsid w:val="007E581D"/>
    <w:rsid w:val="007E5D5C"/>
    <w:rsid w:val="007F2736"/>
    <w:rsid w:val="007F3281"/>
    <w:rsid w:val="007F35CE"/>
    <w:rsid w:val="007F5185"/>
    <w:rsid w:val="00800EB6"/>
    <w:rsid w:val="00801656"/>
    <w:rsid w:val="00803426"/>
    <w:rsid w:val="0080371C"/>
    <w:rsid w:val="0080375E"/>
    <w:rsid w:val="00811A6F"/>
    <w:rsid w:val="00812A96"/>
    <w:rsid w:val="00815879"/>
    <w:rsid w:val="00816120"/>
    <w:rsid w:val="00816EE5"/>
    <w:rsid w:val="00821F14"/>
    <w:rsid w:val="00823491"/>
    <w:rsid w:val="008234A3"/>
    <w:rsid w:val="00823A1C"/>
    <w:rsid w:val="00823BAF"/>
    <w:rsid w:val="00824C71"/>
    <w:rsid w:val="00824D7C"/>
    <w:rsid w:val="00825703"/>
    <w:rsid w:val="00826DBC"/>
    <w:rsid w:val="00827561"/>
    <w:rsid w:val="00827AA6"/>
    <w:rsid w:val="00827B2B"/>
    <w:rsid w:val="00830273"/>
    <w:rsid w:val="00830EDD"/>
    <w:rsid w:val="00831F32"/>
    <w:rsid w:val="00832164"/>
    <w:rsid w:val="00832F33"/>
    <w:rsid w:val="00834CEB"/>
    <w:rsid w:val="00834F03"/>
    <w:rsid w:val="00835000"/>
    <w:rsid w:val="00835116"/>
    <w:rsid w:val="0083564E"/>
    <w:rsid w:val="008362A0"/>
    <w:rsid w:val="00836ECB"/>
    <w:rsid w:val="008379A0"/>
    <w:rsid w:val="008400DA"/>
    <w:rsid w:val="008405FF"/>
    <w:rsid w:val="0084080C"/>
    <w:rsid w:val="00840B55"/>
    <w:rsid w:val="008426F6"/>
    <w:rsid w:val="00842CBF"/>
    <w:rsid w:val="008434A3"/>
    <w:rsid w:val="00843BA3"/>
    <w:rsid w:val="00845543"/>
    <w:rsid w:val="00846835"/>
    <w:rsid w:val="00847236"/>
    <w:rsid w:val="00847921"/>
    <w:rsid w:val="0085033F"/>
    <w:rsid w:val="0085118C"/>
    <w:rsid w:val="008515CF"/>
    <w:rsid w:val="00861D13"/>
    <w:rsid w:val="00862A0B"/>
    <w:rsid w:val="00862D2F"/>
    <w:rsid w:val="00863806"/>
    <w:rsid w:val="00863B4B"/>
    <w:rsid w:val="00863E3A"/>
    <w:rsid w:val="00864613"/>
    <w:rsid w:val="00865356"/>
    <w:rsid w:val="0086684C"/>
    <w:rsid w:val="008673D3"/>
    <w:rsid w:val="00870E44"/>
    <w:rsid w:val="00871CAD"/>
    <w:rsid w:val="00871CB1"/>
    <w:rsid w:val="008751D8"/>
    <w:rsid w:val="008762E8"/>
    <w:rsid w:val="008810A9"/>
    <w:rsid w:val="0088152E"/>
    <w:rsid w:val="00882E44"/>
    <w:rsid w:val="008834FD"/>
    <w:rsid w:val="0088473C"/>
    <w:rsid w:val="0088576D"/>
    <w:rsid w:val="008864AF"/>
    <w:rsid w:val="00886829"/>
    <w:rsid w:val="0088751D"/>
    <w:rsid w:val="0089199B"/>
    <w:rsid w:val="00892297"/>
    <w:rsid w:val="00895C75"/>
    <w:rsid w:val="0089731E"/>
    <w:rsid w:val="00897488"/>
    <w:rsid w:val="0089759E"/>
    <w:rsid w:val="00897FEB"/>
    <w:rsid w:val="008A0064"/>
    <w:rsid w:val="008A0360"/>
    <w:rsid w:val="008A0371"/>
    <w:rsid w:val="008A2D11"/>
    <w:rsid w:val="008A3FA4"/>
    <w:rsid w:val="008A4B1F"/>
    <w:rsid w:val="008A52CE"/>
    <w:rsid w:val="008B26FC"/>
    <w:rsid w:val="008B2A83"/>
    <w:rsid w:val="008B3880"/>
    <w:rsid w:val="008B423F"/>
    <w:rsid w:val="008B70DC"/>
    <w:rsid w:val="008C3F4E"/>
    <w:rsid w:val="008C4C7F"/>
    <w:rsid w:val="008C753F"/>
    <w:rsid w:val="008D0A8A"/>
    <w:rsid w:val="008D0ED1"/>
    <w:rsid w:val="008D0F6E"/>
    <w:rsid w:val="008D117D"/>
    <w:rsid w:val="008D188C"/>
    <w:rsid w:val="008D3542"/>
    <w:rsid w:val="008D4F60"/>
    <w:rsid w:val="008D50BF"/>
    <w:rsid w:val="008D53DF"/>
    <w:rsid w:val="008D5E4B"/>
    <w:rsid w:val="008D6045"/>
    <w:rsid w:val="008D63ED"/>
    <w:rsid w:val="008D6A43"/>
    <w:rsid w:val="008D720C"/>
    <w:rsid w:val="008E1C01"/>
    <w:rsid w:val="008E238B"/>
    <w:rsid w:val="008E2AEA"/>
    <w:rsid w:val="008E4D00"/>
    <w:rsid w:val="008E6FC0"/>
    <w:rsid w:val="008F6753"/>
    <w:rsid w:val="008F679A"/>
    <w:rsid w:val="008F6E83"/>
    <w:rsid w:val="0090033C"/>
    <w:rsid w:val="00900E68"/>
    <w:rsid w:val="00901508"/>
    <w:rsid w:val="00901A66"/>
    <w:rsid w:val="009029DD"/>
    <w:rsid w:val="0090463D"/>
    <w:rsid w:val="009064AF"/>
    <w:rsid w:val="009074A8"/>
    <w:rsid w:val="00907E4F"/>
    <w:rsid w:val="009108C2"/>
    <w:rsid w:val="009108F2"/>
    <w:rsid w:val="00911BE7"/>
    <w:rsid w:val="00911F4B"/>
    <w:rsid w:val="009121BA"/>
    <w:rsid w:val="009144E5"/>
    <w:rsid w:val="00915B32"/>
    <w:rsid w:val="00915EA3"/>
    <w:rsid w:val="0091754D"/>
    <w:rsid w:val="00917B15"/>
    <w:rsid w:val="009206DD"/>
    <w:rsid w:val="009264E5"/>
    <w:rsid w:val="009323F3"/>
    <w:rsid w:val="0093320C"/>
    <w:rsid w:val="009342EF"/>
    <w:rsid w:val="009346B6"/>
    <w:rsid w:val="009357E8"/>
    <w:rsid w:val="00937104"/>
    <w:rsid w:val="009371F1"/>
    <w:rsid w:val="0094052E"/>
    <w:rsid w:val="009411DB"/>
    <w:rsid w:val="00942B87"/>
    <w:rsid w:val="00942C81"/>
    <w:rsid w:val="00943276"/>
    <w:rsid w:val="009436FB"/>
    <w:rsid w:val="00943AB2"/>
    <w:rsid w:val="00950D49"/>
    <w:rsid w:val="00951477"/>
    <w:rsid w:val="009515EF"/>
    <w:rsid w:val="00952263"/>
    <w:rsid w:val="00953F99"/>
    <w:rsid w:val="0095439E"/>
    <w:rsid w:val="00954A14"/>
    <w:rsid w:val="009561F4"/>
    <w:rsid w:val="0095681E"/>
    <w:rsid w:val="009573A1"/>
    <w:rsid w:val="00957F61"/>
    <w:rsid w:val="00960373"/>
    <w:rsid w:val="00960B29"/>
    <w:rsid w:val="0096184A"/>
    <w:rsid w:val="00963845"/>
    <w:rsid w:val="00963A15"/>
    <w:rsid w:val="009666A4"/>
    <w:rsid w:val="00966B57"/>
    <w:rsid w:val="00972575"/>
    <w:rsid w:val="009751A2"/>
    <w:rsid w:val="00981075"/>
    <w:rsid w:val="0098167D"/>
    <w:rsid w:val="00983BB7"/>
    <w:rsid w:val="00984543"/>
    <w:rsid w:val="00984B1F"/>
    <w:rsid w:val="009854BF"/>
    <w:rsid w:val="009870DB"/>
    <w:rsid w:val="0098718A"/>
    <w:rsid w:val="00987792"/>
    <w:rsid w:val="00987947"/>
    <w:rsid w:val="009929A7"/>
    <w:rsid w:val="00993F41"/>
    <w:rsid w:val="00995DCE"/>
    <w:rsid w:val="00996598"/>
    <w:rsid w:val="00996EF4"/>
    <w:rsid w:val="00997E77"/>
    <w:rsid w:val="009A2A41"/>
    <w:rsid w:val="009A2B6D"/>
    <w:rsid w:val="009A3594"/>
    <w:rsid w:val="009A400E"/>
    <w:rsid w:val="009A45E5"/>
    <w:rsid w:val="009A4B20"/>
    <w:rsid w:val="009B013F"/>
    <w:rsid w:val="009B381A"/>
    <w:rsid w:val="009B388F"/>
    <w:rsid w:val="009B50E3"/>
    <w:rsid w:val="009B5C3D"/>
    <w:rsid w:val="009B761B"/>
    <w:rsid w:val="009C0CD1"/>
    <w:rsid w:val="009C139E"/>
    <w:rsid w:val="009C3904"/>
    <w:rsid w:val="009C5D30"/>
    <w:rsid w:val="009C5DB4"/>
    <w:rsid w:val="009C742F"/>
    <w:rsid w:val="009D02DC"/>
    <w:rsid w:val="009D183E"/>
    <w:rsid w:val="009D40C1"/>
    <w:rsid w:val="009D42A0"/>
    <w:rsid w:val="009D45F1"/>
    <w:rsid w:val="009E03A8"/>
    <w:rsid w:val="009E0641"/>
    <w:rsid w:val="009E269E"/>
    <w:rsid w:val="009E2ED0"/>
    <w:rsid w:val="009E2FAF"/>
    <w:rsid w:val="009E33BD"/>
    <w:rsid w:val="009E49FE"/>
    <w:rsid w:val="009E522A"/>
    <w:rsid w:val="009E587A"/>
    <w:rsid w:val="009E602C"/>
    <w:rsid w:val="009E68DF"/>
    <w:rsid w:val="009F1DAB"/>
    <w:rsid w:val="009F41B0"/>
    <w:rsid w:val="009F79E3"/>
    <w:rsid w:val="00A016D2"/>
    <w:rsid w:val="00A02C4B"/>
    <w:rsid w:val="00A03702"/>
    <w:rsid w:val="00A05D90"/>
    <w:rsid w:val="00A06FBA"/>
    <w:rsid w:val="00A10BFC"/>
    <w:rsid w:val="00A122FA"/>
    <w:rsid w:val="00A12D8A"/>
    <w:rsid w:val="00A1317C"/>
    <w:rsid w:val="00A137A7"/>
    <w:rsid w:val="00A1543E"/>
    <w:rsid w:val="00A15B43"/>
    <w:rsid w:val="00A1638C"/>
    <w:rsid w:val="00A164AC"/>
    <w:rsid w:val="00A17B44"/>
    <w:rsid w:val="00A2102A"/>
    <w:rsid w:val="00A23A2A"/>
    <w:rsid w:val="00A25056"/>
    <w:rsid w:val="00A2723D"/>
    <w:rsid w:val="00A325DB"/>
    <w:rsid w:val="00A3611E"/>
    <w:rsid w:val="00A36320"/>
    <w:rsid w:val="00A37E96"/>
    <w:rsid w:val="00A413E8"/>
    <w:rsid w:val="00A42E89"/>
    <w:rsid w:val="00A431C1"/>
    <w:rsid w:val="00A43CED"/>
    <w:rsid w:val="00A43E88"/>
    <w:rsid w:val="00A44198"/>
    <w:rsid w:val="00A446AF"/>
    <w:rsid w:val="00A50942"/>
    <w:rsid w:val="00A51DE5"/>
    <w:rsid w:val="00A52AD0"/>
    <w:rsid w:val="00A5383E"/>
    <w:rsid w:val="00A544DA"/>
    <w:rsid w:val="00A550CF"/>
    <w:rsid w:val="00A55542"/>
    <w:rsid w:val="00A55E4E"/>
    <w:rsid w:val="00A57EAE"/>
    <w:rsid w:val="00A60910"/>
    <w:rsid w:val="00A63D1C"/>
    <w:rsid w:val="00A63D44"/>
    <w:rsid w:val="00A70ACD"/>
    <w:rsid w:val="00A71250"/>
    <w:rsid w:val="00A719C3"/>
    <w:rsid w:val="00A73BB6"/>
    <w:rsid w:val="00A7434C"/>
    <w:rsid w:val="00A759BF"/>
    <w:rsid w:val="00A76E5E"/>
    <w:rsid w:val="00A77F24"/>
    <w:rsid w:val="00A80492"/>
    <w:rsid w:val="00A81140"/>
    <w:rsid w:val="00A81C10"/>
    <w:rsid w:val="00A826AF"/>
    <w:rsid w:val="00A84E1F"/>
    <w:rsid w:val="00A85C8F"/>
    <w:rsid w:val="00A869A2"/>
    <w:rsid w:val="00A906E2"/>
    <w:rsid w:val="00A90B2F"/>
    <w:rsid w:val="00A94C8A"/>
    <w:rsid w:val="00A94DCE"/>
    <w:rsid w:val="00AA1D26"/>
    <w:rsid w:val="00AA2D15"/>
    <w:rsid w:val="00AA321F"/>
    <w:rsid w:val="00AA54C0"/>
    <w:rsid w:val="00AA5D2B"/>
    <w:rsid w:val="00AA6670"/>
    <w:rsid w:val="00AA7816"/>
    <w:rsid w:val="00AB1295"/>
    <w:rsid w:val="00AB1B24"/>
    <w:rsid w:val="00AB57FD"/>
    <w:rsid w:val="00AB6164"/>
    <w:rsid w:val="00AB7AB2"/>
    <w:rsid w:val="00AC123F"/>
    <w:rsid w:val="00AC2BC1"/>
    <w:rsid w:val="00AC361B"/>
    <w:rsid w:val="00AC435D"/>
    <w:rsid w:val="00AC4912"/>
    <w:rsid w:val="00AC5147"/>
    <w:rsid w:val="00AC5323"/>
    <w:rsid w:val="00AC5BB1"/>
    <w:rsid w:val="00AD18ED"/>
    <w:rsid w:val="00AD1AAA"/>
    <w:rsid w:val="00AD1BC9"/>
    <w:rsid w:val="00AD2673"/>
    <w:rsid w:val="00AD268B"/>
    <w:rsid w:val="00AD2DB1"/>
    <w:rsid w:val="00AD357A"/>
    <w:rsid w:val="00AD43BF"/>
    <w:rsid w:val="00AD55D9"/>
    <w:rsid w:val="00AD7F55"/>
    <w:rsid w:val="00AE0A68"/>
    <w:rsid w:val="00AE2EAF"/>
    <w:rsid w:val="00AE3524"/>
    <w:rsid w:val="00AE390C"/>
    <w:rsid w:val="00AE40B3"/>
    <w:rsid w:val="00AE63E8"/>
    <w:rsid w:val="00AF14DF"/>
    <w:rsid w:val="00AF17A5"/>
    <w:rsid w:val="00AF1A95"/>
    <w:rsid w:val="00AF1C73"/>
    <w:rsid w:val="00AF3D1C"/>
    <w:rsid w:val="00AF5C77"/>
    <w:rsid w:val="00AF5DF1"/>
    <w:rsid w:val="00AF5F6E"/>
    <w:rsid w:val="00AF6135"/>
    <w:rsid w:val="00AF7D20"/>
    <w:rsid w:val="00B006B8"/>
    <w:rsid w:val="00B03863"/>
    <w:rsid w:val="00B04460"/>
    <w:rsid w:val="00B04770"/>
    <w:rsid w:val="00B04A6C"/>
    <w:rsid w:val="00B06354"/>
    <w:rsid w:val="00B068B7"/>
    <w:rsid w:val="00B06A62"/>
    <w:rsid w:val="00B10355"/>
    <w:rsid w:val="00B105A7"/>
    <w:rsid w:val="00B13957"/>
    <w:rsid w:val="00B14559"/>
    <w:rsid w:val="00B157AD"/>
    <w:rsid w:val="00B15AFE"/>
    <w:rsid w:val="00B160D9"/>
    <w:rsid w:val="00B16A9A"/>
    <w:rsid w:val="00B16C71"/>
    <w:rsid w:val="00B218CE"/>
    <w:rsid w:val="00B235C2"/>
    <w:rsid w:val="00B235D0"/>
    <w:rsid w:val="00B23FD2"/>
    <w:rsid w:val="00B2454F"/>
    <w:rsid w:val="00B27833"/>
    <w:rsid w:val="00B30137"/>
    <w:rsid w:val="00B30F20"/>
    <w:rsid w:val="00B3450B"/>
    <w:rsid w:val="00B34919"/>
    <w:rsid w:val="00B36BF9"/>
    <w:rsid w:val="00B371E0"/>
    <w:rsid w:val="00B400E7"/>
    <w:rsid w:val="00B40173"/>
    <w:rsid w:val="00B4121A"/>
    <w:rsid w:val="00B44046"/>
    <w:rsid w:val="00B4431A"/>
    <w:rsid w:val="00B4556F"/>
    <w:rsid w:val="00B50198"/>
    <w:rsid w:val="00B50C64"/>
    <w:rsid w:val="00B5111F"/>
    <w:rsid w:val="00B51C6A"/>
    <w:rsid w:val="00B52A34"/>
    <w:rsid w:val="00B54E72"/>
    <w:rsid w:val="00B56647"/>
    <w:rsid w:val="00B61B99"/>
    <w:rsid w:val="00B6470A"/>
    <w:rsid w:val="00B6555E"/>
    <w:rsid w:val="00B65F32"/>
    <w:rsid w:val="00B74E36"/>
    <w:rsid w:val="00B759A2"/>
    <w:rsid w:val="00B760A4"/>
    <w:rsid w:val="00B767E2"/>
    <w:rsid w:val="00B76A1A"/>
    <w:rsid w:val="00B7721B"/>
    <w:rsid w:val="00B77ABB"/>
    <w:rsid w:val="00B81674"/>
    <w:rsid w:val="00B818F8"/>
    <w:rsid w:val="00B8417F"/>
    <w:rsid w:val="00B854F4"/>
    <w:rsid w:val="00B86053"/>
    <w:rsid w:val="00B861E8"/>
    <w:rsid w:val="00B905C4"/>
    <w:rsid w:val="00B91526"/>
    <w:rsid w:val="00B92417"/>
    <w:rsid w:val="00B927A6"/>
    <w:rsid w:val="00B94AD2"/>
    <w:rsid w:val="00B94DEE"/>
    <w:rsid w:val="00B966F6"/>
    <w:rsid w:val="00B975F4"/>
    <w:rsid w:val="00BA1AA3"/>
    <w:rsid w:val="00BA2AC9"/>
    <w:rsid w:val="00BA4120"/>
    <w:rsid w:val="00BA5AD6"/>
    <w:rsid w:val="00BA5C30"/>
    <w:rsid w:val="00BA61A6"/>
    <w:rsid w:val="00BA66CD"/>
    <w:rsid w:val="00BA6C1A"/>
    <w:rsid w:val="00BA7D6A"/>
    <w:rsid w:val="00BB0FD6"/>
    <w:rsid w:val="00BB2563"/>
    <w:rsid w:val="00BB4D3B"/>
    <w:rsid w:val="00BB50D3"/>
    <w:rsid w:val="00BB54FC"/>
    <w:rsid w:val="00BB697F"/>
    <w:rsid w:val="00BB6ACA"/>
    <w:rsid w:val="00BB6FAC"/>
    <w:rsid w:val="00BC0596"/>
    <w:rsid w:val="00BC3C70"/>
    <w:rsid w:val="00BC4165"/>
    <w:rsid w:val="00BC4EEE"/>
    <w:rsid w:val="00BC5469"/>
    <w:rsid w:val="00BC689D"/>
    <w:rsid w:val="00BC76F0"/>
    <w:rsid w:val="00BC7CC1"/>
    <w:rsid w:val="00BD00F8"/>
    <w:rsid w:val="00BD05CA"/>
    <w:rsid w:val="00BD2BCF"/>
    <w:rsid w:val="00BD2F27"/>
    <w:rsid w:val="00BD3BA6"/>
    <w:rsid w:val="00BD5818"/>
    <w:rsid w:val="00BD7DE7"/>
    <w:rsid w:val="00BE07BE"/>
    <w:rsid w:val="00BE178E"/>
    <w:rsid w:val="00BE2C9C"/>
    <w:rsid w:val="00BE4650"/>
    <w:rsid w:val="00BE46CF"/>
    <w:rsid w:val="00BE587B"/>
    <w:rsid w:val="00BE59D5"/>
    <w:rsid w:val="00BE6696"/>
    <w:rsid w:val="00BE6A36"/>
    <w:rsid w:val="00BF0B14"/>
    <w:rsid w:val="00BF1AFE"/>
    <w:rsid w:val="00BF3352"/>
    <w:rsid w:val="00BF5E27"/>
    <w:rsid w:val="00BF620A"/>
    <w:rsid w:val="00BF6693"/>
    <w:rsid w:val="00BF76F2"/>
    <w:rsid w:val="00BF7765"/>
    <w:rsid w:val="00C0110C"/>
    <w:rsid w:val="00C02EEE"/>
    <w:rsid w:val="00C0460D"/>
    <w:rsid w:val="00C046BA"/>
    <w:rsid w:val="00C0612A"/>
    <w:rsid w:val="00C06F76"/>
    <w:rsid w:val="00C0738B"/>
    <w:rsid w:val="00C0767E"/>
    <w:rsid w:val="00C15000"/>
    <w:rsid w:val="00C15F8B"/>
    <w:rsid w:val="00C17158"/>
    <w:rsid w:val="00C17244"/>
    <w:rsid w:val="00C21C5E"/>
    <w:rsid w:val="00C24DDB"/>
    <w:rsid w:val="00C25B29"/>
    <w:rsid w:val="00C26034"/>
    <w:rsid w:val="00C2683C"/>
    <w:rsid w:val="00C26BB0"/>
    <w:rsid w:val="00C27129"/>
    <w:rsid w:val="00C27336"/>
    <w:rsid w:val="00C30D6D"/>
    <w:rsid w:val="00C328F4"/>
    <w:rsid w:val="00C34574"/>
    <w:rsid w:val="00C357B7"/>
    <w:rsid w:val="00C3628C"/>
    <w:rsid w:val="00C377CB"/>
    <w:rsid w:val="00C37F40"/>
    <w:rsid w:val="00C4047C"/>
    <w:rsid w:val="00C407B8"/>
    <w:rsid w:val="00C408EF"/>
    <w:rsid w:val="00C42F8F"/>
    <w:rsid w:val="00C43C9C"/>
    <w:rsid w:val="00C440CB"/>
    <w:rsid w:val="00C461FF"/>
    <w:rsid w:val="00C4682C"/>
    <w:rsid w:val="00C5057C"/>
    <w:rsid w:val="00C508B7"/>
    <w:rsid w:val="00C51389"/>
    <w:rsid w:val="00C52EDD"/>
    <w:rsid w:val="00C5378A"/>
    <w:rsid w:val="00C537BA"/>
    <w:rsid w:val="00C53EE4"/>
    <w:rsid w:val="00C54DAE"/>
    <w:rsid w:val="00C55A8C"/>
    <w:rsid w:val="00C608C6"/>
    <w:rsid w:val="00C60E60"/>
    <w:rsid w:val="00C60FC2"/>
    <w:rsid w:val="00C630E2"/>
    <w:rsid w:val="00C6599E"/>
    <w:rsid w:val="00C659E6"/>
    <w:rsid w:val="00C65E16"/>
    <w:rsid w:val="00C65F0D"/>
    <w:rsid w:val="00C662FF"/>
    <w:rsid w:val="00C66AB3"/>
    <w:rsid w:val="00C679A6"/>
    <w:rsid w:val="00C67C07"/>
    <w:rsid w:val="00C70B8C"/>
    <w:rsid w:val="00C7126B"/>
    <w:rsid w:val="00C71DA3"/>
    <w:rsid w:val="00C72AC2"/>
    <w:rsid w:val="00C764B3"/>
    <w:rsid w:val="00C7675D"/>
    <w:rsid w:val="00C7731A"/>
    <w:rsid w:val="00C77D1A"/>
    <w:rsid w:val="00C807AB"/>
    <w:rsid w:val="00C810FC"/>
    <w:rsid w:val="00C821F2"/>
    <w:rsid w:val="00C82F6E"/>
    <w:rsid w:val="00C83937"/>
    <w:rsid w:val="00C84C33"/>
    <w:rsid w:val="00C87246"/>
    <w:rsid w:val="00C90FD9"/>
    <w:rsid w:val="00C92412"/>
    <w:rsid w:val="00C934C9"/>
    <w:rsid w:val="00C95597"/>
    <w:rsid w:val="00C9590E"/>
    <w:rsid w:val="00C963B9"/>
    <w:rsid w:val="00CA03A9"/>
    <w:rsid w:val="00CA40CF"/>
    <w:rsid w:val="00CA5103"/>
    <w:rsid w:val="00CB04F5"/>
    <w:rsid w:val="00CB0BBE"/>
    <w:rsid w:val="00CB1CD6"/>
    <w:rsid w:val="00CB1E4C"/>
    <w:rsid w:val="00CB2391"/>
    <w:rsid w:val="00CB2D34"/>
    <w:rsid w:val="00CB2FA5"/>
    <w:rsid w:val="00CB3F84"/>
    <w:rsid w:val="00CB5F24"/>
    <w:rsid w:val="00CB6F40"/>
    <w:rsid w:val="00CB7505"/>
    <w:rsid w:val="00CB7AC2"/>
    <w:rsid w:val="00CB7EFD"/>
    <w:rsid w:val="00CC02A8"/>
    <w:rsid w:val="00CC0F2D"/>
    <w:rsid w:val="00CC2F86"/>
    <w:rsid w:val="00CC407B"/>
    <w:rsid w:val="00CC420C"/>
    <w:rsid w:val="00CC46CE"/>
    <w:rsid w:val="00CC59CC"/>
    <w:rsid w:val="00CC5E57"/>
    <w:rsid w:val="00CC6848"/>
    <w:rsid w:val="00CC76EA"/>
    <w:rsid w:val="00CD6221"/>
    <w:rsid w:val="00CD6872"/>
    <w:rsid w:val="00CD6D6A"/>
    <w:rsid w:val="00CD70C2"/>
    <w:rsid w:val="00CE2127"/>
    <w:rsid w:val="00CE2A85"/>
    <w:rsid w:val="00CE3FD3"/>
    <w:rsid w:val="00CE5172"/>
    <w:rsid w:val="00CE56B9"/>
    <w:rsid w:val="00CE5E68"/>
    <w:rsid w:val="00CE6336"/>
    <w:rsid w:val="00CE7DB8"/>
    <w:rsid w:val="00CF05D3"/>
    <w:rsid w:val="00CF0663"/>
    <w:rsid w:val="00CF197E"/>
    <w:rsid w:val="00CF1E7F"/>
    <w:rsid w:val="00CF2138"/>
    <w:rsid w:val="00CF234F"/>
    <w:rsid w:val="00CF246D"/>
    <w:rsid w:val="00CF3165"/>
    <w:rsid w:val="00CF3D74"/>
    <w:rsid w:val="00CF4872"/>
    <w:rsid w:val="00CF4970"/>
    <w:rsid w:val="00CF4B9B"/>
    <w:rsid w:val="00CF4BA9"/>
    <w:rsid w:val="00CF519D"/>
    <w:rsid w:val="00CF5AD6"/>
    <w:rsid w:val="00CF5DF1"/>
    <w:rsid w:val="00CF6BAB"/>
    <w:rsid w:val="00D001A9"/>
    <w:rsid w:val="00D01888"/>
    <w:rsid w:val="00D021B8"/>
    <w:rsid w:val="00D0227D"/>
    <w:rsid w:val="00D03203"/>
    <w:rsid w:val="00D03958"/>
    <w:rsid w:val="00D03CD9"/>
    <w:rsid w:val="00D042B0"/>
    <w:rsid w:val="00D06B80"/>
    <w:rsid w:val="00D1024C"/>
    <w:rsid w:val="00D114B2"/>
    <w:rsid w:val="00D1187D"/>
    <w:rsid w:val="00D11A59"/>
    <w:rsid w:val="00D11C36"/>
    <w:rsid w:val="00D12F97"/>
    <w:rsid w:val="00D130FC"/>
    <w:rsid w:val="00D13AF7"/>
    <w:rsid w:val="00D15101"/>
    <w:rsid w:val="00D17574"/>
    <w:rsid w:val="00D22A3C"/>
    <w:rsid w:val="00D235CE"/>
    <w:rsid w:val="00D24B98"/>
    <w:rsid w:val="00D256D5"/>
    <w:rsid w:val="00D26937"/>
    <w:rsid w:val="00D30054"/>
    <w:rsid w:val="00D32E5E"/>
    <w:rsid w:val="00D35113"/>
    <w:rsid w:val="00D351A6"/>
    <w:rsid w:val="00D36F56"/>
    <w:rsid w:val="00D37746"/>
    <w:rsid w:val="00D41868"/>
    <w:rsid w:val="00D41C26"/>
    <w:rsid w:val="00D459D0"/>
    <w:rsid w:val="00D45C69"/>
    <w:rsid w:val="00D46896"/>
    <w:rsid w:val="00D46992"/>
    <w:rsid w:val="00D4728A"/>
    <w:rsid w:val="00D47629"/>
    <w:rsid w:val="00D5179D"/>
    <w:rsid w:val="00D521FE"/>
    <w:rsid w:val="00D525DF"/>
    <w:rsid w:val="00D52E51"/>
    <w:rsid w:val="00D53DD4"/>
    <w:rsid w:val="00D5632D"/>
    <w:rsid w:val="00D5695D"/>
    <w:rsid w:val="00D57011"/>
    <w:rsid w:val="00D57C12"/>
    <w:rsid w:val="00D57C1A"/>
    <w:rsid w:val="00D60146"/>
    <w:rsid w:val="00D6038C"/>
    <w:rsid w:val="00D60CB7"/>
    <w:rsid w:val="00D612F2"/>
    <w:rsid w:val="00D61ADA"/>
    <w:rsid w:val="00D61EE2"/>
    <w:rsid w:val="00D6222B"/>
    <w:rsid w:val="00D62A63"/>
    <w:rsid w:val="00D63C14"/>
    <w:rsid w:val="00D644C8"/>
    <w:rsid w:val="00D6497E"/>
    <w:rsid w:val="00D65A8C"/>
    <w:rsid w:val="00D65F31"/>
    <w:rsid w:val="00D667B0"/>
    <w:rsid w:val="00D66E46"/>
    <w:rsid w:val="00D66F35"/>
    <w:rsid w:val="00D70330"/>
    <w:rsid w:val="00D7295C"/>
    <w:rsid w:val="00D74E8F"/>
    <w:rsid w:val="00D76442"/>
    <w:rsid w:val="00D774AC"/>
    <w:rsid w:val="00D77F6C"/>
    <w:rsid w:val="00D80577"/>
    <w:rsid w:val="00D82774"/>
    <w:rsid w:val="00D834FA"/>
    <w:rsid w:val="00D83BA0"/>
    <w:rsid w:val="00D83F31"/>
    <w:rsid w:val="00D85258"/>
    <w:rsid w:val="00D92DE2"/>
    <w:rsid w:val="00D93602"/>
    <w:rsid w:val="00D941D7"/>
    <w:rsid w:val="00D94845"/>
    <w:rsid w:val="00D9490C"/>
    <w:rsid w:val="00D9579C"/>
    <w:rsid w:val="00D965FA"/>
    <w:rsid w:val="00DA4577"/>
    <w:rsid w:val="00DA4B1C"/>
    <w:rsid w:val="00DA4D63"/>
    <w:rsid w:val="00DA6032"/>
    <w:rsid w:val="00DA68B4"/>
    <w:rsid w:val="00DA6C33"/>
    <w:rsid w:val="00DA7E41"/>
    <w:rsid w:val="00DB01BB"/>
    <w:rsid w:val="00DB0D69"/>
    <w:rsid w:val="00DB3BA3"/>
    <w:rsid w:val="00DB5ECE"/>
    <w:rsid w:val="00DB63B6"/>
    <w:rsid w:val="00DB6854"/>
    <w:rsid w:val="00DB7013"/>
    <w:rsid w:val="00DC084B"/>
    <w:rsid w:val="00DC0BF8"/>
    <w:rsid w:val="00DC1A36"/>
    <w:rsid w:val="00DC33D2"/>
    <w:rsid w:val="00DC46FC"/>
    <w:rsid w:val="00DC4AF2"/>
    <w:rsid w:val="00DC4B73"/>
    <w:rsid w:val="00DC7215"/>
    <w:rsid w:val="00DD0210"/>
    <w:rsid w:val="00DD160E"/>
    <w:rsid w:val="00DD19B3"/>
    <w:rsid w:val="00DD251E"/>
    <w:rsid w:val="00DE0ECB"/>
    <w:rsid w:val="00DE0F1F"/>
    <w:rsid w:val="00DE102F"/>
    <w:rsid w:val="00DE1418"/>
    <w:rsid w:val="00DE1599"/>
    <w:rsid w:val="00DE2CE5"/>
    <w:rsid w:val="00DE302A"/>
    <w:rsid w:val="00DE3303"/>
    <w:rsid w:val="00DE487B"/>
    <w:rsid w:val="00DE4F14"/>
    <w:rsid w:val="00DF2317"/>
    <w:rsid w:val="00DF2498"/>
    <w:rsid w:val="00DF3443"/>
    <w:rsid w:val="00DF4019"/>
    <w:rsid w:val="00DF4977"/>
    <w:rsid w:val="00DF4DFB"/>
    <w:rsid w:val="00DF6914"/>
    <w:rsid w:val="00DF73F8"/>
    <w:rsid w:val="00E002CC"/>
    <w:rsid w:val="00E005A4"/>
    <w:rsid w:val="00E00888"/>
    <w:rsid w:val="00E008E3"/>
    <w:rsid w:val="00E04A31"/>
    <w:rsid w:val="00E0510B"/>
    <w:rsid w:val="00E058A4"/>
    <w:rsid w:val="00E10289"/>
    <w:rsid w:val="00E11E27"/>
    <w:rsid w:val="00E12002"/>
    <w:rsid w:val="00E120A0"/>
    <w:rsid w:val="00E123F4"/>
    <w:rsid w:val="00E13CCA"/>
    <w:rsid w:val="00E14230"/>
    <w:rsid w:val="00E14EE2"/>
    <w:rsid w:val="00E1518D"/>
    <w:rsid w:val="00E157C6"/>
    <w:rsid w:val="00E159C9"/>
    <w:rsid w:val="00E20ECE"/>
    <w:rsid w:val="00E218AC"/>
    <w:rsid w:val="00E231E1"/>
    <w:rsid w:val="00E25F4F"/>
    <w:rsid w:val="00E2668F"/>
    <w:rsid w:val="00E26FA3"/>
    <w:rsid w:val="00E2729D"/>
    <w:rsid w:val="00E3004D"/>
    <w:rsid w:val="00E30DD9"/>
    <w:rsid w:val="00E35E7E"/>
    <w:rsid w:val="00E37D95"/>
    <w:rsid w:val="00E40E3A"/>
    <w:rsid w:val="00E40EFC"/>
    <w:rsid w:val="00E41D5D"/>
    <w:rsid w:val="00E43131"/>
    <w:rsid w:val="00E44E72"/>
    <w:rsid w:val="00E45E3C"/>
    <w:rsid w:val="00E46438"/>
    <w:rsid w:val="00E47E0D"/>
    <w:rsid w:val="00E52048"/>
    <w:rsid w:val="00E52F1B"/>
    <w:rsid w:val="00E539E5"/>
    <w:rsid w:val="00E53A11"/>
    <w:rsid w:val="00E5441E"/>
    <w:rsid w:val="00E55B9A"/>
    <w:rsid w:val="00E561CB"/>
    <w:rsid w:val="00E573B7"/>
    <w:rsid w:val="00E60757"/>
    <w:rsid w:val="00E6098D"/>
    <w:rsid w:val="00E61459"/>
    <w:rsid w:val="00E62EAC"/>
    <w:rsid w:val="00E637D9"/>
    <w:rsid w:val="00E63DE0"/>
    <w:rsid w:val="00E649E9"/>
    <w:rsid w:val="00E65B6A"/>
    <w:rsid w:val="00E65ECF"/>
    <w:rsid w:val="00E666ED"/>
    <w:rsid w:val="00E667AA"/>
    <w:rsid w:val="00E67513"/>
    <w:rsid w:val="00E7099C"/>
    <w:rsid w:val="00E71D3E"/>
    <w:rsid w:val="00E74F08"/>
    <w:rsid w:val="00E769BD"/>
    <w:rsid w:val="00E77848"/>
    <w:rsid w:val="00E805B4"/>
    <w:rsid w:val="00E80AB0"/>
    <w:rsid w:val="00E80DBE"/>
    <w:rsid w:val="00E8190A"/>
    <w:rsid w:val="00E81CE0"/>
    <w:rsid w:val="00E827F7"/>
    <w:rsid w:val="00E82DDF"/>
    <w:rsid w:val="00E82EA1"/>
    <w:rsid w:val="00E83C87"/>
    <w:rsid w:val="00E841C0"/>
    <w:rsid w:val="00E920B1"/>
    <w:rsid w:val="00E92ED2"/>
    <w:rsid w:val="00E960F5"/>
    <w:rsid w:val="00E963F2"/>
    <w:rsid w:val="00E971A6"/>
    <w:rsid w:val="00E97AB6"/>
    <w:rsid w:val="00EA0477"/>
    <w:rsid w:val="00EA134C"/>
    <w:rsid w:val="00EA1BA8"/>
    <w:rsid w:val="00EA3943"/>
    <w:rsid w:val="00EA3E48"/>
    <w:rsid w:val="00EA4EFF"/>
    <w:rsid w:val="00EA5B14"/>
    <w:rsid w:val="00EA5DE7"/>
    <w:rsid w:val="00EA5E84"/>
    <w:rsid w:val="00EB0412"/>
    <w:rsid w:val="00EB3660"/>
    <w:rsid w:val="00EB6BF6"/>
    <w:rsid w:val="00EC01FF"/>
    <w:rsid w:val="00EC0D7D"/>
    <w:rsid w:val="00EC24C1"/>
    <w:rsid w:val="00EC24E5"/>
    <w:rsid w:val="00EC2C13"/>
    <w:rsid w:val="00EC75B3"/>
    <w:rsid w:val="00EC7E0E"/>
    <w:rsid w:val="00ED010C"/>
    <w:rsid w:val="00ED0A7F"/>
    <w:rsid w:val="00ED15E3"/>
    <w:rsid w:val="00ED2352"/>
    <w:rsid w:val="00ED2E06"/>
    <w:rsid w:val="00ED34A4"/>
    <w:rsid w:val="00EE0208"/>
    <w:rsid w:val="00EE0809"/>
    <w:rsid w:val="00EE24FF"/>
    <w:rsid w:val="00EE2831"/>
    <w:rsid w:val="00EE318D"/>
    <w:rsid w:val="00EE49B6"/>
    <w:rsid w:val="00EE55F0"/>
    <w:rsid w:val="00EE5900"/>
    <w:rsid w:val="00EE59D4"/>
    <w:rsid w:val="00EE6035"/>
    <w:rsid w:val="00EE6A22"/>
    <w:rsid w:val="00EF0500"/>
    <w:rsid w:val="00EF2320"/>
    <w:rsid w:val="00EF39A0"/>
    <w:rsid w:val="00EF3CE1"/>
    <w:rsid w:val="00EF5384"/>
    <w:rsid w:val="00EF754C"/>
    <w:rsid w:val="00EF7C1A"/>
    <w:rsid w:val="00F01F7B"/>
    <w:rsid w:val="00F02F6E"/>
    <w:rsid w:val="00F04952"/>
    <w:rsid w:val="00F06008"/>
    <w:rsid w:val="00F06F5C"/>
    <w:rsid w:val="00F0710E"/>
    <w:rsid w:val="00F1100E"/>
    <w:rsid w:val="00F116D5"/>
    <w:rsid w:val="00F12423"/>
    <w:rsid w:val="00F12F3A"/>
    <w:rsid w:val="00F1354B"/>
    <w:rsid w:val="00F136E7"/>
    <w:rsid w:val="00F14684"/>
    <w:rsid w:val="00F14BE2"/>
    <w:rsid w:val="00F15289"/>
    <w:rsid w:val="00F16449"/>
    <w:rsid w:val="00F167D0"/>
    <w:rsid w:val="00F16D5C"/>
    <w:rsid w:val="00F241A2"/>
    <w:rsid w:val="00F25C1E"/>
    <w:rsid w:val="00F27E7D"/>
    <w:rsid w:val="00F30526"/>
    <w:rsid w:val="00F3060E"/>
    <w:rsid w:val="00F30CA3"/>
    <w:rsid w:val="00F30CF2"/>
    <w:rsid w:val="00F322E8"/>
    <w:rsid w:val="00F3337A"/>
    <w:rsid w:val="00F337D0"/>
    <w:rsid w:val="00F3435C"/>
    <w:rsid w:val="00F359A9"/>
    <w:rsid w:val="00F35E4C"/>
    <w:rsid w:val="00F36838"/>
    <w:rsid w:val="00F36F55"/>
    <w:rsid w:val="00F40F3A"/>
    <w:rsid w:val="00F41151"/>
    <w:rsid w:val="00F41B91"/>
    <w:rsid w:val="00F425AE"/>
    <w:rsid w:val="00F43843"/>
    <w:rsid w:val="00F43913"/>
    <w:rsid w:val="00F43C61"/>
    <w:rsid w:val="00F44416"/>
    <w:rsid w:val="00F44751"/>
    <w:rsid w:val="00F463AE"/>
    <w:rsid w:val="00F52B5A"/>
    <w:rsid w:val="00F54576"/>
    <w:rsid w:val="00F55A9C"/>
    <w:rsid w:val="00F6051F"/>
    <w:rsid w:val="00F6061F"/>
    <w:rsid w:val="00F61156"/>
    <w:rsid w:val="00F62522"/>
    <w:rsid w:val="00F64E06"/>
    <w:rsid w:val="00F6531A"/>
    <w:rsid w:val="00F65760"/>
    <w:rsid w:val="00F66B62"/>
    <w:rsid w:val="00F6740B"/>
    <w:rsid w:val="00F70C86"/>
    <w:rsid w:val="00F71473"/>
    <w:rsid w:val="00F751A4"/>
    <w:rsid w:val="00F75EA9"/>
    <w:rsid w:val="00F7613F"/>
    <w:rsid w:val="00F772F1"/>
    <w:rsid w:val="00F77E22"/>
    <w:rsid w:val="00F81470"/>
    <w:rsid w:val="00F81B4E"/>
    <w:rsid w:val="00F8377D"/>
    <w:rsid w:val="00F841DF"/>
    <w:rsid w:val="00F84640"/>
    <w:rsid w:val="00F86D9A"/>
    <w:rsid w:val="00F903EF"/>
    <w:rsid w:val="00F913D6"/>
    <w:rsid w:val="00F91D8A"/>
    <w:rsid w:val="00F9263C"/>
    <w:rsid w:val="00F92827"/>
    <w:rsid w:val="00F939B2"/>
    <w:rsid w:val="00F945A1"/>
    <w:rsid w:val="00F94797"/>
    <w:rsid w:val="00F9500C"/>
    <w:rsid w:val="00F96314"/>
    <w:rsid w:val="00F96402"/>
    <w:rsid w:val="00F96EC8"/>
    <w:rsid w:val="00F978E7"/>
    <w:rsid w:val="00F97DE4"/>
    <w:rsid w:val="00FA09B0"/>
    <w:rsid w:val="00FA1A65"/>
    <w:rsid w:val="00FA2E85"/>
    <w:rsid w:val="00FA33F0"/>
    <w:rsid w:val="00FA56C3"/>
    <w:rsid w:val="00FA58F9"/>
    <w:rsid w:val="00FA64AF"/>
    <w:rsid w:val="00FA652F"/>
    <w:rsid w:val="00FA75F9"/>
    <w:rsid w:val="00FB1734"/>
    <w:rsid w:val="00FB2B3F"/>
    <w:rsid w:val="00FB438C"/>
    <w:rsid w:val="00FB6178"/>
    <w:rsid w:val="00FB644B"/>
    <w:rsid w:val="00FB6B43"/>
    <w:rsid w:val="00FB6C79"/>
    <w:rsid w:val="00FC025C"/>
    <w:rsid w:val="00FC127E"/>
    <w:rsid w:val="00FC2B47"/>
    <w:rsid w:val="00FC3900"/>
    <w:rsid w:val="00FC5781"/>
    <w:rsid w:val="00FC591D"/>
    <w:rsid w:val="00FC5B8D"/>
    <w:rsid w:val="00FD1032"/>
    <w:rsid w:val="00FD1B26"/>
    <w:rsid w:val="00FD1B5E"/>
    <w:rsid w:val="00FD1C67"/>
    <w:rsid w:val="00FD20D8"/>
    <w:rsid w:val="00FD4B8C"/>
    <w:rsid w:val="00FD5C75"/>
    <w:rsid w:val="00FD6B8B"/>
    <w:rsid w:val="00FD7297"/>
    <w:rsid w:val="00FE2534"/>
    <w:rsid w:val="00FE2601"/>
    <w:rsid w:val="00FE45BB"/>
    <w:rsid w:val="00FE4B77"/>
    <w:rsid w:val="00FE542B"/>
    <w:rsid w:val="00FE5543"/>
    <w:rsid w:val="00FE67B1"/>
    <w:rsid w:val="00FE7622"/>
    <w:rsid w:val="00FF0B73"/>
    <w:rsid w:val="00FF1E6A"/>
    <w:rsid w:val="00FF29EA"/>
    <w:rsid w:val="00FF5F92"/>
    <w:rsid w:val="00FF62C8"/>
    <w:rsid w:val="0B860597"/>
    <w:rsid w:val="28C4BFCA"/>
    <w:rsid w:val="2FDDAD60"/>
    <w:rsid w:val="3A8D085C"/>
    <w:rsid w:val="481C0680"/>
    <w:rsid w:val="49A5FA80"/>
    <w:rsid w:val="66067F07"/>
    <w:rsid w:val="6CDB5BCF"/>
    <w:rsid w:val="776DF801"/>
    <w:rsid w:val="7E3F0A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F238C"/>
  <w15:chartTrackingRefBased/>
  <w15:docId w15:val="{2996EC99-5DD8-4522-974C-6B2D4F10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461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unhideWhenUsed/>
    <w:qFormat/>
    <w:rsid w:val="00090F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uiPriority w:val="9"/>
    <w:semiHidden/>
    <w:unhideWhenUsed/>
    <w:qFormat/>
    <w:rsid w:val="00F9263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Pealkiri7">
    <w:name w:val="heading 7"/>
    <w:basedOn w:val="Normaallaad"/>
    <w:next w:val="Normaallaad"/>
    <w:link w:val="Pealkiri7Mrk"/>
    <w:uiPriority w:val="9"/>
    <w:semiHidden/>
    <w:unhideWhenUsed/>
    <w:qFormat/>
    <w:rsid w:val="0067455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710BD1"/>
    <w:pPr>
      <w:spacing w:after="0" w:line="240" w:lineRule="auto"/>
    </w:pPr>
    <w:rPr>
      <w:rFonts w:ascii="Times New Roman" w:hAnsi="Times New Roman"/>
      <w:sz w:val="24"/>
    </w:rPr>
  </w:style>
  <w:style w:type="paragraph" w:styleId="Pis">
    <w:name w:val="header"/>
    <w:basedOn w:val="Normaallaad"/>
    <w:link w:val="PisMrk"/>
    <w:uiPriority w:val="99"/>
    <w:unhideWhenUsed/>
    <w:rsid w:val="00B30137"/>
    <w:pPr>
      <w:tabs>
        <w:tab w:val="center" w:pos="4536"/>
        <w:tab w:val="right" w:pos="9072"/>
      </w:tabs>
      <w:spacing w:after="0" w:line="240" w:lineRule="auto"/>
    </w:pPr>
  </w:style>
  <w:style w:type="character" w:customStyle="1" w:styleId="PisMrk">
    <w:name w:val="Päis Märk"/>
    <w:basedOn w:val="Liguvaikefont"/>
    <w:link w:val="Pis"/>
    <w:uiPriority w:val="99"/>
    <w:rsid w:val="00B30137"/>
  </w:style>
  <w:style w:type="paragraph" w:styleId="Jalus">
    <w:name w:val="footer"/>
    <w:basedOn w:val="Normaallaad"/>
    <w:link w:val="JalusMrk"/>
    <w:uiPriority w:val="99"/>
    <w:unhideWhenUsed/>
    <w:rsid w:val="00B30137"/>
    <w:pPr>
      <w:tabs>
        <w:tab w:val="center" w:pos="4536"/>
        <w:tab w:val="right" w:pos="9072"/>
      </w:tabs>
      <w:spacing w:after="0" w:line="240" w:lineRule="auto"/>
    </w:pPr>
  </w:style>
  <w:style w:type="character" w:customStyle="1" w:styleId="JalusMrk">
    <w:name w:val="Jalus Märk"/>
    <w:basedOn w:val="Liguvaikefont"/>
    <w:link w:val="Jalus"/>
    <w:uiPriority w:val="99"/>
    <w:rsid w:val="00B30137"/>
  </w:style>
  <w:style w:type="paragraph" w:styleId="Jutumullitekst">
    <w:name w:val="Balloon Text"/>
    <w:basedOn w:val="Normaallaad"/>
    <w:link w:val="JutumullitekstMrk"/>
    <w:uiPriority w:val="99"/>
    <w:semiHidden/>
    <w:unhideWhenUsed/>
    <w:rsid w:val="006C64E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C64E8"/>
    <w:rPr>
      <w:rFonts w:ascii="Segoe UI" w:hAnsi="Segoe UI" w:cs="Segoe UI"/>
      <w:sz w:val="18"/>
      <w:szCs w:val="18"/>
    </w:rPr>
  </w:style>
  <w:style w:type="character" w:styleId="Kommentaariviide">
    <w:name w:val="annotation reference"/>
    <w:basedOn w:val="Liguvaikefont"/>
    <w:uiPriority w:val="99"/>
    <w:semiHidden/>
    <w:unhideWhenUsed/>
    <w:rsid w:val="00E40E3A"/>
    <w:rPr>
      <w:sz w:val="16"/>
      <w:szCs w:val="16"/>
    </w:rPr>
  </w:style>
  <w:style w:type="paragraph" w:styleId="Kommentaaritekst">
    <w:name w:val="annotation text"/>
    <w:basedOn w:val="Normaallaad"/>
    <w:link w:val="KommentaaritekstMrk"/>
    <w:uiPriority w:val="99"/>
    <w:unhideWhenUsed/>
    <w:rsid w:val="00E40E3A"/>
    <w:pPr>
      <w:spacing w:line="240" w:lineRule="auto"/>
    </w:pPr>
    <w:rPr>
      <w:sz w:val="20"/>
      <w:szCs w:val="20"/>
    </w:rPr>
  </w:style>
  <w:style w:type="character" w:customStyle="1" w:styleId="KommentaaritekstMrk">
    <w:name w:val="Kommentaari tekst Märk"/>
    <w:basedOn w:val="Liguvaikefont"/>
    <w:link w:val="Kommentaaritekst"/>
    <w:uiPriority w:val="99"/>
    <w:rsid w:val="00E40E3A"/>
    <w:rPr>
      <w:sz w:val="20"/>
      <w:szCs w:val="20"/>
    </w:rPr>
  </w:style>
  <w:style w:type="paragraph" w:styleId="Kommentaariteema">
    <w:name w:val="annotation subject"/>
    <w:basedOn w:val="Kommentaaritekst"/>
    <w:next w:val="Kommentaaritekst"/>
    <w:link w:val="KommentaariteemaMrk"/>
    <w:uiPriority w:val="99"/>
    <w:semiHidden/>
    <w:unhideWhenUsed/>
    <w:rsid w:val="00E40E3A"/>
    <w:rPr>
      <w:b/>
      <w:bCs/>
    </w:rPr>
  </w:style>
  <w:style w:type="character" w:customStyle="1" w:styleId="KommentaariteemaMrk">
    <w:name w:val="Kommentaari teema Märk"/>
    <w:basedOn w:val="KommentaaritekstMrk"/>
    <w:link w:val="Kommentaariteema"/>
    <w:uiPriority w:val="99"/>
    <w:semiHidden/>
    <w:rsid w:val="00E40E3A"/>
    <w:rPr>
      <w:b/>
      <w:bCs/>
      <w:sz w:val="20"/>
      <w:szCs w:val="20"/>
    </w:rPr>
  </w:style>
  <w:style w:type="character" w:customStyle="1" w:styleId="Pealkiri1Mrk">
    <w:name w:val="Pealkiri 1 Märk"/>
    <w:basedOn w:val="Liguvaikefont"/>
    <w:link w:val="Pealkiri1"/>
    <w:uiPriority w:val="9"/>
    <w:rsid w:val="00C461FF"/>
    <w:rPr>
      <w:rFonts w:asciiTheme="majorHAnsi" w:eastAsiaTheme="majorEastAsia" w:hAnsiTheme="majorHAnsi" w:cstheme="majorBidi"/>
      <w:color w:val="2E74B5" w:themeColor="accent1" w:themeShade="BF"/>
      <w:sz w:val="32"/>
      <w:szCs w:val="32"/>
    </w:rPr>
  </w:style>
  <w:style w:type="paragraph" w:styleId="Redaktsioon">
    <w:name w:val="Revision"/>
    <w:hidden/>
    <w:uiPriority w:val="99"/>
    <w:semiHidden/>
    <w:rsid w:val="008A0064"/>
    <w:pPr>
      <w:spacing w:after="0" w:line="240" w:lineRule="auto"/>
    </w:pPr>
  </w:style>
  <w:style w:type="paragraph" w:styleId="Loendilik">
    <w:name w:val="List Paragraph"/>
    <w:basedOn w:val="Normaallaad"/>
    <w:uiPriority w:val="34"/>
    <w:qFormat/>
    <w:rsid w:val="00307341"/>
    <w:pPr>
      <w:spacing w:after="0" w:line="240" w:lineRule="auto"/>
      <w:ind w:left="720"/>
      <w:contextualSpacing/>
      <w:jc w:val="both"/>
    </w:pPr>
    <w:rPr>
      <w:kern w:val="2"/>
      <w14:ligatures w14:val="standardContextual"/>
    </w:rPr>
  </w:style>
  <w:style w:type="character" w:styleId="Hperlink">
    <w:name w:val="Hyperlink"/>
    <w:basedOn w:val="Liguvaikefont"/>
    <w:uiPriority w:val="99"/>
    <w:unhideWhenUsed/>
    <w:rsid w:val="00A90B2F"/>
    <w:rPr>
      <w:color w:val="0563C1" w:themeColor="hyperlink"/>
      <w:u w:val="single"/>
    </w:rPr>
  </w:style>
  <w:style w:type="character" w:customStyle="1" w:styleId="Pealkiri3Mrk">
    <w:name w:val="Pealkiri 3 Märk"/>
    <w:basedOn w:val="Liguvaikefont"/>
    <w:link w:val="Pealkiri3"/>
    <w:uiPriority w:val="9"/>
    <w:rsid w:val="00090FB1"/>
    <w:rPr>
      <w:rFonts w:asciiTheme="majorHAnsi" w:eastAsiaTheme="majorEastAsia" w:hAnsiTheme="majorHAnsi" w:cstheme="majorBidi"/>
      <w:color w:val="1F4D78" w:themeColor="accent1" w:themeShade="7F"/>
      <w:sz w:val="24"/>
      <w:szCs w:val="24"/>
    </w:rPr>
  </w:style>
  <w:style w:type="paragraph" w:styleId="Normaallaadveeb">
    <w:name w:val="Normal (Web)"/>
    <w:basedOn w:val="Normaallaad"/>
    <w:uiPriority w:val="99"/>
    <w:unhideWhenUsed/>
    <w:rsid w:val="001D755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yhik">
    <w:name w:val="tyhik"/>
    <w:basedOn w:val="Liguvaikefont"/>
    <w:rsid w:val="001D7555"/>
  </w:style>
  <w:style w:type="character" w:customStyle="1" w:styleId="Pealkiri7Mrk">
    <w:name w:val="Pealkiri 7 Märk"/>
    <w:basedOn w:val="Liguvaikefont"/>
    <w:link w:val="Pealkiri7"/>
    <w:uiPriority w:val="9"/>
    <w:semiHidden/>
    <w:rsid w:val="00674553"/>
    <w:rPr>
      <w:rFonts w:asciiTheme="majorHAnsi" w:eastAsiaTheme="majorEastAsia" w:hAnsiTheme="majorHAnsi" w:cstheme="majorBidi"/>
      <w:i/>
      <w:iCs/>
      <w:color w:val="1F4D78" w:themeColor="accent1" w:themeShade="7F"/>
    </w:rPr>
  </w:style>
  <w:style w:type="character" w:styleId="Tugev">
    <w:name w:val="Strong"/>
    <w:basedOn w:val="Liguvaikefont"/>
    <w:uiPriority w:val="22"/>
    <w:qFormat/>
    <w:rsid w:val="00082046"/>
    <w:rPr>
      <w:b/>
      <w:bCs/>
    </w:rPr>
  </w:style>
  <w:style w:type="character" w:customStyle="1" w:styleId="UnresolvedMention1">
    <w:name w:val="Unresolved Mention1"/>
    <w:basedOn w:val="Liguvaikefont"/>
    <w:uiPriority w:val="99"/>
    <w:semiHidden/>
    <w:unhideWhenUsed/>
    <w:rsid w:val="00F903EF"/>
    <w:rPr>
      <w:color w:val="605E5C"/>
      <w:shd w:val="clear" w:color="auto" w:fill="E1DFDD"/>
    </w:rPr>
  </w:style>
  <w:style w:type="character" w:customStyle="1" w:styleId="UnresolvedMention2">
    <w:name w:val="Unresolved Mention2"/>
    <w:basedOn w:val="Liguvaikefont"/>
    <w:uiPriority w:val="99"/>
    <w:semiHidden/>
    <w:unhideWhenUsed/>
    <w:rsid w:val="00CA03A9"/>
    <w:rPr>
      <w:color w:val="605E5C"/>
      <w:shd w:val="clear" w:color="auto" w:fill="E1DFDD"/>
    </w:rPr>
  </w:style>
  <w:style w:type="character" w:customStyle="1" w:styleId="Pealkiri4Mrk">
    <w:name w:val="Pealkiri 4 Märk"/>
    <w:basedOn w:val="Liguvaikefont"/>
    <w:link w:val="Pealkiri4"/>
    <w:uiPriority w:val="9"/>
    <w:rsid w:val="00F9263C"/>
    <w:rPr>
      <w:rFonts w:asciiTheme="majorHAnsi" w:eastAsiaTheme="majorEastAsia" w:hAnsiTheme="majorHAnsi" w:cstheme="majorBidi"/>
      <w:i/>
      <w:iCs/>
      <w:color w:val="2E74B5" w:themeColor="accent1" w:themeShade="BF"/>
    </w:rPr>
  </w:style>
  <w:style w:type="character" w:styleId="Lahendamatamainimine">
    <w:name w:val="Unresolved Mention"/>
    <w:basedOn w:val="Liguvaikefont"/>
    <w:uiPriority w:val="99"/>
    <w:semiHidden/>
    <w:unhideWhenUsed/>
    <w:rsid w:val="00393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936">
      <w:bodyDiv w:val="1"/>
      <w:marLeft w:val="0"/>
      <w:marRight w:val="0"/>
      <w:marTop w:val="0"/>
      <w:marBottom w:val="0"/>
      <w:divBdr>
        <w:top w:val="none" w:sz="0" w:space="0" w:color="auto"/>
        <w:left w:val="none" w:sz="0" w:space="0" w:color="auto"/>
        <w:bottom w:val="none" w:sz="0" w:space="0" w:color="auto"/>
        <w:right w:val="none" w:sz="0" w:space="0" w:color="auto"/>
      </w:divBdr>
    </w:div>
    <w:div w:id="2123674">
      <w:bodyDiv w:val="1"/>
      <w:marLeft w:val="0"/>
      <w:marRight w:val="0"/>
      <w:marTop w:val="0"/>
      <w:marBottom w:val="0"/>
      <w:divBdr>
        <w:top w:val="none" w:sz="0" w:space="0" w:color="auto"/>
        <w:left w:val="none" w:sz="0" w:space="0" w:color="auto"/>
        <w:bottom w:val="none" w:sz="0" w:space="0" w:color="auto"/>
        <w:right w:val="none" w:sz="0" w:space="0" w:color="auto"/>
      </w:divBdr>
    </w:div>
    <w:div w:id="15154314">
      <w:bodyDiv w:val="1"/>
      <w:marLeft w:val="0"/>
      <w:marRight w:val="0"/>
      <w:marTop w:val="0"/>
      <w:marBottom w:val="0"/>
      <w:divBdr>
        <w:top w:val="none" w:sz="0" w:space="0" w:color="auto"/>
        <w:left w:val="none" w:sz="0" w:space="0" w:color="auto"/>
        <w:bottom w:val="none" w:sz="0" w:space="0" w:color="auto"/>
        <w:right w:val="none" w:sz="0" w:space="0" w:color="auto"/>
      </w:divBdr>
    </w:div>
    <w:div w:id="117532118">
      <w:bodyDiv w:val="1"/>
      <w:marLeft w:val="0"/>
      <w:marRight w:val="0"/>
      <w:marTop w:val="0"/>
      <w:marBottom w:val="0"/>
      <w:divBdr>
        <w:top w:val="none" w:sz="0" w:space="0" w:color="auto"/>
        <w:left w:val="none" w:sz="0" w:space="0" w:color="auto"/>
        <w:bottom w:val="none" w:sz="0" w:space="0" w:color="auto"/>
        <w:right w:val="none" w:sz="0" w:space="0" w:color="auto"/>
      </w:divBdr>
    </w:div>
    <w:div w:id="124392809">
      <w:bodyDiv w:val="1"/>
      <w:marLeft w:val="0"/>
      <w:marRight w:val="0"/>
      <w:marTop w:val="0"/>
      <w:marBottom w:val="0"/>
      <w:divBdr>
        <w:top w:val="none" w:sz="0" w:space="0" w:color="auto"/>
        <w:left w:val="none" w:sz="0" w:space="0" w:color="auto"/>
        <w:bottom w:val="none" w:sz="0" w:space="0" w:color="auto"/>
        <w:right w:val="none" w:sz="0" w:space="0" w:color="auto"/>
      </w:divBdr>
    </w:div>
    <w:div w:id="148716151">
      <w:bodyDiv w:val="1"/>
      <w:marLeft w:val="0"/>
      <w:marRight w:val="0"/>
      <w:marTop w:val="0"/>
      <w:marBottom w:val="0"/>
      <w:divBdr>
        <w:top w:val="none" w:sz="0" w:space="0" w:color="auto"/>
        <w:left w:val="none" w:sz="0" w:space="0" w:color="auto"/>
        <w:bottom w:val="none" w:sz="0" w:space="0" w:color="auto"/>
        <w:right w:val="none" w:sz="0" w:space="0" w:color="auto"/>
      </w:divBdr>
    </w:div>
    <w:div w:id="188178500">
      <w:bodyDiv w:val="1"/>
      <w:marLeft w:val="0"/>
      <w:marRight w:val="0"/>
      <w:marTop w:val="0"/>
      <w:marBottom w:val="0"/>
      <w:divBdr>
        <w:top w:val="none" w:sz="0" w:space="0" w:color="auto"/>
        <w:left w:val="none" w:sz="0" w:space="0" w:color="auto"/>
        <w:bottom w:val="none" w:sz="0" w:space="0" w:color="auto"/>
        <w:right w:val="none" w:sz="0" w:space="0" w:color="auto"/>
      </w:divBdr>
    </w:div>
    <w:div w:id="204871733">
      <w:bodyDiv w:val="1"/>
      <w:marLeft w:val="0"/>
      <w:marRight w:val="0"/>
      <w:marTop w:val="0"/>
      <w:marBottom w:val="0"/>
      <w:divBdr>
        <w:top w:val="none" w:sz="0" w:space="0" w:color="auto"/>
        <w:left w:val="none" w:sz="0" w:space="0" w:color="auto"/>
        <w:bottom w:val="none" w:sz="0" w:space="0" w:color="auto"/>
        <w:right w:val="none" w:sz="0" w:space="0" w:color="auto"/>
      </w:divBdr>
    </w:div>
    <w:div w:id="281886650">
      <w:bodyDiv w:val="1"/>
      <w:marLeft w:val="0"/>
      <w:marRight w:val="0"/>
      <w:marTop w:val="0"/>
      <w:marBottom w:val="0"/>
      <w:divBdr>
        <w:top w:val="none" w:sz="0" w:space="0" w:color="auto"/>
        <w:left w:val="none" w:sz="0" w:space="0" w:color="auto"/>
        <w:bottom w:val="none" w:sz="0" w:space="0" w:color="auto"/>
        <w:right w:val="none" w:sz="0" w:space="0" w:color="auto"/>
      </w:divBdr>
    </w:div>
    <w:div w:id="521238833">
      <w:bodyDiv w:val="1"/>
      <w:marLeft w:val="0"/>
      <w:marRight w:val="0"/>
      <w:marTop w:val="0"/>
      <w:marBottom w:val="0"/>
      <w:divBdr>
        <w:top w:val="none" w:sz="0" w:space="0" w:color="auto"/>
        <w:left w:val="none" w:sz="0" w:space="0" w:color="auto"/>
        <w:bottom w:val="none" w:sz="0" w:space="0" w:color="auto"/>
        <w:right w:val="none" w:sz="0" w:space="0" w:color="auto"/>
      </w:divBdr>
    </w:div>
    <w:div w:id="554387612">
      <w:bodyDiv w:val="1"/>
      <w:marLeft w:val="0"/>
      <w:marRight w:val="0"/>
      <w:marTop w:val="0"/>
      <w:marBottom w:val="0"/>
      <w:divBdr>
        <w:top w:val="none" w:sz="0" w:space="0" w:color="auto"/>
        <w:left w:val="none" w:sz="0" w:space="0" w:color="auto"/>
        <w:bottom w:val="none" w:sz="0" w:space="0" w:color="auto"/>
        <w:right w:val="none" w:sz="0" w:space="0" w:color="auto"/>
      </w:divBdr>
    </w:div>
    <w:div w:id="639502606">
      <w:bodyDiv w:val="1"/>
      <w:marLeft w:val="0"/>
      <w:marRight w:val="0"/>
      <w:marTop w:val="0"/>
      <w:marBottom w:val="0"/>
      <w:divBdr>
        <w:top w:val="none" w:sz="0" w:space="0" w:color="auto"/>
        <w:left w:val="none" w:sz="0" w:space="0" w:color="auto"/>
        <w:bottom w:val="none" w:sz="0" w:space="0" w:color="auto"/>
        <w:right w:val="none" w:sz="0" w:space="0" w:color="auto"/>
      </w:divBdr>
    </w:div>
    <w:div w:id="716469509">
      <w:bodyDiv w:val="1"/>
      <w:marLeft w:val="0"/>
      <w:marRight w:val="0"/>
      <w:marTop w:val="0"/>
      <w:marBottom w:val="0"/>
      <w:divBdr>
        <w:top w:val="none" w:sz="0" w:space="0" w:color="auto"/>
        <w:left w:val="none" w:sz="0" w:space="0" w:color="auto"/>
        <w:bottom w:val="none" w:sz="0" w:space="0" w:color="auto"/>
        <w:right w:val="none" w:sz="0" w:space="0" w:color="auto"/>
      </w:divBdr>
    </w:div>
    <w:div w:id="738557468">
      <w:bodyDiv w:val="1"/>
      <w:marLeft w:val="0"/>
      <w:marRight w:val="0"/>
      <w:marTop w:val="0"/>
      <w:marBottom w:val="0"/>
      <w:divBdr>
        <w:top w:val="none" w:sz="0" w:space="0" w:color="auto"/>
        <w:left w:val="none" w:sz="0" w:space="0" w:color="auto"/>
        <w:bottom w:val="none" w:sz="0" w:space="0" w:color="auto"/>
        <w:right w:val="none" w:sz="0" w:space="0" w:color="auto"/>
      </w:divBdr>
    </w:div>
    <w:div w:id="758478723">
      <w:bodyDiv w:val="1"/>
      <w:marLeft w:val="0"/>
      <w:marRight w:val="0"/>
      <w:marTop w:val="0"/>
      <w:marBottom w:val="0"/>
      <w:divBdr>
        <w:top w:val="none" w:sz="0" w:space="0" w:color="auto"/>
        <w:left w:val="none" w:sz="0" w:space="0" w:color="auto"/>
        <w:bottom w:val="none" w:sz="0" w:space="0" w:color="auto"/>
        <w:right w:val="none" w:sz="0" w:space="0" w:color="auto"/>
      </w:divBdr>
    </w:div>
    <w:div w:id="782114697">
      <w:bodyDiv w:val="1"/>
      <w:marLeft w:val="0"/>
      <w:marRight w:val="0"/>
      <w:marTop w:val="0"/>
      <w:marBottom w:val="0"/>
      <w:divBdr>
        <w:top w:val="none" w:sz="0" w:space="0" w:color="auto"/>
        <w:left w:val="none" w:sz="0" w:space="0" w:color="auto"/>
        <w:bottom w:val="none" w:sz="0" w:space="0" w:color="auto"/>
        <w:right w:val="none" w:sz="0" w:space="0" w:color="auto"/>
      </w:divBdr>
    </w:div>
    <w:div w:id="830869297">
      <w:bodyDiv w:val="1"/>
      <w:marLeft w:val="0"/>
      <w:marRight w:val="0"/>
      <w:marTop w:val="0"/>
      <w:marBottom w:val="0"/>
      <w:divBdr>
        <w:top w:val="none" w:sz="0" w:space="0" w:color="auto"/>
        <w:left w:val="none" w:sz="0" w:space="0" w:color="auto"/>
        <w:bottom w:val="none" w:sz="0" w:space="0" w:color="auto"/>
        <w:right w:val="none" w:sz="0" w:space="0" w:color="auto"/>
      </w:divBdr>
    </w:div>
    <w:div w:id="910314168">
      <w:bodyDiv w:val="1"/>
      <w:marLeft w:val="0"/>
      <w:marRight w:val="0"/>
      <w:marTop w:val="0"/>
      <w:marBottom w:val="0"/>
      <w:divBdr>
        <w:top w:val="none" w:sz="0" w:space="0" w:color="auto"/>
        <w:left w:val="none" w:sz="0" w:space="0" w:color="auto"/>
        <w:bottom w:val="none" w:sz="0" w:space="0" w:color="auto"/>
        <w:right w:val="none" w:sz="0" w:space="0" w:color="auto"/>
      </w:divBdr>
    </w:div>
    <w:div w:id="912663028">
      <w:bodyDiv w:val="1"/>
      <w:marLeft w:val="0"/>
      <w:marRight w:val="0"/>
      <w:marTop w:val="0"/>
      <w:marBottom w:val="0"/>
      <w:divBdr>
        <w:top w:val="none" w:sz="0" w:space="0" w:color="auto"/>
        <w:left w:val="none" w:sz="0" w:space="0" w:color="auto"/>
        <w:bottom w:val="none" w:sz="0" w:space="0" w:color="auto"/>
        <w:right w:val="none" w:sz="0" w:space="0" w:color="auto"/>
      </w:divBdr>
    </w:div>
    <w:div w:id="930429670">
      <w:bodyDiv w:val="1"/>
      <w:marLeft w:val="0"/>
      <w:marRight w:val="0"/>
      <w:marTop w:val="0"/>
      <w:marBottom w:val="0"/>
      <w:divBdr>
        <w:top w:val="none" w:sz="0" w:space="0" w:color="auto"/>
        <w:left w:val="none" w:sz="0" w:space="0" w:color="auto"/>
        <w:bottom w:val="none" w:sz="0" w:space="0" w:color="auto"/>
        <w:right w:val="none" w:sz="0" w:space="0" w:color="auto"/>
      </w:divBdr>
    </w:div>
    <w:div w:id="973295534">
      <w:bodyDiv w:val="1"/>
      <w:marLeft w:val="0"/>
      <w:marRight w:val="0"/>
      <w:marTop w:val="0"/>
      <w:marBottom w:val="0"/>
      <w:divBdr>
        <w:top w:val="none" w:sz="0" w:space="0" w:color="auto"/>
        <w:left w:val="none" w:sz="0" w:space="0" w:color="auto"/>
        <w:bottom w:val="none" w:sz="0" w:space="0" w:color="auto"/>
        <w:right w:val="none" w:sz="0" w:space="0" w:color="auto"/>
      </w:divBdr>
    </w:div>
    <w:div w:id="1228150665">
      <w:bodyDiv w:val="1"/>
      <w:marLeft w:val="0"/>
      <w:marRight w:val="0"/>
      <w:marTop w:val="0"/>
      <w:marBottom w:val="0"/>
      <w:divBdr>
        <w:top w:val="none" w:sz="0" w:space="0" w:color="auto"/>
        <w:left w:val="none" w:sz="0" w:space="0" w:color="auto"/>
        <w:bottom w:val="none" w:sz="0" w:space="0" w:color="auto"/>
        <w:right w:val="none" w:sz="0" w:space="0" w:color="auto"/>
      </w:divBdr>
    </w:div>
    <w:div w:id="1259363660">
      <w:bodyDiv w:val="1"/>
      <w:marLeft w:val="0"/>
      <w:marRight w:val="0"/>
      <w:marTop w:val="0"/>
      <w:marBottom w:val="0"/>
      <w:divBdr>
        <w:top w:val="none" w:sz="0" w:space="0" w:color="auto"/>
        <w:left w:val="none" w:sz="0" w:space="0" w:color="auto"/>
        <w:bottom w:val="none" w:sz="0" w:space="0" w:color="auto"/>
        <w:right w:val="none" w:sz="0" w:space="0" w:color="auto"/>
      </w:divBdr>
    </w:div>
    <w:div w:id="1364091486">
      <w:bodyDiv w:val="1"/>
      <w:marLeft w:val="0"/>
      <w:marRight w:val="0"/>
      <w:marTop w:val="0"/>
      <w:marBottom w:val="0"/>
      <w:divBdr>
        <w:top w:val="none" w:sz="0" w:space="0" w:color="auto"/>
        <w:left w:val="none" w:sz="0" w:space="0" w:color="auto"/>
        <w:bottom w:val="none" w:sz="0" w:space="0" w:color="auto"/>
        <w:right w:val="none" w:sz="0" w:space="0" w:color="auto"/>
      </w:divBdr>
    </w:div>
    <w:div w:id="1428691215">
      <w:bodyDiv w:val="1"/>
      <w:marLeft w:val="0"/>
      <w:marRight w:val="0"/>
      <w:marTop w:val="0"/>
      <w:marBottom w:val="0"/>
      <w:divBdr>
        <w:top w:val="none" w:sz="0" w:space="0" w:color="auto"/>
        <w:left w:val="none" w:sz="0" w:space="0" w:color="auto"/>
        <w:bottom w:val="none" w:sz="0" w:space="0" w:color="auto"/>
        <w:right w:val="none" w:sz="0" w:space="0" w:color="auto"/>
      </w:divBdr>
    </w:div>
    <w:div w:id="1461416959">
      <w:bodyDiv w:val="1"/>
      <w:marLeft w:val="0"/>
      <w:marRight w:val="0"/>
      <w:marTop w:val="0"/>
      <w:marBottom w:val="0"/>
      <w:divBdr>
        <w:top w:val="none" w:sz="0" w:space="0" w:color="auto"/>
        <w:left w:val="none" w:sz="0" w:space="0" w:color="auto"/>
        <w:bottom w:val="none" w:sz="0" w:space="0" w:color="auto"/>
        <w:right w:val="none" w:sz="0" w:space="0" w:color="auto"/>
      </w:divBdr>
    </w:div>
    <w:div w:id="1588924810">
      <w:bodyDiv w:val="1"/>
      <w:marLeft w:val="0"/>
      <w:marRight w:val="0"/>
      <w:marTop w:val="0"/>
      <w:marBottom w:val="0"/>
      <w:divBdr>
        <w:top w:val="none" w:sz="0" w:space="0" w:color="auto"/>
        <w:left w:val="none" w:sz="0" w:space="0" w:color="auto"/>
        <w:bottom w:val="none" w:sz="0" w:space="0" w:color="auto"/>
        <w:right w:val="none" w:sz="0" w:space="0" w:color="auto"/>
      </w:divBdr>
    </w:div>
    <w:div w:id="1652714071">
      <w:bodyDiv w:val="1"/>
      <w:marLeft w:val="0"/>
      <w:marRight w:val="0"/>
      <w:marTop w:val="0"/>
      <w:marBottom w:val="0"/>
      <w:divBdr>
        <w:top w:val="none" w:sz="0" w:space="0" w:color="auto"/>
        <w:left w:val="none" w:sz="0" w:space="0" w:color="auto"/>
        <w:bottom w:val="none" w:sz="0" w:space="0" w:color="auto"/>
        <w:right w:val="none" w:sz="0" w:space="0" w:color="auto"/>
      </w:divBdr>
    </w:div>
    <w:div w:id="1742947178">
      <w:bodyDiv w:val="1"/>
      <w:marLeft w:val="0"/>
      <w:marRight w:val="0"/>
      <w:marTop w:val="0"/>
      <w:marBottom w:val="0"/>
      <w:divBdr>
        <w:top w:val="none" w:sz="0" w:space="0" w:color="auto"/>
        <w:left w:val="none" w:sz="0" w:space="0" w:color="auto"/>
        <w:bottom w:val="none" w:sz="0" w:space="0" w:color="auto"/>
        <w:right w:val="none" w:sz="0" w:space="0" w:color="auto"/>
      </w:divBdr>
    </w:div>
    <w:div w:id="1869180182">
      <w:bodyDiv w:val="1"/>
      <w:marLeft w:val="0"/>
      <w:marRight w:val="0"/>
      <w:marTop w:val="0"/>
      <w:marBottom w:val="0"/>
      <w:divBdr>
        <w:top w:val="none" w:sz="0" w:space="0" w:color="auto"/>
        <w:left w:val="none" w:sz="0" w:space="0" w:color="auto"/>
        <w:bottom w:val="none" w:sz="0" w:space="0" w:color="auto"/>
        <w:right w:val="none" w:sz="0" w:space="0" w:color="auto"/>
      </w:divBdr>
    </w:div>
    <w:div w:id="1882597865">
      <w:bodyDiv w:val="1"/>
      <w:marLeft w:val="0"/>
      <w:marRight w:val="0"/>
      <w:marTop w:val="0"/>
      <w:marBottom w:val="0"/>
      <w:divBdr>
        <w:top w:val="none" w:sz="0" w:space="0" w:color="auto"/>
        <w:left w:val="none" w:sz="0" w:space="0" w:color="auto"/>
        <w:bottom w:val="none" w:sz="0" w:space="0" w:color="auto"/>
        <w:right w:val="none" w:sz="0" w:space="0" w:color="auto"/>
      </w:divBdr>
    </w:div>
    <w:div w:id="1916627008">
      <w:bodyDiv w:val="1"/>
      <w:marLeft w:val="0"/>
      <w:marRight w:val="0"/>
      <w:marTop w:val="0"/>
      <w:marBottom w:val="0"/>
      <w:divBdr>
        <w:top w:val="none" w:sz="0" w:space="0" w:color="auto"/>
        <w:left w:val="none" w:sz="0" w:space="0" w:color="auto"/>
        <w:bottom w:val="none" w:sz="0" w:space="0" w:color="auto"/>
        <w:right w:val="none" w:sz="0" w:space="0" w:color="auto"/>
      </w:divBdr>
    </w:div>
    <w:div w:id="1944723742">
      <w:bodyDiv w:val="1"/>
      <w:marLeft w:val="0"/>
      <w:marRight w:val="0"/>
      <w:marTop w:val="0"/>
      <w:marBottom w:val="0"/>
      <w:divBdr>
        <w:top w:val="none" w:sz="0" w:space="0" w:color="auto"/>
        <w:left w:val="none" w:sz="0" w:space="0" w:color="auto"/>
        <w:bottom w:val="none" w:sz="0" w:space="0" w:color="auto"/>
        <w:right w:val="none" w:sz="0" w:space="0" w:color="auto"/>
      </w:divBdr>
    </w:div>
    <w:div w:id="1971938656">
      <w:bodyDiv w:val="1"/>
      <w:marLeft w:val="0"/>
      <w:marRight w:val="0"/>
      <w:marTop w:val="0"/>
      <w:marBottom w:val="0"/>
      <w:divBdr>
        <w:top w:val="none" w:sz="0" w:space="0" w:color="auto"/>
        <w:left w:val="none" w:sz="0" w:space="0" w:color="auto"/>
        <w:bottom w:val="none" w:sz="0" w:space="0" w:color="auto"/>
        <w:right w:val="none" w:sz="0" w:space="0" w:color="auto"/>
      </w:divBdr>
    </w:div>
    <w:div w:id="210449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iigiteataja.ee/akt/dyn=126062025020&amp;id=109032018003"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riigiteataja.ee/akt/kor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166B4E-5692-4974-A494-776808A35164}">
  <ds:schemaRefs>
    <ds:schemaRef ds:uri="http://schemas.openxmlformats.org/officeDocument/2006/bibliography"/>
  </ds:schemaRefs>
</ds:datastoreItem>
</file>

<file path=customXml/itemProps2.xml><?xml version="1.0" encoding="utf-8"?>
<ds:datastoreItem xmlns:ds="http://schemas.openxmlformats.org/officeDocument/2006/customXml" ds:itemID="{723E21C2-7A89-4CC2-9D9C-6F3027657C68}">
  <ds:schemaRefs>
    <ds:schemaRef ds:uri="http://schemas.microsoft.com/sharepoint/v3/contenttype/forms"/>
  </ds:schemaRefs>
</ds:datastoreItem>
</file>

<file path=customXml/itemProps3.xml><?xml version="1.0" encoding="utf-8"?>
<ds:datastoreItem xmlns:ds="http://schemas.openxmlformats.org/officeDocument/2006/customXml" ds:itemID="{A114B45C-A118-442A-85B4-8CD07188D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A85A7C-34D3-496C-84EE-E9C2034D098B}">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7713</Words>
  <Characters>44736</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Kaitseväe korralduse seaduse ja teiste seaduste muutmise seaduse eelnõu</vt:lpstr>
    </vt:vector>
  </TitlesOfParts>
  <Company>EDF</Company>
  <LinksUpToDate>false</LinksUpToDate>
  <CharactersWithSpaces>52345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Kaitseväe korralduse seaduse muutmise ja sellega seonduvalt teiste seaduste muutmise seaduse eelnõu</dc:title>
  <dc:subject/>
  <dc:creator>Malle Piirsoo</dc:creator>
  <cp:keywords/>
  <dc:description/>
  <cp:lastModifiedBy>Katariina Kärsten - JUSTDIGI</cp:lastModifiedBy>
  <cp:revision>47</cp:revision>
  <cp:lastPrinted>2025-11-19T12:44:00Z</cp:lastPrinted>
  <dcterms:created xsi:type="dcterms:W3CDTF">2025-12-30T10:25:00Z</dcterms:created>
  <dcterms:modified xsi:type="dcterms:W3CDTF">2026-01-26T12:33:00Z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_dlc_DocIdItemGuid">
    <vt:lpwstr>3a04f764-681e-4583-a997-897a7374652d</vt:lpwstr>
  </property>
  <property fmtid="{D5CDD505-2E9C-101B-9397-08002B2CF9AE}" pid="4" name="MSIP_Label_defa4170-0d19-0005-0004-bc88714345d2_Enabled">
    <vt:lpwstr>true</vt:lpwstr>
  </property>
  <property fmtid="{D5CDD505-2E9C-101B-9397-08002B2CF9AE}" pid="5" name="MSIP_Label_defa4170-0d19-0005-0004-bc88714345d2_SetDate">
    <vt:lpwstr>2026-01-26T08:32:04Z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2a80322b-f4a6-4910-86da-0ee29f2920ef</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y fmtid="{D5CDD505-2E9C-101B-9397-08002B2CF9AE}" pid="12" name="MediaServiceImageTags">
    <vt:lpwstr/>
  </property>
</Properties>
</file>